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575E1" w14:textId="77777777" w:rsidR="00191BBD" w:rsidRPr="00A83D28" w:rsidRDefault="00191BBD" w:rsidP="00AC2355">
      <w:pPr>
        <w:pStyle w:val="BodyText"/>
        <w:jc w:val="right"/>
        <w:rPr>
          <w:rFonts w:asciiTheme="minorHAnsi" w:eastAsiaTheme="minorHAnsi" w:hAnsiTheme="minorHAnsi"/>
          <w:bCs w:val="0"/>
          <w:sz w:val="22"/>
          <w:szCs w:val="22"/>
        </w:rPr>
      </w:pPr>
    </w:p>
    <w:p w14:paraId="59180876" w14:textId="17B61379" w:rsidR="00AC2355" w:rsidRPr="00A83D28" w:rsidRDefault="00AE1614">
      <w:pPr>
        <w:pStyle w:val="BodyText"/>
        <w:jc w:val="right"/>
        <w:rPr>
          <w:rFonts w:asciiTheme="minorHAnsi" w:eastAsiaTheme="minorHAnsi" w:hAnsiTheme="minorHAnsi"/>
          <w:bCs w:val="0"/>
          <w:sz w:val="22"/>
          <w:szCs w:val="22"/>
        </w:rPr>
        <w:pPrChange w:id="0" w:author="Mirela Biris" w:date="2023-05-28T10:52:00Z">
          <w:pPr>
            <w:pStyle w:val="BodyText"/>
          </w:pPr>
        </w:pPrChange>
      </w:pPr>
      <w:ins w:id="1" w:author="Mirela Biris" w:date="2023-05-28T10:52:00Z">
        <w:r>
          <w:rPr>
            <w:rFonts w:asciiTheme="minorHAnsi" w:eastAsiaTheme="minorHAnsi" w:hAnsiTheme="minorHAnsi"/>
            <w:bCs w:val="0"/>
            <w:sz w:val="22"/>
            <w:szCs w:val="22"/>
          </w:rPr>
          <w:t>Anexa II.2</w:t>
        </w:r>
      </w:ins>
      <w:ins w:id="2" w:author="Mirela Biris" w:date="2023-05-28T10:53:00Z">
        <w:r>
          <w:rPr>
            <w:rFonts w:asciiTheme="minorHAnsi" w:eastAsiaTheme="minorHAnsi" w:hAnsiTheme="minorHAnsi"/>
            <w:bCs w:val="0"/>
            <w:sz w:val="22"/>
            <w:szCs w:val="22"/>
          </w:rPr>
          <w:t>.a</w:t>
        </w:r>
      </w:ins>
      <w:ins w:id="3" w:author="Mirela Biris" w:date="2023-05-28T10:52:00Z">
        <w:r>
          <w:rPr>
            <w:rFonts w:asciiTheme="minorHAnsi" w:eastAsiaTheme="minorHAnsi" w:hAnsiTheme="minorHAnsi"/>
            <w:bCs w:val="0"/>
            <w:sz w:val="22"/>
            <w:szCs w:val="22"/>
          </w:rPr>
          <w:t xml:space="preserve"> </w:t>
        </w:r>
      </w:ins>
    </w:p>
    <w:p w14:paraId="0A097AE6" w14:textId="77777777"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14:paraId="28BC8FD7" w14:textId="77777777"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816291">
        <w:rPr>
          <w:rFonts w:ascii="Trebuchet MS" w:eastAsia="Calibri" w:hAnsi="Trebuchet MS" w:cs="Arial"/>
          <w:sz w:val="20"/>
          <w:szCs w:val="20"/>
          <w:lang w:val="ro-RO"/>
        </w:rPr>
        <w:t xml:space="preserve"> </w:t>
      </w:r>
      <w:r w:rsidRPr="00A83D28">
        <w:rPr>
          <w:rFonts w:ascii="Trebuchet MS" w:eastAsia="Calibri" w:hAnsi="Trebuchet MS" w:cs="Arial"/>
          <w:b/>
          <w:sz w:val="20"/>
          <w:szCs w:val="20"/>
          <w:lang w:val="ro-RO"/>
        </w:rPr>
        <w:t xml:space="preserve">LUCRĂRILOR DE INTERVENŢII </w:t>
      </w:r>
    </w:p>
    <w:p w14:paraId="64E6ED1E" w14:textId="77777777"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14:paraId="0A2372B7" w14:textId="77777777"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Conform Hotărârii nr. 907 din 29 noiembrie 2016 privind etapele de elaborare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conţinutul</w:t>
      </w:r>
      <w:proofErr w:type="spellEnd"/>
      <w:r w:rsidRPr="00A83D28">
        <w:rPr>
          <w:rFonts w:ascii="Trebuchet MS" w:eastAsia="Calibri" w:hAnsi="Trebuchet MS" w:cs="Arial"/>
          <w:sz w:val="20"/>
          <w:szCs w:val="20"/>
          <w:lang w:val="ro-RO"/>
        </w:rPr>
        <w:t xml:space="preserve">-cadru al </w:t>
      </w:r>
      <w:proofErr w:type="spellStart"/>
      <w:r w:rsidRPr="00A83D28">
        <w:rPr>
          <w:rFonts w:ascii="Trebuchet MS" w:eastAsia="Calibri" w:hAnsi="Trebuchet MS" w:cs="Arial"/>
          <w:sz w:val="20"/>
          <w:szCs w:val="20"/>
          <w:lang w:val="ro-RO"/>
        </w:rPr>
        <w:t>documentaţiilor</w:t>
      </w:r>
      <w:proofErr w:type="spellEnd"/>
      <w:r w:rsidRPr="00A83D28">
        <w:rPr>
          <w:rFonts w:ascii="Trebuchet MS" w:eastAsia="Calibri" w:hAnsi="Trebuchet MS" w:cs="Arial"/>
          <w:sz w:val="20"/>
          <w:szCs w:val="20"/>
          <w:lang w:val="ro-RO"/>
        </w:rPr>
        <w:t xml:space="preserve"> tehnico-economice aferente obiectivelor/proiectelor de </w:t>
      </w:r>
      <w:proofErr w:type="spellStart"/>
      <w:r w:rsidRPr="00A83D28">
        <w:rPr>
          <w:rFonts w:ascii="Trebuchet MS" w:eastAsia="Calibri" w:hAnsi="Trebuchet MS" w:cs="Arial"/>
          <w:sz w:val="20"/>
          <w:szCs w:val="20"/>
          <w:lang w:val="ro-RO"/>
        </w:rPr>
        <w:t>investiţii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finanţate</w:t>
      </w:r>
      <w:proofErr w:type="spellEnd"/>
      <w:r w:rsidRPr="00A83D28">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1740"/>
        <w:gridCol w:w="954"/>
        <w:gridCol w:w="6843"/>
        <w:gridCol w:w="954"/>
        <w:tblGridChange w:id="4">
          <w:tblGrid>
            <w:gridCol w:w="954"/>
            <w:gridCol w:w="1740"/>
            <w:gridCol w:w="954"/>
            <w:gridCol w:w="6843"/>
            <w:gridCol w:w="954"/>
          </w:tblGrid>
        </w:tblGridChange>
      </w:tblGrid>
      <w:tr w:rsidR="00A83D28" w:rsidRPr="00A83D28" w:rsidDel="00AE1614" w14:paraId="1D37C3D9" w14:textId="12EC4100" w:rsidTr="0094609D">
        <w:trPr>
          <w:gridBefore w:val="1"/>
          <w:del w:id="5" w:author="Mirela Biris" w:date="2023-05-28T10:52:00Z"/>
        </w:trPr>
        <w:tc>
          <w:tcPr>
            <w:tcW w:w="10491" w:type="dxa"/>
            <w:gridSpan w:val="4"/>
            <w:shd w:val="clear" w:color="auto" w:fill="auto"/>
          </w:tcPr>
          <w:p w14:paraId="0CF48FA7" w14:textId="6F3D04C1" w:rsidR="00E05533" w:rsidRPr="00A83D28" w:rsidDel="00AE1614" w:rsidRDefault="00E05533" w:rsidP="00184E27">
            <w:pPr>
              <w:spacing w:before="60" w:after="60" w:line="240" w:lineRule="auto"/>
              <w:jc w:val="center"/>
              <w:outlineLvl w:val="0"/>
              <w:rPr>
                <w:del w:id="6" w:author="Mirela Biris" w:date="2023-05-28T10:52:00Z"/>
                <w:rFonts w:ascii="Trebuchet MS" w:eastAsia="Times New Roman" w:hAnsi="Trebuchet MS" w:cs="Arial"/>
                <w:b/>
                <w:bCs/>
                <w:sz w:val="20"/>
                <w:szCs w:val="20"/>
                <w:lang w:val="ro-RO"/>
              </w:rPr>
            </w:pPr>
            <w:del w:id="7" w:author="Mirela Biris" w:date="2023-05-28T10:52:00Z">
              <w:r w:rsidRPr="00A83D28" w:rsidDel="00AE1614">
                <w:rPr>
                  <w:rFonts w:ascii="Trebuchet MS" w:eastAsia="Times New Roman" w:hAnsi="Trebuchet MS" w:cs="Arial"/>
                  <w:b/>
                  <w:bCs/>
                  <w:sz w:val="20"/>
                  <w:szCs w:val="20"/>
                  <w:lang w:val="ro-RO"/>
                </w:rPr>
                <w:delText xml:space="preserve">Programul Operaţional Regional </w:delText>
              </w:r>
              <w:r w:rsidR="00184E27" w:rsidDel="00AE1614">
                <w:rPr>
                  <w:rFonts w:ascii="Trebuchet MS" w:eastAsia="Times New Roman" w:hAnsi="Trebuchet MS" w:cs="Arial"/>
                  <w:b/>
                  <w:bCs/>
                  <w:sz w:val="20"/>
                  <w:szCs w:val="20"/>
                  <w:lang w:val="ro-RO"/>
                </w:rPr>
                <w:delText xml:space="preserve">Nord-Vest </w:delText>
              </w:r>
              <w:r w:rsidRPr="00A83D28" w:rsidDel="00AE1614">
                <w:rPr>
                  <w:rFonts w:ascii="Trebuchet MS" w:eastAsia="Times New Roman" w:hAnsi="Trebuchet MS" w:cs="Arial"/>
                  <w:b/>
                  <w:bCs/>
                  <w:sz w:val="20"/>
                  <w:szCs w:val="20"/>
                  <w:lang w:val="ro-RO"/>
                </w:rPr>
                <w:delText>20</w:delText>
              </w:r>
              <w:r w:rsidR="00184E27" w:rsidDel="00AE1614">
                <w:rPr>
                  <w:rFonts w:ascii="Trebuchet MS" w:eastAsia="Times New Roman" w:hAnsi="Trebuchet MS" w:cs="Arial"/>
                  <w:b/>
                  <w:bCs/>
                  <w:sz w:val="20"/>
                  <w:szCs w:val="20"/>
                  <w:lang w:val="ro-RO"/>
                </w:rPr>
                <w:delText>21</w:delText>
              </w:r>
              <w:r w:rsidRPr="00A83D28" w:rsidDel="00AE1614">
                <w:rPr>
                  <w:rFonts w:ascii="Trebuchet MS" w:eastAsia="Times New Roman" w:hAnsi="Trebuchet MS" w:cs="Arial"/>
                  <w:b/>
                  <w:bCs/>
                  <w:sz w:val="20"/>
                  <w:szCs w:val="20"/>
                  <w:lang w:val="ro-RO"/>
                </w:rPr>
                <w:delText>-202</w:delText>
              </w:r>
              <w:r w:rsidR="00184E27" w:rsidDel="00AE1614">
                <w:rPr>
                  <w:rFonts w:ascii="Trebuchet MS" w:eastAsia="Times New Roman" w:hAnsi="Trebuchet MS" w:cs="Arial"/>
                  <w:b/>
                  <w:bCs/>
                  <w:sz w:val="20"/>
                  <w:szCs w:val="20"/>
                  <w:lang w:val="ro-RO"/>
                </w:rPr>
                <w:delText>7</w:delText>
              </w:r>
            </w:del>
          </w:p>
        </w:tc>
      </w:tr>
      <w:tr w:rsidR="00AE1614" w:rsidRPr="00A83D28" w:rsidDel="00AE1614" w14:paraId="405A72C3" w14:textId="79C3C27F" w:rsidTr="0094609D">
        <w:trPr>
          <w:gridBefore w:val="1"/>
          <w:del w:id="8" w:author="Mirela Biris" w:date="2023-05-28T10:52:00Z"/>
        </w:trPr>
        <w:tc>
          <w:tcPr>
            <w:tcW w:w="2694" w:type="dxa"/>
            <w:gridSpan w:val="2"/>
            <w:shd w:val="clear" w:color="auto" w:fill="auto"/>
          </w:tcPr>
          <w:p w14:paraId="7F612EED" w14:textId="1700F30C" w:rsidR="00AE1614" w:rsidRPr="00A83D28" w:rsidDel="00AE1614" w:rsidRDefault="00AE1614" w:rsidP="00AE1614">
            <w:pPr>
              <w:spacing w:before="60" w:after="60" w:line="240" w:lineRule="auto"/>
              <w:jc w:val="both"/>
              <w:outlineLvl w:val="0"/>
              <w:rPr>
                <w:del w:id="9" w:author="Mirela Biris" w:date="2023-05-28T10:52:00Z"/>
                <w:rFonts w:ascii="Trebuchet MS" w:eastAsia="Times New Roman" w:hAnsi="Trebuchet MS" w:cs="Arial"/>
                <w:bCs/>
                <w:sz w:val="20"/>
                <w:szCs w:val="20"/>
                <w:lang w:val="ro-RO"/>
              </w:rPr>
            </w:pPr>
            <w:del w:id="10" w:author="Mirela Biris" w:date="2023-05-28T10:51:00Z">
              <w:r w:rsidRPr="00184E27" w:rsidDel="00AE1614">
                <w:rPr>
                  <w:rFonts w:ascii="Trebuchet MS" w:eastAsia="Times New Roman" w:hAnsi="Trebuchet MS" w:cs="Arial"/>
                  <w:bCs/>
                  <w:sz w:val="20"/>
                  <w:szCs w:val="20"/>
                  <w:lang w:val="ro-RO"/>
                </w:rPr>
                <w:delText>Nr. apel de proiecte</w:delText>
              </w:r>
              <w:r w:rsidDel="00AE1614">
                <w:rPr>
                  <w:rFonts w:ascii="Trebuchet MS" w:eastAsia="Times New Roman" w:hAnsi="Trebuchet MS" w:cs="Arial"/>
                  <w:bCs/>
                  <w:sz w:val="20"/>
                  <w:szCs w:val="20"/>
                  <w:lang w:val="ro-RO"/>
                </w:rPr>
                <w:delText>:</w:delText>
              </w:r>
            </w:del>
          </w:p>
        </w:tc>
        <w:tc>
          <w:tcPr>
            <w:tcW w:w="7797" w:type="dxa"/>
            <w:gridSpan w:val="2"/>
            <w:shd w:val="clear" w:color="auto" w:fill="auto"/>
          </w:tcPr>
          <w:p w14:paraId="4E5224CC" w14:textId="50A23478" w:rsidR="00AE1614" w:rsidRPr="00A83D28" w:rsidDel="00AE1614" w:rsidRDefault="00AE1614">
            <w:pPr>
              <w:spacing w:before="60" w:after="60" w:line="240" w:lineRule="auto"/>
              <w:outlineLvl w:val="0"/>
              <w:rPr>
                <w:del w:id="11" w:author="Mirela Biris" w:date="2023-05-28T10:52:00Z"/>
                <w:rFonts w:ascii="Trebuchet MS" w:eastAsia="Times New Roman" w:hAnsi="Trebuchet MS" w:cs="Arial"/>
                <w:b/>
                <w:bCs/>
                <w:sz w:val="20"/>
                <w:szCs w:val="20"/>
                <w:lang w:val="it-IT"/>
              </w:rPr>
              <w:pPrChange w:id="12" w:author="Mirela Biris" w:date="2023-05-28T10:50:00Z">
                <w:pPr>
                  <w:spacing w:before="60" w:after="60" w:line="240" w:lineRule="auto"/>
                  <w:jc w:val="center"/>
                  <w:outlineLvl w:val="0"/>
                </w:pPr>
              </w:pPrChange>
            </w:pPr>
            <w:del w:id="13" w:author="Mirela Biris" w:date="2023-05-28T10:49:00Z">
              <w:r w:rsidRPr="00184E27" w:rsidDel="00AE1614">
                <w:rPr>
                  <w:rFonts w:ascii="Trebuchet MS" w:eastAsia="Times New Roman" w:hAnsi="Trebuchet MS" w:cs="Arial"/>
                  <w:b/>
                  <w:bCs/>
                  <w:sz w:val="20"/>
                  <w:szCs w:val="20"/>
                  <w:lang w:val="it-IT"/>
                </w:rPr>
                <w:delText>POR N-V/ P5/52</w:delText>
              </w:r>
              <w:r w:rsidDel="00AE1614">
                <w:rPr>
                  <w:rFonts w:ascii="Trebuchet MS" w:eastAsia="Times New Roman" w:hAnsi="Trebuchet MS" w:cs="Arial"/>
                  <w:b/>
                  <w:bCs/>
                  <w:sz w:val="20"/>
                  <w:szCs w:val="20"/>
                  <w:lang w:val="it-IT"/>
                </w:rPr>
                <w:delText>1</w:delText>
              </w:r>
              <w:r w:rsidRPr="00184E27" w:rsidDel="00AE1614">
                <w:rPr>
                  <w:rFonts w:ascii="Trebuchet MS" w:eastAsia="Times New Roman" w:hAnsi="Trebuchet MS" w:cs="Arial"/>
                  <w:b/>
                  <w:bCs/>
                  <w:sz w:val="20"/>
                  <w:szCs w:val="20"/>
                  <w:lang w:val="it-IT"/>
                </w:rPr>
                <w:delText>/2022</w:delText>
              </w:r>
            </w:del>
          </w:p>
        </w:tc>
      </w:tr>
      <w:tr w:rsidR="00AE1614" w:rsidRPr="00A83D28" w:rsidDel="00AE1614" w14:paraId="60B96FA8" w14:textId="14B4FE26" w:rsidTr="0094609D">
        <w:trPr>
          <w:gridBefore w:val="1"/>
          <w:del w:id="14" w:author="Mirela Biris" w:date="2023-05-28T10:52:00Z"/>
        </w:trPr>
        <w:tc>
          <w:tcPr>
            <w:tcW w:w="2694" w:type="dxa"/>
            <w:gridSpan w:val="2"/>
            <w:shd w:val="clear" w:color="auto" w:fill="auto"/>
          </w:tcPr>
          <w:p w14:paraId="68F175B5" w14:textId="148124E0" w:rsidR="00AE1614" w:rsidRPr="00A83D28" w:rsidDel="00AE1614" w:rsidRDefault="00AE1614" w:rsidP="00AE1614">
            <w:pPr>
              <w:spacing w:before="60" w:after="60" w:line="240" w:lineRule="auto"/>
              <w:jc w:val="both"/>
              <w:outlineLvl w:val="0"/>
              <w:rPr>
                <w:del w:id="15" w:author="Mirela Biris" w:date="2023-05-28T10:52:00Z"/>
                <w:rFonts w:ascii="Trebuchet MS" w:eastAsia="Times New Roman" w:hAnsi="Trebuchet MS" w:cs="Arial"/>
                <w:bCs/>
                <w:sz w:val="20"/>
                <w:szCs w:val="20"/>
                <w:lang w:val="ro-RO"/>
              </w:rPr>
            </w:pPr>
            <w:del w:id="16" w:author="Mirela Biris" w:date="2023-05-28T10:51:00Z">
              <w:r w:rsidRPr="00184E27" w:rsidDel="00AE1614">
                <w:rPr>
                  <w:rFonts w:ascii="Trebuchet MS" w:eastAsia="Times New Roman" w:hAnsi="Trebuchet MS" w:cs="Arial"/>
                  <w:bCs/>
                  <w:sz w:val="20"/>
                  <w:szCs w:val="20"/>
                  <w:lang w:val="ro-RO"/>
                </w:rPr>
                <w:delText>Titlul cererii de finanţare:</w:delText>
              </w:r>
            </w:del>
          </w:p>
        </w:tc>
        <w:tc>
          <w:tcPr>
            <w:tcW w:w="7797" w:type="dxa"/>
            <w:gridSpan w:val="2"/>
            <w:shd w:val="clear" w:color="auto" w:fill="auto"/>
          </w:tcPr>
          <w:p w14:paraId="123D9CEA" w14:textId="47D014A6" w:rsidR="00AE1614" w:rsidRPr="00A83D28" w:rsidDel="00AE1614" w:rsidRDefault="00AE1614">
            <w:pPr>
              <w:spacing w:before="60" w:after="60" w:line="240" w:lineRule="auto"/>
              <w:outlineLvl w:val="0"/>
              <w:rPr>
                <w:del w:id="17" w:author="Mirela Biris" w:date="2023-05-28T10:52:00Z"/>
                <w:rFonts w:ascii="Trebuchet MS" w:eastAsia="Times New Roman" w:hAnsi="Trebuchet MS" w:cs="Arial"/>
                <w:b/>
                <w:bCs/>
                <w:sz w:val="20"/>
                <w:szCs w:val="20"/>
                <w:lang w:val="it-IT"/>
              </w:rPr>
              <w:pPrChange w:id="18" w:author="Mirela Biris" w:date="2023-05-28T10:50:00Z">
                <w:pPr>
                  <w:spacing w:before="60" w:after="60" w:line="240" w:lineRule="auto"/>
                  <w:jc w:val="center"/>
                  <w:outlineLvl w:val="0"/>
                </w:pPr>
              </w:pPrChange>
            </w:pPr>
          </w:p>
        </w:tc>
      </w:tr>
      <w:tr w:rsidR="00AE1614" w:rsidRPr="00A83D28" w:rsidDel="00AE1614" w14:paraId="7B99DBCA" w14:textId="03FAD327" w:rsidTr="0094609D">
        <w:trPr>
          <w:gridBefore w:val="1"/>
          <w:del w:id="19" w:author="Mirela Biris" w:date="2023-05-28T10:52:00Z"/>
        </w:trPr>
        <w:tc>
          <w:tcPr>
            <w:tcW w:w="2694" w:type="dxa"/>
            <w:gridSpan w:val="2"/>
            <w:shd w:val="clear" w:color="auto" w:fill="auto"/>
          </w:tcPr>
          <w:p w14:paraId="44FD7824" w14:textId="0E2C68EE" w:rsidR="00AE1614" w:rsidRPr="00A83D28" w:rsidDel="00AE1614" w:rsidRDefault="00AE1614" w:rsidP="00AE1614">
            <w:pPr>
              <w:spacing w:before="60" w:after="60" w:line="240" w:lineRule="auto"/>
              <w:jc w:val="both"/>
              <w:outlineLvl w:val="0"/>
              <w:rPr>
                <w:del w:id="20" w:author="Mirela Biris" w:date="2023-05-28T10:52:00Z"/>
                <w:rFonts w:ascii="Trebuchet MS" w:eastAsia="Times New Roman" w:hAnsi="Trebuchet MS" w:cs="Arial"/>
                <w:bCs/>
                <w:sz w:val="20"/>
                <w:szCs w:val="20"/>
                <w:lang w:val="ro-RO"/>
              </w:rPr>
            </w:pPr>
            <w:del w:id="21" w:author="Mirela Biris" w:date="2023-05-28T10:51:00Z">
              <w:r w:rsidRPr="00A83D28" w:rsidDel="00AE1614">
                <w:rPr>
                  <w:rFonts w:ascii="Trebuchet MS" w:eastAsia="Times New Roman" w:hAnsi="Trebuchet MS" w:cs="Arial"/>
                  <w:bCs/>
                  <w:sz w:val="20"/>
                  <w:szCs w:val="20"/>
                  <w:lang w:val="ro-RO"/>
                </w:rPr>
                <w:delText>Cod SMIS</w:delText>
              </w:r>
            </w:del>
          </w:p>
        </w:tc>
        <w:tc>
          <w:tcPr>
            <w:tcW w:w="7797" w:type="dxa"/>
            <w:gridSpan w:val="2"/>
            <w:shd w:val="clear" w:color="auto" w:fill="auto"/>
          </w:tcPr>
          <w:p w14:paraId="4AF6DD70" w14:textId="297B8DC7" w:rsidR="00AE1614" w:rsidRPr="00A83D28" w:rsidDel="00AE1614" w:rsidRDefault="00AE1614">
            <w:pPr>
              <w:spacing w:before="60" w:after="60" w:line="240" w:lineRule="auto"/>
              <w:outlineLvl w:val="0"/>
              <w:rPr>
                <w:del w:id="22" w:author="Mirela Biris" w:date="2023-05-28T10:52:00Z"/>
                <w:rFonts w:ascii="Trebuchet MS" w:eastAsia="Times New Roman" w:hAnsi="Trebuchet MS" w:cs="Arial"/>
                <w:b/>
                <w:bCs/>
                <w:i/>
                <w:sz w:val="20"/>
                <w:szCs w:val="20"/>
                <w:lang w:val="it-IT"/>
              </w:rPr>
              <w:pPrChange w:id="23" w:author="Mirela Biris" w:date="2023-05-28T10:50:00Z">
                <w:pPr>
                  <w:spacing w:before="60" w:after="60" w:line="240" w:lineRule="auto"/>
                  <w:jc w:val="center"/>
                  <w:outlineLvl w:val="0"/>
                </w:pPr>
              </w:pPrChange>
            </w:pPr>
          </w:p>
        </w:tc>
      </w:tr>
      <w:tr w:rsidR="00AE1614" w:rsidRPr="00A83D28" w:rsidDel="00AE1614" w14:paraId="3FDB82A8" w14:textId="00D024E7" w:rsidTr="00AE1614">
        <w:tblPrEx>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4" w:author="Mirela Biris" w:date="2023-05-28T10:51:00Z">
            <w:tblPrEx>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gridBefore w:val="1"/>
          <w:del w:id="25" w:author="Mirela Biris" w:date="2023-05-28T10:52:00Z"/>
          <w:trPrChange w:id="26" w:author="Mirela Biris" w:date="2023-05-28T10:51:00Z">
            <w:trPr>
              <w:gridBefore w:val="1"/>
            </w:trPr>
          </w:trPrChange>
        </w:trPr>
        <w:tc>
          <w:tcPr>
            <w:tcW w:w="2694" w:type="dxa"/>
            <w:gridSpan w:val="2"/>
            <w:tcBorders>
              <w:bottom w:val="nil"/>
            </w:tcBorders>
            <w:shd w:val="clear" w:color="auto" w:fill="auto"/>
            <w:tcPrChange w:id="27" w:author="Mirela Biris" w:date="2023-05-28T10:51:00Z">
              <w:tcPr>
                <w:tcW w:w="2694" w:type="dxa"/>
                <w:gridSpan w:val="2"/>
                <w:shd w:val="clear" w:color="auto" w:fill="auto"/>
              </w:tcPr>
            </w:tcPrChange>
          </w:tcPr>
          <w:p w14:paraId="5891C6DF" w14:textId="6D5748CF" w:rsidR="00AE1614" w:rsidRPr="00A83D28" w:rsidDel="00AE1614" w:rsidRDefault="00AE1614" w:rsidP="00AE1614">
            <w:pPr>
              <w:spacing w:before="60" w:after="60" w:line="240" w:lineRule="auto"/>
              <w:jc w:val="both"/>
              <w:outlineLvl w:val="0"/>
              <w:rPr>
                <w:del w:id="28" w:author="Mirela Biris" w:date="2023-05-28T10:52:00Z"/>
                <w:rFonts w:ascii="Trebuchet MS" w:eastAsia="Times New Roman" w:hAnsi="Trebuchet MS" w:cs="Arial"/>
                <w:bCs/>
                <w:sz w:val="20"/>
                <w:szCs w:val="20"/>
                <w:lang w:val="ro-RO"/>
              </w:rPr>
            </w:pPr>
            <w:del w:id="29" w:author="Mirela Biris" w:date="2023-05-28T10:51:00Z">
              <w:r w:rsidRPr="00A83D28" w:rsidDel="00AE1614">
                <w:rPr>
                  <w:rFonts w:ascii="Trebuchet MS" w:eastAsia="Times New Roman" w:hAnsi="Trebuchet MS" w:cs="Arial"/>
                  <w:iCs/>
                  <w:sz w:val="20"/>
                  <w:szCs w:val="20"/>
                  <w:lang w:val="ro-RO"/>
                </w:rPr>
                <w:delText>Nr inregistrare:</w:delText>
              </w:r>
            </w:del>
          </w:p>
        </w:tc>
        <w:tc>
          <w:tcPr>
            <w:tcW w:w="7797" w:type="dxa"/>
            <w:gridSpan w:val="2"/>
            <w:tcBorders>
              <w:bottom w:val="nil"/>
            </w:tcBorders>
            <w:shd w:val="clear" w:color="auto" w:fill="auto"/>
            <w:tcPrChange w:id="30" w:author="Mirela Biris" w:date="2023-05-28T10:51:00Z">
              <w:tcPr>
                <w:tcW w:w="7797" w:type="dxa"/>
                <w:gridSpan w:val="2"/>
                <w:shd w:val="clear" w:color="auto" w:fill="auto"/>
              </w:tcPr>
            </w:tcPrChange>
          </w:tcPr>
          <w:p w14:paraId="6B8747D4" w14:textId="4891149A" w:rsidR="00AE1614" w:rsidRPr="00A83D28" w:rsidDel="00AE1614" w:rsidRDefault="00AE1614">
            <w:pPr>
              <w:spacing w:before="60" w:after="60" w:line="240" w:lineRule="auto"/>
              <w:outlineLvl w:val="0"/>
              <w:rPr>
                <w:del w:id="31" w:author="Mirela Biris" w:date="2023-05-28T10:52:00Z"/>
                <w:rFonts w:ascii="Trebuchet MS" w:eastAsia="Times New Roman" w:hAnsi="Trebuchet MS" w:cs="Arial"/>
                <w:b/>
                <w:bCs/>
                <w:sz w:val="20"/>
                <w:szCs w:val="20"/>
                <w:lang w:val="ro-RO"/>
              </w:rPr>
              <w:pPrChange w:id="32" w:author="Mirela Biris" w:date="2023-05-28T10:50:00Z">
                <w:pPr>
                  <w:spacing w:before="60" w:after="60" w:line="240" w:lineRule="auto"/>
                  <w:jc w:val="center"/>
                  <w:outlineLvl w:val="0"/>
                </w:pPr>
              </w:pPrChange>
            </w:pPr>
          </w:p>
        </w:tc>
      </w:tr>
      <w:tr w:rsidR="00AE1614" w:rsidRPr="00A83D28" w:rsidDel="00AE1614" w14:paraId="23E2EBC7" w14:textId="119BEB8B" w:rsidTr="00AE1614">
        <w:tblPrEx>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3" w:author="Mirela Biris" w:date="2023-05-28T10:51:00Z">
            <w:tblPrEx>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gridBefore w:val="1"/>
          <w:del w:id="34" w:author="Mirela Biris" w:date="2023-05-28T10:52:00Z"/>
          <w:trPrChange w:id="35" w:author="Mirela Biris" w:date="2023-05-28T10:51:00Z">
            <w:trPr>
              <w:gridBefore w:val="1"/>
            </w:trPr>
          </w:trPrChange>
        </w:trPr>
        <w:tc>
          <w:tcPr>
            <w:tcW w:w="2694" w:type="dxa"/>
            <w:gridSpan w:val="2"/>
            <w:tcBorders>
              <w:top w:val="nil"/>
              <w:left w:val="nil"/>
              <w:bottom w:val="nil"/>
              <w:right w:val="nil"/>
            </w:tcBorders>
            <w:shd w:val="clear" w:color="auto" w:fill="auto"/>
            <w:tcPrChange w:id="36" w:author="Mirela Biris" w:date="2023-05-28T10:51:00Z">
              <w:tcPr>
                <w:tcW w:w="2694" w:type="dxa"/>
                <w:gridSpan w:val="2"/>
                <w:shd w:val="clear" w:color="auto" w:fill="auto"/>
              </w:tcPr>
            </w:tcPrChange>
          </w:tcPr>
          <w:p w14:paraId="63303D92" w14:textId="28B4E380" w:rsidR="00AE1614" w:rsidRPr="00A83D28" w:rsidDel="00AE1614" w:rsidRDefault="00AE1614" w:rsidP="00AE1614">
            <w:pPr>
              <w:spacing w:before="60" w:after="60" w:line="240" w:lineRule="auto"/>
              <w:jc w:val="both"/>
              <w:outlineLvl w:val="0"/>
              <w:rPr>
                <w:del w:id="37" w:author="Mirela Biris" w:date="2023-05-28T10:52:00Z"/>
                <w:rFonts w:ascii="Trebuchet MS" w:eastAsia="Times New Roman" w:hAnsi="Trebuchet MS" w:cs="Arial"/>
                <w:bCs/>
                <w:sz w:val="20"/>
                <w:szCs w:val="20"/>
                <w:lang w:val="ro-RO"/>
              </w:rPr>
            </w:pPr>
            <w:del w:id="38" w:author="Mirela Biris" w:date="2023-05-28T10:51:00Z">
              <w:r w:rsidRPr="00A83D28" w:rsidDel="00AE1614">
                <w:rPr>
                  <w:rFonts w:ascii="Trebuchet MS" w:eastAsia="Times New Roman" w:hAnsi="Trebuchet MS" w:cs="Arial"/>
                  <w:bCs/>
                  <w:sz w:val="20"/>
                  <w:szCs w:val="20"/>
                  <w:lang w:val="ro-RO"/>
                </w:rPr>
                <w:delText>Solicitantul:</w:delText>
              </w:r>
            </w:del>
          </w:p>
        </w:tc>
        <w:tc>
          <w:tcPr>
            <w:tcW w:w="7797" w:type="dxa"/>
            <w:gridSpan w:val="2"/>
            <w:tcBorders>
              <w:top w:val="nil"/>
              <w:left w:val="nil"/>
              <w:bottom w:val="nil"/>
              <w:right w:val="nil"/>
            </w:tcBorders>
            <w:shd w:val="clear" w:color="auto" w:fill="auto"/>
            <w:tcPrChange w:id="39" w:author="Mirela Biris" w:date="2023-05-28T10:51:00Z">
              <w:tcPr>
                <w:tcW w:w="7797" w:type="dxa"/>
                <w:gridSpan w:val="2"/>
                <w:shd w:val="clear" w:color="auto" w:fill="auto"/>
              </w:tcPr>
            </w:tcPrChange>
          </w:tcPr>
          <w:p w14:paraId="4CB70260" w14:textId="3E88651D" w:rsidR="00AE1614" w:rsidRPr="00A83D28" w:rsidDel="00AE1614" w:rsidRDefault="00AE1614">
            <w:pPr>
              <w:spacing w:before="60" w:after="60" w:line="240" w:lineRule="auto"/>
              <w:outlineLvl w:val="0"/>
              <w:rPr>
                <w:del w:id="40" w:author="Mirela Biris" w:date="2023-05-28T10:52:00Z"/>
                <w:rFonts w:ascii="Trebuchet MS" w:eastAsia="Times New Roman" w:hAnsi="Trebuchet MS" w:cs="Arial"/>
                <w:b/>
                <w:bCs/>
                <w:sz w:val="20"/>
                <w:szCs w:val="20"/>
                <w:lang w:val="ro-RO"/>
              </w:rPr>
              <w:pPrChange w:id="41" w:author="Mirela Biris" w:date="2023-05-28T10:50:00Z">
                <w:pPr>
                  <w:spacing w:before="60" w:after="60" w:line="240" w:lineRule="auto"/>
                  <w:jc w:val="center"/>
                  <w:outlineLvl w:val="0"/>
                </w:pPr>
              </w:pPrChange>
            </w:pPr>
          </w:p>
        </w:tc>
      </w:tr>
    </w:tbl>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E1614" w:rsidRPr="00AE1614" w14:paraId="05883615" w14:textId="77777777" w:rsidTr="00D3471E">
        <w:trPr>
          <w:ins w:id="42" w:author="Mirela Biris" w:date="2023-05-28T10:52:00Z"/>
        </w:trPr>
        <w:tc>
          <w:tcPr>
            <w:tcW w:w="10491" w:type="dxa"/>
            <w:gridSpan w:val="2"/>
            <w:shd w:val="clear" w:color="auto" w:fill="auto"/>
          </w:tcPr>
          <w:p w14:paraId="2FC07654" w14:textId="77777777" w:rsidR="00AE1614" w:rsidRPr="00DF2F42" w:rsidRDefault="00AE1614" w:rsidP="00AE1614">
            <w:pPr>
              <w:spacing w:before="60" w:after="60" w:line="240" w:lineRule="auto"/>
              <w:jc w:val="center"/>
              <w:outlineLvl w:val="0"/>
              <w:rPr>
                <w:ins w:id="43" w:author="Mirela Biris" w:date="2023-05-28T10:52:00Z"/>
                <w:rFonts w:eastAsia="Times New Roman" w:cstheme="minorHAnsi"/>
                <w:b/>
                <w:bCs/>
                <w:sz w:val="20"/>
                <w:szCs w:val="20"/>
                <w:lang w:val="ro-RO"/>
                <w:rPrChange w:id="44" w:author="Mirela Biris" w:date="2023-05-29T09:34:00Z">
                  <w:rPr>
                    <w:ins w:id="45" w:author="Mirela Biris" w:date="2023-05-28T10:52:00Z"/>
                    <w:rFonts w:eastAsia="Times New Roman" w:cstheme="minorHAnsi"/>
                    <w:b/>
                    <w:bCs/>
                    <w:lang w:val="ro-RO"/>
                  </w:rPr>
                </w:rPrChange>
              </w:rPr>
            </w:pPr>
            <w:ins w:id="46" w:author="Mirela Biris" w:date="2023-05-28T10:52:00Z">
              <w:r w:rsidRPr="00DF2F42">
                <w:rPr>
                  <w:rFonts w:eastAsia="Times New Roman" w:cstheme="minorHAnsi"/>
                  <w:b/>
                  <w:bCs/>
                  <w:sz w:val="20"/>
                  <w:szCs w:val="20"/>
                  <w:lang w:val="ro-RO"/>
                  <w:rPrChange w:id="47" w:author="Mirela Biris" w:date="2023-05-29T09:34:00Z">
                    <w:rPr>
                      <w:rFonts w:eastAsia="Times New Roman" w:cstheme="minorHAnsi"/>
                      <w:b/>
                      <w:bCs/>
                      <w:lang w:val="ro-RO"/>
                    </w:rPr>
                  </w:rPrChange>
                </w:rPr>
                <w:t>Programul Regional 2021-2027</w:t>
              </w:r>
            </w:ins>
          </w:p>
        </w:tc>
      </w:tr>
      <w:tr w:rsidR="00AE1614" w:rsidRPr="00AE1614" w14:paraId="1B7959AF" w14:textId="77777777" w:rsidTr="00D3471E">
        <w:trPr>
          <w:ins w:id="48" w:author="Mirela Biris" w:date="2023-05-28T10:52:00Z"/>
        </w:trPr>
        <w:tc>
          <w:tcPr>
            <w:tcW w:w="2694" w:type="dxa"/>
            <w:shd w:val="clear" w:color="auto" w:fill="auto"/>
          </w:tcPr>
          <w:p w14:paraId="558F74A2" w14:textId="77777777" w:rsidR="00AE1614" w:rsidRPr="00AE1614" w:rsidRDefault="00AE1614" w:rsidP="00AE1614">
            <w:pPr>
              <w:spacing w:before="60" w:after="60" w:line="240" w:lineRule="auto"/>
              <w:jc w:val="both"/>
              <w:outlineLvl w:val="0"/>
              <w:rPr>
                <w:ins w:id="49" w:author="Mirela Biris" w:date="2023-05-28T10:52:00Z"/>
                <w:rFonts w:eastAsia="Times New Roman" w:cstheme="minorHAnsi"/>
                <w:bCs/>
                <w:lang w:val="ro-RO"/>
              </w:rPr>
            </w:pPr>
            <w:ins w:id="50" w:author="Mirela Biris" w:date="2023-05-28T10:52:00Z">
              <w:r w:rsidRPr="00AE1614">
                <w:rPr>
                  <w:rFonts w:eastAsia="Times New Roman" w:cstheme="minorHAnsi"/>
                  <w:bCs/>
                  <w:lang w:val="ro-RO"/>
                </w:rPr>
                <w:t xml:space="preserve">Prioritatea de investiții </w:t>
              </w:r>
            </w:ins>
          </w:p>
        </w:tc>
        <w:tc>
          <w:tcPr>
            <w:tcW w:w="7797" w:type="dxa"/>
            <w:shd w:val="clear" w:color="auto" w:fill="auto"/>
          </w:tcPr>
          <w:p w14:paraId="7B7A3CBF" w14:textId="77777777" w:rsidR="00AE1614" w:rsidRPr="00DF2F42" w:rsidRDefault="00AE1614" w:rsidP="00AE1614">
            <w:pPr>
              <w:spacing w:before="60" w:after="60" w:line="240" w:lineRule="auto"/>
              <w:outlineLvl w:val="0"/>
              <w:rPr>
                <w:ins w:id="51" w:author="Mirela Biris" w:date="2023-05-28T10:52:00Z"/>
                <w:rFonts w:eastAsia="Times New Roman" w:cstheme="minorHAnsi"/>
                <w:lang w:val="ro-RO"/>
                <w:rPrChange w:id="52" w:author="Mirela Biris" w:date="2023-05-29T09:34:00Z">
                  <w:rPr>
                    <w:ins w:id="53" w:author="Mirela Biris" w:date="2023-05-28T10:52:00Z"/>
                    <w:rFonts w:eastAsia="Times New Roman" w:cstheme="minorHAnsi"/>
                    <w:b/>
                    <w:bCs/>
                    <w:lang w:val="ro-RO"/>
                  </w:rPr>
                </w:rPrChange>
              </w:rPr>
            </w:pPr>
            <w:ins w:id="54" w:author="Mirela Biris" w:date="2023-05-28T10:52:00Z">
              <w:r w:rsidRPr="00DF2F42">
                <w:rPr>
                  <w:rFonts w:eastAsia="Times New Roman" w:cstheme="minorHAnsi"/>
                  <w:lang w:val="ro-RO"/>
                  <w:rPrChange w:id="55" w:author="Mirela Biris" w:date="2023-05-29T09:34:00Z">
                    <w:rPr>
                      <w:rFonts w:eastAsia="Times New Roman" w:cstheme="minorHAnsi"/>
                      <w:b/>
                      <w:bCs/>
                      <w:lang w:val="ro-RO"/>
                    </w:rPr>
                  </w:rPrChange>
                </w:rPr>
                <w:t>6 – O regiune educată</w:t>
              </w:r>
            </w:ins>
          </w:p>
        </w:tc>
      </w:tr>
      <w:tr w:rsidR="00AE1614" w:rsidRPr="00AE1614" w14:paraId="68D06D16" w14:textId="77777777" w:rsidTr="00D3471E">
        <w:trPr>
          <w:ins w:id="56" w:author="Mirela Biris" w:date="2023-05-28T10:52:00Z"/>
        </w:trPr>
        <w:tc>
          <w:tcPr>
            <w:tcW w:w="2694" w:type="dxa"/>
            <w:shd w:val="clear" w:color="auto" w:fill="auto"/>
          </w:tcPr>
          <w:p w14:paraId="19725070" w14:textId="77777777" w:rsidR="00AE1614" w:rsidRPr="00AE1614" w:rsidRDefault="00AE1614" w:rsidP="00AE1614">
            <w:pPr>
              <w:spacing w:before="60" w:after="60" w:line="240" w:lineRule="auto"/>
              <w:jc w:val="both"/>
              <w:outlineLvl w:val="0"/>
              <w:rPr>
                <w:ins w:id="57" w:author="Mirela Biris" w:date="2023-05-28T10:52:00Z"/>
                <w:rFonts w:eastAsia="Times New Roman" w:cstheme="minorHAnsi"/>
                <w:bCs/>
                <w:lang w:val="ro-RO"/>
              </w:rPr>
            </w:pPr>
            <w:ins w:id="58" w:author="Mirela Biris" w:date="2023-05-28T10:52:00Z">
              <w:r w:rsidRPr="00AE1614">
                <w:rPr>
                  <w:rFonts w:eastAsia="Times New Roman" w:cstheme="minorHAnsi"/>
                  <w:bCs/>
                  <w:lang w:val="ro-RO"/>
                </w:rPr>
                <w:t>Obiectiv specific</w:t>
              </w:r>
            </w:ins>
          </w:p>
        </w:tc>
        <w:tc>
          <w:tcPr>
            <w:tcW w:w="7797" w:type="dxa"/>
            <w:shd w:val="clear" w:color="auto" w:fill="auto"/>
          </w:tcPr>
          <w:p w14:paraId="5184A590" w14:textId="77777777" w:rsidR="00AE1614" w:rsidRPr="00DF2F42" w:rsidRDefault="00AE1614" w:rsidP="00AE1614">
            <w:pPr>
              <w:spacing w:before="60" w:after="60" w:line="240" w:lineRule="auto"/>
              <w:outlineLvl w:val="0"/>
              <w:rPr>
                <w:ins w:id="59" w:author="Mirela Biris" w:date="2023-05-28T10:52:00Z"/>
                <w:rFonts w:eastAsia="Times New Roman" w:cstheme="minorHAnsi"/>
                <w:lang w:val="ro-RO"/>
                <w:rPrChange w:id="60" w:author="Mirela Biris" w:date="2023-05-29T09:34:00Z">
                  <w:rPr>
                    <w:ins w:id="61" w:author="Mirela Biris" w:date="2023-05-28T10:52:00Z"/>
                    <w:rFonts w:eastAsia="Times New Roman" w:cstheme="minorHAnsi"/>
                    <w:b/>
                    <w:bCs/>
                    <w:lang w:val="ro-RO"/>
                  </w:rPr>
                </w:rPrChange>
              </w:rPr>
            </w:pPr>
            <w:ins w:id="62" w:author="Mirela Biris" w:date="2023-05-28T10:52:00Z">
              <w:r w:rsidRPr="00DF2F42">
                <w:rPr>
                  <w:rFonts w:eastAsia="Times New Roman" w:cstheme="minorHAnsi"/>
                  <w:lang w:val="ro-RO"/>
                  <w:rPrChange w:id="63" w:author="Mirela Biris" w:date="2023-05-29T09:34:00Z">
                    <w:rPr>
                      <w:rFonts w:eastAsia="Times New Roman" w:cstheme="minorHAnsi"/>
                      <w:b/>
                      <w:bCs/>
                      <w:lang w:val="ro-RO"/>
                    </w:rPr>
                  </w:rPrChange>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ins>
          </w:p>
        </w:tc>
      </w:tr>
      <w:tr w:rsidR="00AE1614" w:rsidRPr="00AE1614" w14:paraId="532CD513" w14:textId="77777777" w:rsidTr="00D3471E">
        <w:trPr>
          <w:ins w:id="64" w:author="Mirela Biris" w:date="2023-05-28T10:52:00Z"/>
        </w:trPr>
        <w:tc>
          <w:tcPr>
            <w:tcW w:w="2694" w:type="dxa"/>
            <w:shd w:val="clear" w:color="auto" w:fill="auto"/>
          </w:tcPr>
          <w:p w14:paraId="1EF5D4CA" w14:textId="77777777" w:rsidR="00AE1614" w:rsidRPr="00AE1614" w:rsidRDefault="00AE1614" w:rsidP="00AE1614">
            <w:pPr>
              <w:spacing w:before="60" w:after="60" w:line="240" w:lineRule="auto"/>
              <w:jc w:val="both"/>
              <w:outlineLvl w:val="0"/>
              <w:rPr>
                <w:ins w:id="65" w:author="Mirela Biris" w:date="2023-05-28T10:52:00Z"/>
                <w:rFonts w:eastAsia="Times New Roman" w:cstheme="minorHAnsi"/>
                <w:bCs/>
                <w:lang w:val="ro-RO"/>
              </w:rPr>
            </w:pPr>
            <w:ins w:id="66" w:author="Mirela Biris" w:date="2023-05-28T10:52:00Z">
              <w:r w:rsidRPr="00AE1614">
                <w:rPr>
                  <w:rFonts w:eastAsia="Times New Roman" w:cstheme="minorHAnsi"/>
                  <w:bCs/>
                  <w:lang w:val="ro-RO"/>
                </w:rPr>
                <w:t>Apel</w:t>
              </w:r>
            </w:ins>
          </w:p>
        </w:tc>
        <w:tc>
          <w:tcPr>
            <w:tcW w:w="7797" w:type="dxa"/>
            <w:shd w:val="clear" w:color="auto" w:fill="auto"/>
          </w:tcPr>
          <w:p w14:paraId="57F0FD28" w14:textId="77777777" w:rsidR="00AE1614" w:rsidRPr="00DF2F42" w:rsidRDefault="00AE1614" w:rsidP="00AE1614">
            <w:pPr>
              <w:spacing w:after="0" w:line="240" w:lineRule="auto"/>
              <w:rPr>
                <w:ins w:id="67" w:author="Mirela Biris" w:date="2023-05-28T10:52:00Z"/>
                <w:rFonts w:eastAsia="Times New Roman" w:cstheme="minorHAnsi"/>
                <w:lang w:val="ro-RO"/>
                <w:rPrChange w:id="68" w:author="Mirela Biris" w:date="2023-05-29T09:34:00Z">
                  <w:rPr>
                    <w:ins w:id="69" w:author="Mirela Biris" w:date="2023-05-28T10:52:00Z"/>
                    <w:rFonts w:eastAsia="Times New Roman" w:cstheme="minorHAnsi"/>
                    <w:b/>
                    <w:bCs/>
                    <w:lang w:val="ro-RO"/>
                  </w:rPr>
                </w:rPrChange>
              </w:rPr>
            </w:pPr>
            <w:ins w:id="70" w:author="Mirela Biris" w:date="2023-05-28T10:52:00Z">
              <w:r w:rsidRPr="00DF2F42">
                <w:rPr>
                  <w:rFonts w:eastAsia="Calibri" w:cstheme="minorHAnsi"/>
                  <w:lang w:val="ro-RO"/>
                  <w:rPrChange w:id="71" w:author="Mirela Biris" w:date="2023-05-29T09:34:00Z">
                    <w:rPr>
                      <w:rFonts w:ascii="Trebuchet MS" w:eastAsia="Calibri" w:hAnsi="Trebuchet MS" w:cs="Arial"/>
                      <w:b/>
                      <w:sz w:val="20"/>
                      <w:szCs w:val="20"/>
                      <w:lang w:val="ro-RO"/>
                    </w:rPr>
                  </w:rPrChange>
                </w:rPr>
                <w:t>623. învățământul superior ( universități de stat)</w:t>
              </w:r>
            </w:ins>
          </w:p>
        </w:tc>
      </w:tr>
      <w:tr w:rsidR="00AE1614" w:rsidRPr="00AE1614" w14:paraId="25D29FC9" w14:textId="77777777" w:rsidTr="00D3471E">
        <w:trPr>
          <w:ins w:id="72" w:author="Mirela Biris" w:date="2023-05-28T10:52:00Z"/>
        </w:trPr>
        <w:tc>
          <w:tcPr>
            <w:tcW w:w="2694" w:type="dxa"/>
            <w:shd w:val="clear" w:color="auto" w:fill="auto"/>
          </w:tcPr>
          <w:p w14:paraId="79F7292B" w14:textId="77777777" w:rsidR="00AE1614" w:rsidRPr="00AE1614" w:rsidRDefault="00AE1614" w:rsidP="00AE1614">
            <w:pPr>
              <w:spacing w:before="60" w:after="60" w:line="240" w:lineRule="auto"/>
              <w:jc w:val="both"/>
              <w:outlineLvl w:val="0"/>
              <w:rPr>
                <w:ins w:id="73" w:author="Mirela Biris" w:date="2023-05-28T10:52:00Z"/>
                <w:rFonts w:eastAsia="Times New Roman" w:cstheme="minorHAnsi"/>
                <w:bCs/>
                <w:lang w:val="ro-RO"/>
              </w:rPr>
            </w:pPr>
            <w:ins w:id="74" w:author="Mirela Biris" w:date="2023-05-28T10:52:00Z">
              <w:r w:rsidRPr="00AE1614">
                <w:rPr>
                  <w:rFonts w:eastAsia="Times New Roman" w:cstheme="minorHAnsi"/>
                  <w:bCs/>
                  <w:lang w:val="ro-RO"/>
                </w:rPr>
                <w:t xml:space="preserve">Titlul cererii de </w:t>
              </w:r>
              <w:proofErr w:type="spellStart"/>
              <w:r w:rsidRPr="00AE1614">
                <w:rPr>
                  <w:rFonts w:eastAsia="Times New Roman" w:cstheme="minorHAnsi"/>
                  <w:bCs/>
                  <w:lang w:val="ro-RO"/>
                </w:rPr>
                <w:t>finanţare</w:t>
              </w:r>
              <w:proofErr w:type="spellEnd"/>
              <w:r w:rsidRPr="00AE1614">
                <w:rPr>
                  <w:rFonts w:eastAsia="Times New Roman" w:cstheme="minorHAnsi"/>
                  <w:bCs/>
                  <w:lang w:val="ro-RO"/>
                </w:rPr>
                <w:t>:</w:t>
              </w:r>
            </w:ins>
          </w:p>
        </w:tc>
        <w:tc>
          <w:tcPr>
            <w:tcW w:w="7797" w:type="dxa"/>
            <w:shd w:val="clear" w:color="auto" w:fill="auto"/>
          </w:tcPr>
          <w:p w14:paraId="19F34CB6" w14:textId="77777777" w:rsidR="00AE1614" w:rsidRPr="00AE1614" w:rsidRDefault="00AE1614" w:rsidP="00AE1614">
            <w:pPr>
              <w:spacing w:before="60" w:after="60" w:line="240" w:lineRule="auto"/>
              <w:outlineLvl w:val="0"/>
              <w:rPr>
                <w:ins w:id="75" w:author="Mirela Biris" w:date="2023-05-28T10:52:00Z"/>
                <w:rFonts w:eastAsia="Times New Roman" w:cstheme="minorHAnsi"/>
                <w:b/>
                <w:bCs/>
                <w:i/>
                <w:lang w:val="ro-RO"/>
              </w:rPr>
            </w:pPr>
          </w:p>
        </w:tc>
      </w:tr>
      <w:tr w:rsidR="00AE1614" w:rsidRPr="00AE1614" w14:paraId="44FB8325" w14:textId="77777777" w:rsidTr="00D3471E">
        <w:trPr>
          <w:ins w:id="76" w:author="Mirela Biris" w:date="2023-05-28T10:52:00Z"/>
        </w:trPr>
        <w:tc>
          <w:tcPr>
            <w:tcW w:w="2694" w:type="dxa"/>
            <w:shd w:val="clear" w:color="auto" w:fill="auto"/>
          </w:tcPr>
          <w:p w14:paraId="1C48A84E" w14:textId="77777777" w:rsidR="00AE1614" w:rsidRPr="00AE1614" w:rsidRDefault="00AE1614" w:rsidP="00AE1614">
            <w:pPr>
              <w:spacing w:before="60" w:after="60" w:line="240" w:lineRule="auto"/>
              <w:jc w:val="both"/>
              <w:outlineLvl w:val="0"/>
              <w:rPr>
                <w:ins w:id="77" w:author="Mirela Biris" w:date="2023-05-28T10:52:00Z"/>
                <w:rFonts w:eastAsia="Times New Roman" w:cstheme="minorHAnsi"/>
                <w:bCs/>
                <w:lang w:val="ro-RO"/>
              </w:rPr>
            </w:pPr>
            <w:ins w:id="78" w:author="Mirela Biris" w:date="2023-05-28T10:52:00Z">
              <w:r w:rsidRPr="00AE1614">
                <w:rPr>
                  <w:rFonts w:eastAsia="Times New Roman" w:cstheme="minorHAnsi"/>
                  <w:bCs/>
                  <w:lang w:val="ro-RO"/>
                </w:rPr>
                <w:t>Nr. apel de proiecte</w:t>
              </w:r>
            </w:ins>
          </w:p>
        </w:tc>
        <w:tc>
          <w:tcPr>
            <w:tcW w:w="7797" w:type="dxa"/>
            <w:shd w:val="clear" w:color="auto" w:fill="auto"/>
          </w:tcPr>
          <w:p w14:paraId="2A6D7A59" w14:textId="77777777" w:rsidR="00AE1614" w:rsidRPr="00AE1614" w:rsidRDefault="00AE1614" w:rsidP="00AE1614">
            <w:pPr>
              <w:spacing w:before="60" w:after="60" w:line="240" w:lineRule="auto"/>
              <w:outlineLvl w:val="0"/>
              <w:rPr>
                <w:ins w:id="79" w:author="Mirela Biris" w:date="2023-05-28T10:52:00Z"/>
                <w:rFonts w:eastAsia="Times New Roman" w:cstheme="minorHAnsi"/>
                <w:b/>
                <w:bCs/>
                <w:lang w:val="ro-RO"/>
              </w:rPr>
            </w:pPr>
          </w:p>
        </w:tc>
      </w:tr>
      <w:tr w:rsidR="00AE1614" w:rsidRPr="00AE1614" w14:paraId="31ED393F" w14:textId="77777777" w:rsidTr="00D3471E">
        <w:trPr>
          <w:ins w:id="80" w:author="Mirela Biris" w:date="2023-05-28T10:52:00Z"/>
        </w:trPr>
        <w:tc>
          <w:tcPr>
            <w:tcW w:w="2694" w:type="dxa"/>
            <w:shd w:val="clear" w:color="auto" w:fill="auto"/>
          </w:tcPr>
          <w:p w14:paraId="7FE301F9" w14:textId="77777777" w:rsidR="00AE1614" w:rsidRPr="00AE1614" w:rsidRDefault="00AE1614" w:rsidP="00AE1614">
            <w:pPr>
              <w:spacing w:before="60" w:after="60" w:line="240" w:lineRule="auto"/>
              <w:jc w:val="both"/>
              <w:outlineLvl w:val="0"/>
              <w:rPr>
                <w:ins w:id="81" w:author="Mirela Biris" w:date="2023-05-28T10:52:00Z"/>
                <w:rFonts w:eastAsia="Times New Roman" w:cstheme="minorHAnsi"/>
                <w:bCs/>
                <w:lang w:val="ro-RO"/>
              </w:rPr>
            </w:pPr>
            <w:ins w:id="82" w:author="Mirela Biris" w:date="2023-05-28T10:52:00Z">
              <w:r w:rsidRPr="00AE1614">
                <w:rPr>
                  <w:rFonts w:eastAsia="Times New Roman" w:cstheme="minorHAnsi"/>
                  <w:bCs/>
                  <w:lang w:val="ro-RO"/>
                </w:rPr>
                <w:t>Cod SMIS</w:t>
              </w:r>
            </w:ins>
          </w:p>
        </w:tc>
        <w:tc>
          <w:tcPr>
            <w:tcW w:w="7797" w:type="dxa"/>
            <w:shd w:val="clear" w:color="auto" w:fill="auto"/>
          </w:tcPr>
          <w:p w14:paraId="42CF9E00" w14:textId="77777777" w:rsidR="00AE1614" w:rsidRPr="00AE1614" w:rsidRDefault="00AE1614" w:rsidP="00AE1614">
            <w:pPr>
              <w:spacing w:before="60" w:after="60" w:line="240" w:lineRule="auto"/>
              <w:outlineLvl w:val="0"/>
              <w:rPr>
                <w:ins w:id="83" w:author="Mirela Biris" w:date="2023-05-28T10:52:00Z"/>
                <w:rFonts w:eastAsia="Times New Roman" w:cstheme="minorHAnsi"/>
                <w:b/>
                <w:bCs/>
                <w:lang w:val="ro-RO"/>
              </w:rPr>
            </w:pPr>
          </w:p>
        </w:tc>
      </w:tr>
      <w:tr w:rsidR="00AE1614" w:rsidRPr="00AE1614" w14:paraId="39A8E108" w14:textId="77777777" w:rsidTr="00D3471E">
        <w:trPr>
          <w:ins w:id="84" w:author="Mirela Biris" w:date="2023-05-28T10:52:00Z"/>
        </w:trPr>
        <w:tc>
          <w:tcPr>
            <w:tcW w:w="2694" w:type="dxa"/>
            <w:shd w:val="clear" w:color="auto" w:fill="auto"/>
          </w:tcPr>
          <w:p w14:paraId="74B9F828" w14:textId="77777777" w:rsidR="00AE1614" w:rsidRPr="00AE1614" w:rsidRDefault="00AE1614" w:rsidP="00AE1614">
            <w:pPr>
              <w:spacing w:before="60" w:after="60" w:line="240" w:lineRule="auto"/>
              <w:jc w:val="both"/>
              <w:outlineLvl w:val="0"/>
              <w:rPr>
                <w:ins w:id="85" w:author="Mirela Biris" w:date="2023-05-28T10:52:00Z"/>
                <w:rFonts w:eastAsia="Times New Roman" w:cstheme="minorHAnsi"/>
                <w:bCs/>
                <w:lang w:val="ro-RO"/>
              </w:rPr>
            </w:pPr>
            <w:ins w:id="86" w:author="Mirela Biris" w:date="2023-05-28T10:52:00Z">
              <w:r w:rsidRPr="00AE1614">
                <w:rPr>
                  <w:rFonts w:eastAsia="Times New Roman" w:cstheme="minorHAnsi"/>
                  <w:iCs/>
                  <w:lang w:val="ro-RO"/>
                </w:rPr>
                <w:t xml:space="preserve">Nr </w:t>
              </w:r>
              <w:proofErr w:type="spellStart"/>
              <w:r w:rsidRPr="00AE1614">
                <w:rPr>
                  <w:rFonts w:eastAsia="Times New Roman" w:cstheme="minorHAnsi"/>
                  <w:iCs/>
                  <w:lang w:val="ro-RO"/>
                </w:rPr>
                <w:t>inregistrare</w:t>
              </w:r>
              <w:proofErr w:type="spellEnd"/>
              <w:r w:rsidRPr="00AE1614">
                <w:rPr>
                  <w:rFonts w:eastAsia="Times New Roman" w:cstheme="minorHAnsi"/>
                  <w:iCs/>
                  <w:lang w:val="ro-RO"/>
                </w:rPr>
                <w:t>:</w:t>
              </w:r>
            </w:ins>
          </w:p>
        </w:tc>
        <w:tc>
          <w:tcPr>
            <w:tcW w:w="7797" w:type="dxa"/>
            <w:shd w:val="clear" w:color="auto" w:fill="auto"/>
          </w:tcPr>
          <w:p w14:paraId="1D72014E" w14:textId="77777777" w:rsidR="00AE1614" w:rsidRPr="00AE1614" w:rsidRDefault="00AE1614" w:rsidP="00AE1614">
            <w:pPr>
              <w:spacing w:before="60" w:after="60" w:line="240" w:lineRule="auto"/>
              <w:outlineLvl w:val="0"/>
              <w:rPr>
                <w:ins w:id="87" w:author="Mirela Biris" w:date="2023-05-28T10:52:00Z"/>
                <w:rFonts w:eastAsia="Times New Roman" w:cstheme="minorHAnsi"/>
                <w:b/>
                <w:bCs/>
                <w:lang w:val="ro-RO"/>
              </w:rPr>
            </w:pPr>
          </w:p>
        </w:tc>
      </w:tr>
      <w:tr w:rsidR="00AE1614" w:rsidRPr="00AE1614" w14:paraId="02BA36DB" w14:textId="77777777" w:rsidTr="00D3471E">
        <w:trPr>
          <w:ins w:id="88" w:author="Mirela Biris" w:date="2023-05-28T10:52:00Z"/>
        </w:trPr>
        <w:tc>
          <w:tcPr>
            <w:tcW w:w="2694" w:type="dxa"/>
            <w:shd w:val="clear" w:color="auto" w:fill="auto"/>
          </w:tcPr>
          <w:p w14:paraId="1ECDC5A0" w14:textId="77777777" w:rsidR="00AE1614" w:rsidRPr="00AE1614" w:rsidRDefault="00AE1614" w:rsidP="00AE1614">
            <w:pPr>
              <w:spacing w:before="60" w:after="60" w:line="240" w:lineRule="auto"/>
              <w:jc w:val="both"/>
              <w:outlineLvl w:val="0"/>
              <w:rPr>
                <w:ins w:id="89" w:author="Mirela Biris" w:date="2023-05-28T10:52:00Z"/>
                <w:rFonts w:eastAsia="Times New Roman" w:cstheme="minorHAnsi"/>
                <w:iCs/>
                <w:lang w:val="ro-RO"/>
              </w:rPr>
            </w:pPr>
            <w:ins w:id="90" w:author="Mirela Biris" w:date="2023-05-28T10:52:00Z">
              <w:r w:rsidRPr="00AE1614">
                <w:rPr>
                  <w:rFonts w:eastAsia="Times New Roman" w:cstheme="minorHAnsi"/>
                  <w:bCs/>
                  <w:lang w:val="ro-RO"/>
                </w:rPr>
                <w:t>Solicitantul:</w:t>
              </w:r>
            </w:ins>
          </w:p>
        </w:tc>
        <w:tc>
          <w:tcPr>
            <w:tcW w:w="7797" w:type="dxa"/>
            <w:shd w:val="clear" w:color="auto" w:fill="auto"/>
          </w:tcPr>
          <w:p w14:paraId="57235D2C" w14:textId="77777777" w:rsidR="00AE1614" w:rsidRPr="00AE1614" w:rsidRDefault="00AE1614" w:rsidP="00AE1614">
            <w:pPr>
              <w:spacing w:before="60" w:after="60" w:line="240" w:lineRule="auto"/>
              <w:outlineLvl w:val="0"/>
              <w:rPr>
                <w:ins w:id="91" w:author="Mirela Biris" w:date="2023-05-28T10:52:00Z"/>
                <w:rFonts w:eastAsia="Times New Roman" w:cstheme="minorHAnsi"/>
                <w:bCs/>
                <w:lang w:val="ro-RO"/>
              </w:rPr>
            </w:pPr>
          </w:p>
        </w:tc>
      </w:tr>
    </w:tbl>
    <w:p w14:paraId="537BEF08" w14:textId="66A053EC" w:rsidR="00E05533" w:rsidRPr="00A83D28" w:rsidDel="00AE1614" w:rsidRDefault="00E05533" w:rsidP="00E05533">
      <w:pPr>
        <w:spacing w:before="60" w:after="60"/>
        <w:rPr>
          <w:del w:id="92" w:author="Mirela Biris" w:date="2023-05-28T10:52:00Z"/>
          <w:rFonts w:ascii="Trebuchet MS" w:eastAsia="Calibri" w:hAnsi="Trebuchet MS" w:cs="Times New Roman"/>
          <w:sz w:val="20"/>
          <w:szCs w:val="20"/>
        </w:rPr>
      </w:pPr>
    </w:p>
    <w:p w14:paraId="548DF985" w14:textId="77777777"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74"/>
        <w:gridCol w:w="636"/>
        <w:gridCol w:w="6190"/>
        <w:gridCol w:w="427"/>
        <w:gridCol w:w="209"/>
        <w:gridCol w:w="241"/>
        <w:gridCol w:w="186"/>
        <w:gridCol w:w="444"/>
        <w:gridCol w:w="6"/>
        <w:gridCol w:w="630"/>
        <w:gridCol w:w="804"/>
        <w:gridCol w:w="636"/>
        <w:tblGridChange w:id="93">
          <w:tblGrid>
            <w:gridCol w:w="636"/>
            <w:gridCol w:w="74"/>
            <w:gridCol w:w="244"/>
            <w:gridCol w:w="392"/>
            <w:gridCol w:w="318"/>
            <w:gridCol w:w="5872"/>
            <w:gridCol w:w="427"/>
            <w:gridCol w:w="209"/>
            <w:gridCol w:w="241"/>
            <w:gridCol w:w="77"/>
            <w:gridCol w:w="109"/>
            <w:gridCol w:w="318"/>
            <w:gridCol w:w="126"/>
            <w:gridCol w:w="6"/>
            <w:gridCol w:w="318"/>
            <w:gridCol w:w="312"/>
            <w:gridCol w:w="318"/>
            <w:gridCol w:w="486"/>
            <w:gridCol w:w="636"/>
            <w:gridCol w:w="318"/>
          </w:tblGrid>
        </w:tblGridChange>
      </w:tblGrid>
      <w:tr w:rsidR="00A83D28" w:rsidRPr="00A83D28" w14:paraId="652FD69F" w14:textId="77777777" w:rsidTr="0094609D">
        <w:trPr>
          <w:gridAfter w:val="1"/>
          <w:cantSplit/>
          <w:trHeight w:val="675"/>
          <w:tblHeader/>
        </w:trPr>
        <w:tc>
          <w:tcPr>
            <w:tcW w:w="710" w:type="dxa"/>
            <w:gridSpan w:val="2"/>
            <w:shd w:val="clear" w:color="auto" w:fill="auto"/>
          </w:tcPr>
          <w:p w14:paraId="65AA4792"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gridSpan w:val="2"/>
            <w:shd w:val="clear" w:color="auto" w:fill="auto"/>
            <w:vAlign w:val="center"/>
          </w:tcPr>
          <w:p w14:paraId="5088873A"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14:paraId="20B89816"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gridSpan w:val="2"/>
            <w:shd w:val="clear" w:color="auto" w:fill="auto"/>
            <w:vAlign w:val="center"/>
          </w:tcPr>
          <w:p w14:paraId="64AF3990"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gridSpan w:val="2"/>
            <w:shd w:val="clear" w:color="auto" w:fill="auto"/>
            <w:vAlign w:val="center"/>
          </w:tcPr>
          <w:p w14:paraId="314044A5"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gridSpan w:val="3"/>
            <w:shd w:val="clear" w:color="auto" w:fill="auto"/>
            <w:vAlign w:val="center"/>
          </w:tcPr>
          <w:p w14:paraId="09964709" w14:textId="77777777" w:rsidR="00E05533" w:rsidRPr="00A83D28" w:rsidRDefault="00E05533" w:rsidP="00E05533">
            <w:pPr>
              <w:spacing w:before="60" w:after="60" w:line="240" w:lineRule="auto"/>
              <w:jc w:val="center"/>
              <w:rPr>
                <w:rFonts w:ascii="Trebuchet MS" w:eastAsia="Calibri" w:hAnsi="Trebuchet MS" w:cs="Arial"/>
                <w:b/>
                <w:sz w:val="16"/>
                <w:szCs w:val="16"/>
                <w:lang w:val="ro-RO"/>
              </w:rPr>
            </w:pPr>
            <w:proofErr w:type="spellStart"/>
            <w:r w:rsidRPr="00A83D28">
              <w:rPr>
                <w:rFonts w:ascii="Trebuchet MS" w:eastAsia="Calibri" w:hAnsi="Trebuchet MS" w:cs="Arial"/>
                <w:b/>
                <w:sz w:val="16"/>
                <w:szCs w:val="16"/>
                <w:lang w:val="ro-RO"/>
              </w:rPr>
              <w:t>Observatii</w:t>
            </w:r>
            <w:proofErr w:type="spellEnd"/>
          </w:p>
        </w:tc>
      </w:tr>
      <w:tr w:rsidR="00A83D28" w:rsidRPr="00A83D28" w14:paraId="08475DF8" w14:textId="77777777" w:rsidTr="0094609D">
        <w:trPr>
          <w:gridAfter w:val="1"/>
          <w:trHeight w:val="165"/>
        </w:trPr>
        <w:tc>
          <w:tcPr>
            <w:tcW w:w="710" w:type="dxa"/>
            <w:gridSpan w:val="2"/>
            <w:shd w:val="clear" w:color="auto" w:fill="76923C" w:themeFill="accent3" w:themeFillShade="BF"/>
          </w:tcPr>
          <w:p w14:paraId="77496DFF" w14:textId="77777777"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gridSpan w:val="2"/>
            <w:shd w:val="clear" w:color="auto" w:fill="76923C" w:themeFill="accent3" w:themeFillShade="BF"/>
            <w:vAlign w:val="center"/>
          </w:tcPr>
          <w:p w14:paraId="570DC07A"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14:paraId="459DF77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76923C" w:themeFill="accent3" w:themeFillShade="BF"/>
            <w:vAlign w:val="center"/>
          </w:tcPr>
          <w:p w14:paraId="582A6BD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76923C" w:themeFill="accent3" w:themeFillShade="BF"/>
            <w:vAlign w:val="center"/>
          </w:tcPr>
          <w:p w14:paraId="6E77DD0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76923C" w:themeFill="accent3" w:themeFillShade="BF"/>
            <w:vAlign w:val="center"/>
          </w:tcPr>
          <w:p w14:paraId="0766A7F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C7514D0" w14:textId="77777777" w:rsidTr="0094609D">
        <w:trPr>
          <w:gridAfter w:val="1"/>
          <w:trHeight w:val="163"/>
        </w:trPr>
        <w:tc>
          <w:tcPr>
            <w:tcW w:w="710" w:type="dxa"/>
            <w:gridSpan w:val="2"/>
            <w:shd w:val="clear" w:color="auto" w:fill="auto"/>
          </w:tcPr>
          <w:p w14:paraId="34ECAA64"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6519A1D" w14:textId="77777777" w:rsidR="00E05533" w:rsidRPr="00A83D28" w:rsidRDefault="00E05533" w:rsidP="00E05533">
            <w:pPr>
              <w:snapToGrid w:val="0"/>
              <w:spacing w:before="60" w:after="60"/>
              <w:jc w:val="both"/>
              <w:rPr>
                <w:rFonts w:ascii="Trebuchet MS" w:eastAsia="Calibri" w:hAnsi="Trebuchet MS" w:cs="Arial"/>
                <w:sz w:val="20"/>
                <w:szCs w:val="20"/>
              </w:rPr>
            </w:pPr>
            <w:proofErr w:type="spellStart"/>
            <w:r w:rsidRPr="00A83D28">
              <w:rPr>
                <w:rFonts w:ascii="Trebuchet MS" w:eastAsia="Calibri" w:hAnsi="Trebuchet MS" w:cs="Arial"/>
                <w:sz w:val="20"/>
                <w:szCs w:val="20"/>
              </w:rPr>
              <w:t>Partea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scrisă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cuprinde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foaia</w:t>
            </w:r>
            <w:proofErr w:type="spellEnd"/>
            <w:r w:rsidRPr="00A83D28">
              <w:rPr>
                <w:rFonts w:ascii="Trebuchet MS" w:eastAsia="Calibri" w:hAnsi="Trebuchet MS" w:cs="Arial"/>
                <w:b/>
                <w:sz w:val="20"/>
                <w:szCs w:val="20"/>
              </w:rPr>
              <w:t xml:space="preserve"> de </w:t>
            </w:r>
            <w:proofErr w:type="spellStart"/>
            <w:r w:rsidRPr="00A83D28">
              <w:rPr>
                <w:rFonts w:ascii="Trebuchet MS" w:eastAsia="Calibri" w:hAnsi="Trebuchet MS" w:cs="Arial"/>
                <w:b/>
                <w:sz w:val="20"/>
                <w:szCs w:val="20"/>
              </w:rPr>
              <w:t>capăt</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în</w:t>
            </w:r>
            <w:proofErr w:type="spellEnd"/>
            <w:r w:rsidRPr="00A83D28">
              <w:rPr>
                <w:rFonts w:ascii="Trebuchet MS" w:eastAsia="Calibri" w:hAnsi="Trebuchet MS" w:cs="Arial"/>
                <w:sz w:val="20"/>
                <w:szCs w:val="20"/>
              </w:rPr>
              <w:t xml:space="preserve"> care sunt </w:t>
            </w:r>
            <w:proofErr w:type="spellStart"/>
            <w:r w:rsidRPr="00A83D28">
              <w:rPr>
                <w:rFonts w:ascii="Trebuchet MS" w:eastAsia="Calibri" w:hAnsi="Trebuchet MS" w:cs="Arial"/>
                <w:sz w:val="20"/>
                <w:szCs w:val="20"/>
              </w:rPr>
              <w:t>prezentate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lang w:val="ro-RO"/>
              </w:rPr>
              <w:t>informaţiile</w:t>
            </w:r>
            <w:proofErr w:type="spellEnd"/>
            <w:r w:rsidRPr="00A83D28">
              <w:rPr>
                <w:rFonts w:ascii="Trebuchet MS" w:eastAsia="Calibri" w:hAnsi="Trebuchet MS" w:cs="Arial"/>
                <w:sz w:val="20"/>
                <w:szCs w:val="20"/>
                <w:lang w:val="ro-RO"/>
              </w:rPr>
              <w:t xml:space="preserve"> generale privind obiectivul de </w:t>
            </w:r>
            <w:proofErr w:type="spellStart"/>
            <w:r w:rsidRPr="00A83D28">
              <w:rPr>
                <w:rFonts w:ascii="Trebuchet MS" w:eastAsia="Calibri" w:hAnsi="Trebuchet MS" w:cs="Arial"/>
                <w:sz w:val="20"/>
                <w:szCs w:val="20"/>
                <w:lang w:val="ro-RO"/>
              </w:rPr>
              <w:t>investiţii</w:t>
            </w:r>
            <w:proofErr w:type="spellEnd"/>
            <w:r w:rsidRPr="00A83D28">
              <w:rPr>
                <w:rFonts w:ascii="Trebuchet MS" w:eastAsia="Calibri" w:hAnsi="Trebuchet MS" w:cs="Arial"/>
                <w:sz w:val="20"/>
                <w:szCs w:val="20"/>
                <w:lang w:val="ro-RO"/>
              </w:rPr>
              <w:t xml:space="preserve">, conform </w:t>
            </w:r>
            <w:proofErr w:type="spellStart"/>
            <w:r w:rsidRPr="00A83D28">
              <w:rPr>
                <w:rFonts w:ascii="Trebuchet MS" w:eastAsia="Calibri" w:hAnsi="Trebuchet MS" w:cs="Arial"/>
                <w:sz w:val="20"/>
                <w:szCs w:val="20"/>
                <w:lang w:val="ro-RO"/>
              </w:rPr>
              <w:t>precizarilor</w:t>
            </w:r>
            <w:proofErr w:type="spellEnd"/>
            <w:r w:rsidRPr="00A83D28">
              <w:rPr>
                <w:rFonts w:ascii="Trebuchet MS" w:eastAsia="Calibri" w:hAnsi="Trebuchet MS" w:cs="Arial"/>
                <w:sz w:val="20"/>
                <w:szCs w:val="20"/>
                <w:lang w:val="ro-RO"/>
              </w:rPr>
              <w:t xml:space="preserve"> din capitolul 1,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14:paraId="339237EE" w14:textId="77777777"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proofErr w:type="spellStart"/>
            <w:r w:rsidRPr="00A83D28">
              <w:rPr>
                <w:rFonts w:ascii="Trebuchet MS" w:eastAsia="Calibri" w:hAnsi="Trebuchet MS" w:cs="Arial"/>
                <w:sz w:val="20"/>
                <w:szCs w:val="20"/>
              </w:rPr>
              <w:t>Denumirea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obiectivului</w:t>
            </w:r>
            <w:proofErr w:type="spellEnd"/>
            <w:r w:rsidRPr="00A83D28">
              <w:rPr>
                <w:rFonts w:ascii="Trebuchet MS" w:eastAsia="Calibri" w:hAnsi="Trebuchet MS" w:cs="Arial"/>
                <w:sz w:val="20"/>
                <w:szCs w:val="20"/>
              </w:rPr>
              <w:t xml:space="preserve"> </w:t>
            </w:r>
            <w:r w:rsidRPr="00A83D28">
              <w:rPr>
                <w:rFonts w:ascii="Trebuchet MS" w:eastAsia="Calibri" w:hAnsi="Trebuchet MS" w:cs="Times New Roman"/>
                <w:sz w:val="20"/>
                <w:szCs w:val="20"/>
              </w:rPr>
              <w:t xml:space="preserve">de </w:t>
            </w:r>
            <w:proofErr w:type="spellStart"/>
            <w:r w:rsidRPr="00A83D28">
              <w:rPr>
                <w:rFonts w:ascii="Trebuchet MS" w:eastAsia="Calibri" w:hAnsi="Trebuchet MS" w:cs="Times New Roman"/>
                <w:sz w:val="20"/>
                <w:szCs w:val="20"/>
              </w:rPr>
              <w:t>investiţii</w:t>
            </w:r>
            <w:proofErr w:type="spellEnd"/>
            <w:r w:rsidRPr="00A83D28">
              <w:rPr>
                <w:rFonts w:ascii="Trebuchet MS" w:eastAsia="Calibri" w:hAnsi="Trebuchet MS" w:cs="Arial"/>
                <w:sz w:val="20"/>
                <w:szCs w:val="20"/>
              </w:rPr>
              <w:t>?</w:t>
            </w:r>
          </w:p>
          <w:p w14:paraId="0B7886CC" w14:textId="77777777"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Ordonator</w:t>
            </w:r>
            <w:proofErr w:type="spellEnd"/>
            <w:r w:rsidRPr="00A83D28">
              <w:rPr>
                <w:rFonts w:ascii="Trebuchet MS" w:eastAsia="Calibri" w:hAnsi="Trebuchet MS" w:cs="Times New Roman"/>
                <w:sz w:val="20"/>
                <w:szCs w:val="20"/>
              </w:rPr>
              <w:t xml:space="preserve"> principal de </w:t>
            </w:r>
            <w:proofErr w:type="spellStart"/>
            <w:r w:rsidRPr="00A83D28">
              <w:rPr>
                <w:rFonts w:ascii="Trebuchet MS" w:eastAsia="Calibri" w:hAnsi="Trebuchet MS" w:cs="Times New Roman"/>
                <w:sz w:val="20"/>
                <w:szCs w:val="20"/>
              </w:rPr>
              <w:t>credite</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investitor</w:t>
            </w:r>
            <w:proofErr w:type="spellEnd"/>
            <w:r w:rsidRPr="00A83D28">
              <w:rPr>
                <w:rFonts w:ascii="Trebuchet MS" w:eastAsia="Calibri" w:hAnsi="Trebuchet MS" w:cs="Times New Roman"/>
                <w:sz w:val="20"/>
                <w:szCs w:val="20"/>
              </w:rPr>
              <w:t>?</w:t>
            </w:r>
          </w:p>
          <w:p w14:paraId="29D7F1B7" w14:textId="77777777"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Ordonator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credite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secundar</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terţiar</w:t>
            </w:r>
            <w:proofErr w:type="spellEnd"/>
            <w:r w:rsidRPr="00A83D28">
              <w:rPr>
                <w:rFonts w:ascii="Trebuchet MS" w:eastAsia="Calibri" w:hAnsi="Trebuchet MS" w:cs="Times New Roman"/>
                <w:sz w:val="20"/>
                <w:szCs w:val="20"/>
              </w:rPr>
              <w:t>)?</w:t>
            </w:r>
          </w:p>
          <w:p w14:paraId="5C60B665" w14:textId="77777777"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proofErr w:type="spellStart"/>
            <w:r w:rsidRPr="00A83D28">
              <w:rPr>
                <w:rFonts w:ascii="Trebuchet MS" w:eastAsia="Calibri" w:hAnsi="Trebuchet MS" w:cs="Times New Roman"/>
                <w:sz w:val="20"/>
                <w:szCs w:val="20"/>
              </w:rPr>
              <w:t>Beneficiarul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r w:rsidRPr="00A83D28">
              <w:rPr>
                <w:rFonts w:ascii="Trebuchet MS" w:eastAsia="Calibri" w:hAnsi="Trebuchet MS" w:cs="Arial"/>
                <w:sz w:val="20"/>
                <w:szCs w:val="20"/>
              </w:rPr>
              <w:t xml:space="preserve"> </w:t>
            </w:r>
          </w:p>
          <w:p w14:paraId="05423462" w14:textId="77777777"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Elaboratorul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documentaţiei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avizare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p w14:paraId="57E05876" w14:textId="77777777"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w:t>
            </w:r>
            <w:proofErr w:type="spellStart"/>
            <w:r w:rsidRPr="00A83D28">
              <w:rPr>
                <w:rFonts w:ascii="Trebuchet MS" w:eastAsia="Calibri" w:hAnsi="Trebuchet MS" w:cs="Times New Roman"/>
                <w:sz w:val="20"/>
                <w:szCs w:val="20"/>
              </w:rPr>
              <w:t>precizeaza</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asemenea</w:t>
            </w:r>
            <w:proofErr w:type="spellEnd"/>
            <w:r w:rsidRPr="00A83D28">
              <w:rPr>
                <w:rFonts w:ascii="Trebuchet MS" w:eastAsia="Calibri" w:hAnsi="Trebuchet MS" w:cs="Times New Roman"/>
                <w:sz w:val="20"/>
                <w:szCs w:val="20"/>
              </w:rPr>
              <w:t xml:space="preserve">, </w:t>
            </w:r>
            <w:r w:rsidRPr="00A83D28">
              <w:rPr>
                <w:rFonts w:ascii="Trebuchet MS" w:eastAsia="Calibri" w:hAnsi="Trebuchet MS" w:cs="Times New Roman"/>
                <w:sz w:val="20"/>
                <w:szCs w:val="20"/>
                <w:u w:val="single"/>
              </w:rPr>
              <w:t xml:space="preserve">data </w:t>
            </w:r>
            <w:proofErr w:type="spellStart"/>
            <w:r w:rsidRPr="00A83D28">
              <w:rPr>
                <w:rFonts w:ascii="Trebuchet MS" w:eastAsia="Calibri" w:hAnsi="Trebuchet MS" w:cs="Times New Roman"/>
                <w:sz w:val="20"/>
                <w:szCs w:val="20"/>
                <w:u w:val="single"/>
              </w:rPr>
              <w:t>elaborarii</w:t>
            </w:r>
            <w:proofErr w:type="spellEnd"/>
            <w:r w:rsidRPr="00A83D28">
              <w:rPr>
                <w:rFonts w:ascii="Trebuchet MS" w:eastAsia="Calibri" w:hAnsi="Trebuchet MS" w:cs="Times New Roman"/>
                <w:sz w:val="20"/>
                <w:szCs w:val="20"/>
                <w:u w:val="single"/>
              </w:rPr>
              <w:t>/</w:t>
            </w:r>
            <w:proofErr w:type="spellStart"/>
            <w:r w:rsidRPr="00A83D28">
              <w:rPr>
                <w:rFonts w:ascii="Trebuchet MS" w:eastAsia="Calibri" w:hAnsi="Trebuchet MS" w:cs="Times New Roman"/>
                <w:sz w:val="20"/>
                <w:szCs w:val="20"/>
                <w:u w:val="single"/>
              </w:rPr>
              <w:t>actualizarii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documentatiei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u w:val="single"/>
              </w:rPr>
              <w:t>faza</w:t>
            </w:r>
            <w:proofErr w:type="spellEnd"/>
            <w:r w:rsidRPr="00A83D28">
              <w:rPr>
                <w:rFonts w:ascii="Trebuchet MS" w:eastAsia="Calibri" w:hAnsi="Trebuchet MS" w:cs="Times New Roman"/>
                <w:sz w:val="20"/>
                <w:szCs w:val="20"/>
                <w:u w:val="single"/>
              </w:rPr>
              <w:t xml:space="preserve"> de </w:t>
            </w:r>
            <w:proofErr w:type="spellStart"/>
            <w:r w:rsidRPr="00A83D28">
              <w:rPr>
                <w:rFonts w:ascii="Trebuchet MS" w:eastAsia="Calibri" w:hAnsi="Trebuchet MS" w:cs="Times New Roman"/>
                <w:sz w:val="20"/>
                <w:szCs w:val="20"/>
                <w:u w:val="single"/>
              </w:rPr>
              <w:t>proiectare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54AE7DE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4522163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47BAEE0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694A8FA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18DE5290" w14:textId="77777777" w:rsidTr="0094609D">
        <w:trPr>
          <w:gridAfter w:val="1"/>
          <w:trHeight w:val="906"/>
        </w:trPr>
        <w:tc>
          <w:tcPr>
            <w:tcW w:w="710" w:type="dxa"/>
            <w:gridSpan w:val="2"/>
            <w:shd w:val="clear" w:color="auto" w:fill="auto"/>
          </w:tcPr>
          <w:p w14:paraId="62AC5D08"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979E449" w14:textId="77777777" w:rsidR="00E05533" w:rsidRPr="00816291" w:rsidRDefault="00E05533" w:rsidP="00E05533">
            <w:pPr>
              <w:tabs>
                <w:tab w:val="left" w:pos="0"/>
              </w:tabs>
              <w:spacing w:before="60" w:after="60" w:line="240" w:lineRule="auto"/>
              <w:jc w:val="both"/>
              <w:rPr>
                <w:rFonts w:ascii="Trebuchet MS" w:eastAsia="Calibri" w:hAnsi="Trebuchet MS" w:cs="Arial"/>
                <w:sz w:val="20"/>
                <w:szCs w:val="20"/>
                <w:lang w:val="ro-RO"/>
              </w:rPr>
            </w:pPr>
            <w:r w:rsidRPr="00816291">
              <w:rPr>
                <w:rFonts w:ascii="Trebuchet MS" w:eastAsia="Calibri" w:hAnsi="Trebuchet MS" w:cs="Arial"/>
                <w:sz w:val="20"/>
                <w:szCs w:val="20"/>
                <w:lang w:val="ro-RO"/>
              </w:rPr>
              <w:t xml:space="preserve">Partea scrisă conține </w:t>
            </w:r>
            <w:r w:rsidRPr="00816291">
              <w:rPr>
                <w:rFonts w:ascii="Trebuchet MS" w:eastAsia="Calibri" w:hAnsi="Trebuchet MS" w:cs="Arial"/>
                <w:b/>
                <w:sz w:val="20"/>
                <w:szCs w:val="20"/>
                <w:lang w:val="ro-RO"/>
              </w:rPr>
              <w:t>lista cu semnături</w:t>
            </w:r>
            <w:r w:rsidRPr="00816291">
              <w:rPr>
                <w:rFonts w:ascii="Trebuchet MS" w:eastAsia="Calibri" w:hAnsi="Trebuchet MS" w:cs="Arial"/>
                <w:sz w:val="20"/>
                <w:szCs w:val="20"/>
                <w:lang w:val="ro-RO"/>
              </w:rPr>
              <w:t xml:space="preserve"> prin care elaboratorul </w:t>
            </w:r>
            <w:proofErr w:type="spellStart"/>
            <w:r w:rsidRPr="00816291">
              <w:rPr>
                <w:rFonts w:ascii="Trebuchet MS" w:eastAsia="Calibri" w:hAnsi="Trebuchet MS" w:cs="Arial"/>
                <w:sz w:val="20"/>
                <w:szCs w:val="20"/>
                <w:lang w:val="ro-RO"/>
              </w:rPr>
              <w:t>documentatiei</w:t>
            </w:r>
            <w:proofErr w:type="spellEnd"/>
            <w:r w:rsidRPr="00816291">
              <w:rPr>
                <w:rFonts w:ascii="Trebuchet MS" w:eastAsia="Calibri" w:hAnsi="Trebuchet MS" w:cs="Arial"/>
                <w:sz w:val="20"/>
                <w:szCs w:val="20"/>
                <w:lang w:val="ro-RO"/>
              </w:rPr>
              <w:t xml:space="preserve"> </w:t>
            </w:r>
            <w:proofErr w:type="spellStart"/>
            <w:r w:rsidRPr="00816291">
              <w:rPr>
                <w:rFonts w:ascii="Trebuchet MS" w:eastAsia="Calibri" w:hAnsi="Trebuchet MS" w:cs="Arial"/>
                <w:sz w:val="20"/>
                <w:szCs w:val="20"/>
                <w:lang w:val="ro-RO"/>
              </w:rPr>
              <w:t>îşi</w:t>
            </w:r>
            <w:proofErr w:type="spellEnd"/>
            <w:r w:rsidRPr="00816291">
              <w:rPr>
                <w:rFonts w:ascii="Trebuchet MS" w:eastAsia="Calibri" w:hAnsi="Trebuchet MS" w:cs="Arial"/>
                <w:sz w:val="20"/>
                <w:szCs w:val="20"/>
                <w:lang w:val="ro-RO"/>
              </w:rPr>
              <w:t xml:space="preserve"> </w:t>
            </w:r>
            <w:proofErr w:type="spellStart"/>
            <w:r w:rsidRPr="00816291">
              <w:rPr>
                <w:rFonts w:ascii="Trebuchet MS" w:eastAsia="Calibri" w:hAnsi="Trebuchet MS" w:cs="Arial"/>
                <w:sz w:val="20"/>
                <w:szCs w:val="20"/>
                <w:lang w:val="ro-RO"/>
              </w:rPr>
              <w:t>însuşeşte</w:t>
            </w:r>
            <w:proofErr w:type="spellEnd"/>
            <w:r w:rsidRPr="00816291">
              <w:rPr>
                <w:rFonts w:ascii="Trebuchet MS" w:eastAsia="Calibri" w:hAnsi="Trebuchet MS" w:cs="Arial"/>
                <w:sz w:val="20"/>
                <w:szCs w:val="20"/>
                <w:lang w:val="ro-RO"/>
              </w:rPr>
              <w:t xml:space="preserve"> </w:t>
            </w:r>
            <w:proofErr w:type="spellStart"/>
            <w:r w:rsidRPr="00816291">
              <w:rPr>
                <w:rFonts w:ascii="Trebuchet MS" w:eastAsia="Calibri" w:hAnsi="Trebuchet MS" w:cs="Arial"/>
                <w:sz w:val="20"/>
                <w:szCs w:val="20"/>
                <w:lang w:val="ro-RO"/>
              </w:rPr>
              <w:t>şi</w:t>
            </w:r>
            <w:proofErr w:type="spellEnd"/>
            <w:r w:rsidRPr="00816291">
              <w:rPr>
                <w:rFonts w:ascii="Trebuchet MS" w:eastAsia="Calibri" w:hAnsi="Trebuchet MS" w:cs="Arial"/>
                <w:sz w:val="20"/>
                <w:szCs w:val="20"/>
                <w:lang w:val="ro-RO"/>
              </w:rPr>
              <w:t xml:space="preserve"> asumă datele </w:t>
            </w:r>
            <w:proofErr w:type="spellStart"/>
            <w:r w:rsidRPr="00816291">
              <w:rPr>
                <w:rFonts w:ascii="Trebuchet MS" w:eastAsia="Calibri" w:hAnsi="Trebuchet MS" w:cs="Arial"/>
                <w:sz w:val="20"/>
                <w:szCs w:val="20"/>
                <w:lang w:val="ro-RO"/>
              </w:rPr>
              <w:t>şi</w:t>
            </w:r>
            <w:proofErr w:type="spellEnd"/>
            <w:r w:rsidRPr="00816291">
              <w:rPr>
                <w:rFonts w:ascii="Trebuchet MS" w:eastAsia="Calibri" w:hAnsi="Trebuchet MS" w:cs="Arial"/>
                <w:sz w:val="20"/>
                <w:szCs w:val="20"/>
                <w:lang w:val="ro-RO"/>
              </w:rPr>
              <w:t xml:space="preserve"> </w:t>
            </w:r>
            <w:proofErr w:type="spellStart"/>
            <w:r w:rsidRPr="00816291">
              <w:rPr>
                <w:rFonts w:ascii="Trebuchet MS" w:eastAsia="Calibri" w:hAnsi="Trebuchet MS" w:cs="Arial"/>
                <w:sz w:val="20"/>
                <w:szCs w:val="20"/>
                <w:lang w:val="ro-RO"/>
              </w:rPr>
              <w:t>soluţiile</w:t>
            </w:r>
            <w:proofErr w:type="spellEnd"/>
            <w:r w:rsidRPr="00816291">
              <w:rPr>
                <w:rFonts w:ascii="Trebuchet MS" w:eastAsia="Calibri" w:hAnsi="Trebuchet MS" w:cs="Arial"/>
                <w:sz w:val="20"/>
                <w:szCs w:val="20"/>
                <w:lang w:val="ro-RO"/>
              </w:rPr>
              <w:t xml:space="preserve"> propuse, </w:t>
            </w:r>
            <w:proofErr w:type="spellStart"/>
            <w:r w:rsidRPr="00816291">
              <w:rPr>
                <w:rFonts w:ascii="Trebuchet MS" w:eastAsia="Calibri" w:hAnsi="Trebuchet MS" w:cs="Arial"/>
                <w:sz w:val="20"/>
                <w:szCs w:val="20"/>
                <w:lang w:val="ro-RO"/>
              </w:rPr>
              <w:t>şi</w:t>
            </w:r>
            <w:proofErr w:type="spellEnd"/>
            <w:r w:rsidRPr="00816291">
              <w:rPr>
                <w:rFonts w:ascii="Trebuchet MS" w:eastAsia="Calibri" w:hAnsi="Trebuchet MS" w:cs="Arial"/>
                <w:sz w:val="20"/>
                <w:szCs w:val="20"/>
                <w:lang w:val="ro-RO"/>
              </w:rPr>
              <w:t xml:space="preserve"> care va </w:t>
            </w:r>
            <w:proofErr w:type="spellStart"/>
            <w:r w:rsidRPr="00816291">
              <w:rPr>
                <w:rFonts w:ascii="Trebuchet MS" w:eastAsia="Calibri" w:hAnsi="Trebuchet MS" w:cs="Arial"/>
                <w:sz w:val="20"/>
                <w:szCs w:val="20"/>
                <w:lang w:val="ro-RO"/>
              </w:rPr>
              <w:t>conţine</w:t>
            </w:r>
            <w:proofErr w:type="spellEnd"/>
            <w:r w:rsidRPr="00816291">
              <w:rPr>
                <w:rFonts w:ascii="Trebuchet MS" w:eastAsia="Calibri" w:hAnsi="Trebuchet MS" w:cs="Arial"/>
                <w:sz w:val="20"/>
                <w:szCs w:val="20"/>
                <w:lang w:val="ro-RO"/>
              </w:rPr>
              <w:t xml:space="preserve"> cel </w:t>
            </w:r>
            <w:proofErr w:type="spellStart"/>
            <w:r w:rsidRPr="00816291">
              <w:rPr>
                <w:rFonts w:ascii="Trebuchet MS" w:eastAsia="Calibri" w:hAnsi="Trebuchet MS" w:cs="Arial"/>
                <w:sz w:val="20"/>
                <w:szCs w:val="20"/>
                <w:lang w:val="ro-RO"/>
              </w:rPr>
              <w:t>puţin</w:t>
            </w:r>
            <w:proofErr w:type="spellEnd"/>
            <w:r w:rsidRPr="00816291">
              <w:rPr>
                <w:rFonts w:ascii="Trebuchet MS" w:eastAsia="Calibri" w:hAnsi="Trebuchet MS" w:cs="Arial"/>
                <w:sz w:val="20"/>
                <w:szCs w:val="20"/>
                <w:lang w:val="ro-RO"/>
              </w:rPr>
              <w:t xml:space="preserve"> următoarele date: </w:t>
            </w:r>
          </w:p>
          <w:p w14:paraId="243778F9" w14:textId="77777777"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w:t>
            </w:r>
            <w:proofErr w:type="spellStart"/>
            <w:r w:rsidRPr="00A83D28">
              <w:rPr>
                <w:rFonts w:ascii="Trebuchet MS" w:eastAsia="Calibri" w:hAnsi="Trebuchet MS" w:cs="Arial"/>
                <w:sz w:val="20"/>
                <w:szCs w:val="20"/>
              </w:rPr>
              <w:t>dată</w:t>
            </w:r>
            <w:proofErr w:type="spellEnd"/>
            <w:r w:rsidRPr="00A83D28">
              <w:rPr>
                <w:rFonts w:ascii="Trebuchet MS" w:eastAsia="Calibri" w:hAnsi="Trebuchet MS" w:cs="Arial"/>
                <w:sz w:val="20"/>
                <w:szCs w:val="20"/>
              </w:rPr>
              <w:t xml:space="preserve"> contract? </w:t>
            </w:r>
          </w:p>
          <w:p w14:paraId="7F28A1A0" w14:textId="77777777"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proofErr w:type="spellStart"/>
            <w:r w:rsidRPr="00A83D28">
              <w:rPr>
                <w:rFonts w:ascii="Trebuchet MS" w:eastAsia="Calibri" w:hAnsi="Trebuchet MS" w:cs="Arial"/>
                <w:sz w:val="20"/>
                <w:szCs w:val="20"/>
              </w:rPr>
              <w:t>numele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prenumele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în</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clar</w:t>
            </w:r>
            <w:proofErr w:type="spellEnd"/>
            <w:r w:rsidRPr="00A83D28">
              <w:rPr>
                <w:rFonts w:ascii="Trebuchet MS" w:eastAsia="Calibri" w:hAnsi="Trebuchet MS" w:cs="Arial"/>
                <w:sz w:val="20"/>
                <w:szCs w:val="20"/>
              </w:rPr>
              <w:t xml:space="preserve"> ale </w:t>
            </w:r>
            <w:proofErr w:type="spellStart"/>
            <w:r w:rsidRPr="00A83D28">
              <w:rPr>
                <w:rFonts w:ascii="Trebuchet MS" w:eastAsia="Calibri" w:hAnsi="Trebuchet MS" w:cs="Arial"/>
                <w:sz w:val="20"/>
                <w:szCs w:val="20"/>
              </w:rPr>
              <w:t>proiectanţilor</w:t>
            </w:r>
            <w:proofErr w:type="spellEnd"/>
            <w:r w:rsidRPr="00A83D28">
              <w:rPr>
                <w:rFonts w:ascii="Trebuchet MS" w:eastAsia="Calibri" w:hAnsi="Trebuchet MS" w:cs="Arial"/>
                <w:sz w:val="20"/>
                <w:szCs w:val="20"/>
              </w:rPr>
              <w:t xml:space="preserve"> pe </w:t>
            </w:r>
            <w:proofErr w:type="spellStart"/>
            <w:r w:rsidRPr="00A83D28">
              <w:rPr>
                <w:rFonts w:ascii="Trebuchet MS" w:eastAsia="Calibri" w:hAnsi="Trebuchet MS" w:cs="Arial"/>
                <w:sz w:val="20"/>
                <w:szCs w:val="20"/>
              </w:rPr>
              <w:t>specialităţi</w:t>
            </w:r>
            <w:proofErr w:type="spellEnd"/>
            <w:r w:rsidRPr="00A83D28">
              <w:rPr>
                <w:rFonts w:ascii="Trebuchet MS" w:eastAsia="Calibri" w:hAnsi="Trebuchet MS" w:cs="Arial"/>
                <w:sz w:val="20"/>
                <w:szCs w:val="20"/>
              </w:rPr>
              <w:t xml:space="preserve">, ale </w:t>
            </w:r>
            <w:proofErr w:type="spellStart"/>
            <w:r w:rsidRPr="00A83D28">
              <w:rPr>
                <w:rFonts w:ascii="Trebuchet MS" w:eastAsia="Calibri" w:hAnsi="Trebuchet MS" w:cs="Arial"/>
                <w:sz w:val="20"/>
                <w:szCs w:val="20"/>
              </w:rPr>
              <w:t>persoanei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responsabile</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rPr>
              <w:t xml:space="preserve"> - </w:t>
            </w:r>
            <w:proofErr w:type="spellStart"/>
            <w:r w:rsidRPr="00A83D28">
              <w:rPr>
                <w:rFonts w:ascii="Trebuchet MS" w:eastAsia="Calibri" w:hAnsi="Trebuchet MS" w:cs="Arial"/>
                <w:sz w:val="20"/>
                <w:szCs w:val="20"/>
              </w:rPr>
              <w:t>şef</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rPr>
              <w:t xml:space="preserve">/director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inclusiv</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semnăturile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acestora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ştampila</w:t>
            </w:r>
            <w:proofErr w:type="spellEnd"/>
            <w:r w:rsidRPr="00A83D28">
              <w:rPr>
                <w:rFonts w:ascii="Trebuchet MS" w:eastAsia="Calibri" w:hAnsi="Trebuchet MS" w:cs="Arial"/>
                <w:sz w:val="20"/>
                <w:szCs w:val="20"/>
              </w:rPr>
              <w:t>?</w:t>
            </w:r>
          </w:p>
        </w:tc>
        <w:tc>
          <w:tcPr>
            <w:tcW w:w="427" w:type="dxa"/>
            <w:shd w:val="clear" w:color="auto" w:fill="auto"/>
            <w:vAlign w:val="center"/>
          </w:tcPr>
          <w:p w14:paraId="54CD67A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670EDE5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0758E6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78E589A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AA3D56C" w14:textId="77777777" w:rsidTr="0094609D">
        <w:trPr>
          <w:gridAfter w:val="1"/>
          <w:trHeight w:val="276"/>
        </w:trPr>
        <w:tc>
          <w:tcPr>
            <w:tcW w:w="710" w:type="dxa"/>
            <w:gridSpan w:val="2"/>
            <w:shd w:val="clear" w:color="auto" w:fill="F2F2F2" w:themeFill="background1" w:themeFillShade="F2"/>
          </w:tcPr>
          <w:p w14:paraId="24122D10"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F2F2F2" w:themeFill="background1" w:themeFillShade="F2"/>
            <w:vAlign w:val="center"/>
          </w:tcPr>
          <w:p w14:paraId="685794FA" w14:textId="77777777"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 xml:space="preserve">privind etapele de elaborare </w:t>
            </w:r>
            <w:proofErr w:type="spellStart"/>
            <w:r w:rsidRPr="00A83D28">
              <w:rPr>
                <w:rFonts w:ascii="Trebuchet MS" w:eastAsia="Calibri" w:hAnsi="Trebuchet MS" w:cs="Arial"/>
                <w:i/>
                <w:sz w:val="20"/>
                <w:szCs w:val="20"/>
                <w:lang w:val="ro-RO"/>
              </w:rPr>
              <w:t>şi</w:t>
            </w:r>
            <w:proofErr w:type="spellEnd"/>
            <w:r w:rsidRPr="00A83D28">
              <w:rPr>
                <w:rFonts w:ascii="Trebuchet MS" w:eastAsia="Calibri" w:hAnsi="Trebuchet MS" w:cs="Arial"/>
                <w:i/>
                <w:sz w:val="20"/>
                <w:szCs w:val="20"/>
                <w:lang w:val="ro-RO"/>
              </w:rPr>
              <w:t xml:space="preserve"> </w:t>
            </w:r>
            <w:proofErr w:type="spellStart"/>
            <w:r w:rsidRPr="00A83D28">
              <w:rPr>
                <w:rFonts w:ascii="Trebuchet MS" w:eastAsia="Calibri" w:hAnsi="Trebuchet MS" w:cs="Arial"/>
                <w:i/>
                <w:sz w:val="20"/>
                <w:szCs w:val="20"/>
                <w:lang w:val="ro-RO"/>
              </w:rPr>
              <w:t>conţinutul</w:t>
            </w:r>
            <w:proofErr w:type="spellEnd"/>
            <w:r w:rsidRPr="00A83D28">
              <w:rPr>
                <w:rFonts w:ascii="Trebuchet MS" w:eastAsia="Calibri" w:hAnsi="Trebuchet MS" w:cs="Arial"/>
                <w:i/>
                <w:sz w:val="20"/>
                <w:szCs w:val="20"/>
                <w:lang w:val="ro-RO"/>
              </w:rPr>
              <w:t xml:space="preserve">-cadru al </w:t>
            </w:r>
            <w:proofErr w:type="spellStart"/>
            <w:r w:rsidRPr="00A83D28">
              <w:rPr>
                <w:rFonts w:ascii="Trebuchet MS" w:eastAsia="Calibri" w:hAnsi="Trebuchet MS" w:cs="Arial"/>
                <w:i/>
                <w:sz w:val="20"/>
                <w:szCs w:val="20"/>
                <w:lang w:val="ro-RO"/>
              </w:rPr>
              <w:t>documentaţiilor</w:t>
            </w:r>
            <w:proofErr w:type="spellEnd"/>
            <w:r w:rsidRPr="00A83D28">
              <w:rPr>
                <w:rFonts w:ascii="Trebuchet MS" w:eastAsia="Calibri" w:hAnsi="Trebuchet MS" w:cs="Arial"/>
                <w:i/>
                <w:sz w:val="20"/>
                <w:szCs w:val="20"/>
                <w:lang w:val="ro-RO"/>
              </w:rPr>
              <w:t xml:space="preserve"> tehnico-economice aferente obiectivelor/proiectelor de </w:t>
            </w:r>
            <w:proofErr w:type="spellStart"/>
            <w:r w:rsidRPr="00A83D28">
              <w:rPr>
                <w:rFonts w:ascii="Trebuchet MS" w:eastAsia="Calibri" w:hAnsi="Trebuchet MS" w:cs="Arial"/>
                <w:i/>
                <w:sz w:val="20"/>
                <w:szCs w:val="20"/>
                <w:lang w:val="ro-RO"/>
              </w:rPr>
              <w:t>investiţii</w:t>
            </w:r>
            <w:proofErr w:type="spellEnd"/>
            <w:r w:rsidRPr="00A83D28">
              <w:rPr>
                <w:rFonts w:ascii="Trebuchet MS" w:eastAsia="Calibri" w:hAnsi="Trebuchet MS" w:cs="Arial"/>
                <w:i/>
                <w:sz w:val="20"/>
                <w:szCs w:val="20"/>
                <w:lang w:val="ro-RO"/>
              </w:rPr>
              <w:t xml:space="preserve"> </w:t>
            </w:r>
            <w:proofErr w:type="spellStart"/>
            <w:r w:rsidRPr="00A83D28">
              <w:rPr>
                <w:rFonts w:ascii="Trebuchet MS" w:eastAsia="Calibri" w:hAnsi="Trebuchet MS" w:cs="Arial"/>
                <w:i/>
                <w:sz w:val="20"/>
                <w:szCs w:val="20"/>
                <w:lang w:val="ro-RO"/>
              </w:rPr>
              <w:t>finanţate</w:t>
            </w:r>
            <w:proofErr w:type="spellEnd"/>
            <w:r w:rsidRPr="00A83D28">
              <w:rPr>
                <w:rFonts w:ascii="Trebuchet MS" w:eastAsia="Calibri" w:hAnsi="Trebuchet MS" w:cs="Arial"/>
                <w:i/>
                <w:sz w:val="20"/>
                <w:szCs w:val="20"/>
                <w:lang w:val="ro-RO"/>
              </w:rPr>
              <w:t xml:space="preserve"> din fonduri publice,</w:t>
            </w:r>
            <w:r w:rsidRPr="00A83D28">
              <w:rPr>
                <w:rFonts w:ascii="Trebuchet MS" w:eastAsia="Calibri" w:hAnsi="Trebuchet MS" w:cs="Arial"/>
                <w:sz w:val="20"/>
                <w:szCs w:val="20"/>
                <w:lang w:val="ro-RO"/>
              </w:rPr>
              <w:t xml:space="preserve"> respectiv cele din Anexa 5. </w:t>
            </w:r>
            <w:proofErr w:type="spellStart"/>
            <w:r w:rsidRPr="00A83D28">
              <w:rPr>
                <w:rFonts w:ascii="Trebuchet MS" w:eastAsia="Calibri" w:hAnsi="Trebuchet MS" w:cs="Arial"/>
                <w:sz w:val="20"/>
                <w:szCs w:val="20"/>
                <w:lang w:val="ro-RO"/>
              </w:rPr>
              <w:t>Documentaţie</w:t>
            </w:r>
            <w:proofErr w:type="spellEnd"/>
            <w:r w:rsidRPr="00A83D28">
              <w:rPr>
                <w:rFonts w:ascii="Trebuchet MS" w:eastAsia="Calibri" w:hAnsi="Trebuchet MS" w:cs="Arial"/>
                <w:sz w:val="20"/>
                <w:szCs w:val="20"/>
                <w:lang w:val="ro-RO"/>
              </w:rPr>
              <w:t xml:space="preserve"> de Avizare a Lucrărilor de </w:t>
            </w:r>
            <w:proofErr w:type="spellStart"/>
            <w:r w:rsidRPr="00A83D28">
              <w:rPr>
                <w:rFonts w:ascii="Trebuchet MS" w:eastAsia="Calibri" w:hAnsi="Trebuchet MS" w:cs="Arial"/>
                <w:sz w:val="20"/>
                <w:szCs w:val="20"/>
                <w:lang w:val="ro-RO"/>
              </w:rPr>
              <w:t>Intervenţii</w:t>
            </w:r>
            <w:proofErr w:type="spellEnd"/>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14:paraId="02FB36AE" w14:textId="77777777"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t xml:space="preserve">*1) </w:t>
            </w:r>
            <w:proofErr w:type="spellStart"/>
            <w:r w:rsidRPr="00A83D28">
              <w:rPr>
                <w:rFonts w:ascii="Trebuchet MS" w:eastAsia="Cambria" w:hAnsi="Trebuchet MS" w:cs="Times New Roman"/>
                <w:i/>
                <w:sz w:val="20"/>
                <w:szCs w:val="20"/>
              </w:rPr>
              <w:t>Continutul</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cadru</w:t>
            </w:r>
            <w:proofErr w:type="spellEnd"/>
            <w:r w:rsidRPr="00A83D28">
              <w:rPr>
                <w:rFonts w:ascii="Trebuchet MS" w:eastAsia="Cambria" w:hAnsi="Trebuchet MS" w:cs="Times New Roman"/>
                <w:i/>
                <w:sz w:val="20"/>
                <w:szCs w:val="20"/>
              </w:rPr>
              <w:t xml:space="preserve"> al DALI </w:t>
            </w:r>
            <w:proofErr w:type="spellStart"/>
            <w:r w:rsidRPr="00A83D28">
              <w:rPr>
                <w:rFonts w:ascii="Trebuchet MS" w:eastAsia="Cambria" w:hAnsi="Trebuchet MS" w:cs="Times New Roman"/>
                <w:i/>
                <w:sz w:val="20"/>
                <w:szCs w:val="20"/>
              </w:rPr>
              <w:t>poate</w:t>
            </w:r>
            <w:proofErr w:type="spellEnd"/>
            <w:r w:rsidRPr="00A83D28">
              <w:rPr>
                <w:rFonts w:ascii="Trebuchet MS" w:eastAsia="Cambria" w:hAnsi="Trebuchet MS" w:cs="Times New Roman"/>
                <w:i/>
                <w:sz w:val="20"/>
                <w:szCs w:val="20"/>
              </w:rPr>
              <w:t xml:space="preserve"> fi </w:t>
            </w:r>
            <w:proofErr w:type="spellStart"/>
            <w:r w:rsidRPr="00A83D28">
              <w:rPr>
                <w:rFonts w:ascii="Trebuchet MS" w:eastAsia="Cambria" w:hAnsi="Trebuchet MS" w:cs="Times New Roman"/>
                <w:i/>
                <w:sz w:val="20"/>
                <w:szCs w:val="20"/>
              </w:rPr>
              <w:t>adaptat</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în</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functie</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specificul</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și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complexitatea</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obiectivului</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investitii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propus</w:t>
            </w:r>
            <w:proofErr w:type="spellEnd"/>
            <w:r w:rsidRPr="00A83D28">
              <w:rPr>
                <w:rFonts w:ascii="Trebuchet MS" w:eastAsia="Cambria" w:hAnsi="Trebuchet MS" w:cs="Times New Roman"/>
                <w:i/>
                <w:sz w:val="20"/>
                <w:szCs w:val="20"/>
              </w:rPr>
              <w:t>.</w:t>
            </w:r>
          </w:p>
        </w:tc>
        <w:tc>
          <w:tcPr>
            <w:tcW w:w="427" w:type="dxa"/>
            <w:shd w:val="clear" w:color="auto" w:fill="F2F2F2" w:themeFill="background1" w:themeFillShade="F2"/>
            <w:vAlign w:val="center"/>
          </w:tcPr>
          <w:p w14:paraId="7A6D6E5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F2F2F2" w:themeFill="background1" w:themeFillShade="F2"/>
            <w:vAlign w:val="center"/>
          </w:tcPr>
          <w:p w14:paraId="532F54E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F2F2F2" w:themeFill="background1" w:themeFillShade="F2"/>
            <w:vAlign w:val="center"/>
          </w:tcPr>
          <w:p w14:paraId="59D9FDF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F2F2F2" w:themeFill="background1" w:themeFillShade="F2"/>
            <w:vAlign w:val="center"/>
          </w:tcPr>
          <w:p w14:paraId="1AF0957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4306F029" w14:textId="77777777" w:rsidTr="0094609D">
        <w:trPr>
          <w:gridAfter w:val="1"/>
          <w:trHeight w:val="276"/>
        </w:trPr>
        <w:tc>
          <w:tcPr>
            <w:tcW w:w="710" w:type="dxa"/>
            <w:gridSpan w:val="2"/>
            <w:shd w:val="clear" w:color="auto" w:fill="auto"/>
          </w:tcPr>
          <w:p w14:paraId="1A3F5120"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A17F7A5"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proofErr w:type="spellStart"/>
            <w:r w:rsidRPr="00A83D28">
              <w:rPr>
                <w:rFonts w:ascii="Trebuchet MS" w:eastAsia="Calibri" w:hAnsi="Trebuchet MS" w:cs="Arial"/>
                <w:b/>
                <w:sz w:val="20"/>
                <w:szCs w:val="20"/>
                <w:lang w:val="ro-RO"/>
              </w:rPr>
              <w:t>Situaţia</w:t>
            </w:r>
            <w:proofErr w:type="spellEnd"/>
            <w:r w:rsidRPr="00A83D28">
              <w:rPr>
                <w:rFonts w:ascii="Trebuchet MS" w:eastAsia="Calibri" w:hAnsi="Trebuchet MS" w:cs="Arial"/>
                <w:b/>
                <w:sz w:val="20"/>
                <w:szCs w:val="20"/>
                <w:lang w:val="ro-RO"/>
              </w:rPr>
              <w:t xml:space="preserve"> existentă </w:t>
            </w:r>
            <w:proofErr w:type="spellStart"/>
            <w:r w:rsidRPr="00A83D28">
              <w:rPr>
                <w:rFonts w:ascii="Trebuchet MS" w:eastAsia="Calibri" w:hAnsi="Trebuchet MS" w:cs="Arial"/>
                <w:b/>
                <w:sz w:val="20"/>
                <w:szCs w:val="20"/>
                <w:lang w:val="ro-RO"/>
              </w:rPr>
              <w:t>şi</w:t>
            </w:r>
            <w:proofErr w:type="spellEnd"/>
            <w:r w:rsidRPr="00A83D28">
              <w:rPr>
                <w:rFonts w:ascii="Trebuchet MS" w:eastAsia="Calibri" w:hAnsi="Trebuchet MS" w:cs="Arial"/>
                <w:b/>
                <w:sz w:val="20"/>
                <w:szCs w:val="20"/>
                <w:lang w:val="ro-RO"/>
              </w:rPr>
              <w:t xml:space="preserve"> necesitatea realizării lucrărilor de </w:t>
            </w:r>
            <w:proofErr w:type="spellStart"/>
            <w:r w:rsidRPr="00A83D28">
              <w:rPr>
                <w:rFonts w:ascii="Trebuchet MS" w:eastAsia="Calibri" w:hAnsi="Trebuchet MS" w:cs="Arial"/>
                <w:b/>
                <w:sz w:val="20"/>
                <w:szCs w:val="20"/>
                <w:lang w:val="ro-RO"/>
              </w:rPr>
              <w:t>intervenţii</w:t>
            </w:r>
            <w:proofErr w:type="spellEnd"/>
            <w:r w:rsidRPr="00A83D28">
              <w:rPr>
                <w:rFonts w:ascii="Trebuchet MS" w:eastAsia="Calibri" w:hAnsi="Trebuchet MS" w:cs="Arial"/>
                <w:b/>
                <w:sz w:val="20"/>
                <w:szCs w:val="20"/>
                <w:lang w:val="ro-RO"/>
              </w:rPr>
              <w:t>,</w:t>
            </w:r>
            <w:r w:rsidRPr="00A83D28">
              <w:rPr>
                <w:rFonts w:ascii="Trebuchet MS" w:eastAsia="Calibri" w:hAnsi="Trebuchet MS" w:cs="Arial"/>
                <w:sz w:val="20"/>
                <w:szCs w:val="20"/>
                <w:lang w:val="ro-RO"/>
              </w:rPr>
              <w:t xml:space="preserve"> conform </w:t>
            </w:r>
            <w:proofErr w:type="spellStart"/>
            <w:r w:rsidRPr="00A83D28">
              <w:rPr>
                <w:rFonts w:ascii="Trebuchet MS" w:eastAsia="Calibri" w:hAnsi="Trebuchet MS" w:cs="Arial"/>
                <w:sz w:val="20"/>
                <w:szCs w:val="20"/>
                <w:lang w:val="ro-RO"/>
              </w:rPr>
              <w:t>precizarilor</w:t>
            </w:r>
            <w:proofErr w:type="spellEnd"/>
            <w:r w:rsidRPr="00A83D28">
              <w:rPr>
                <w:rFonts w:ascii="Trebuchet MS" w:eastAsia="Calibri" w:hAnsi="Trebuchet MS" w:cs="Arial"/>
                <w:sz w:val="20"/>
                <w:szCs w:val="20"/>
                <w:lang w:val="ro-RO"/>
              </w:rPr>
              <w:t xml:space="preserve"> din capitolul 2,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14:paraId="54841F33"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Prezentarea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contextului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politici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strategii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legislaţie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acorduri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relevante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structuri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instituţionale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financiare</w:t>
            </w:r>
            <w:proofErr w:type="spellEnd"/>
            <w:r w:rsidRPr="00A83D28">
              <w:rPr>
                <w:rFonts w:ascii="Trebuchet MS" w:eastAsia="Calibri" w:hAnsi="Trebuchet MS" w:cs="Times New Roman"/>
                <w:sz w:val="20"/>
                <w:szCs w:val="20"/>
              </w:rPr>
              <w:t>?</w:t>
            </w:r>
          </w:p>
          <w:p w14:paraId="6BADD273"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situaţiei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identificarea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necesităţilor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deficienţelor</w:t>
            </w:r>
            <w:proofErr w:type="spellEnd"/>
            <w:r w:rsidRPr="00A83D28">
              <w:rPr>
                <w:rFonts w:ascii="Trebuchet MS" w:eastAsia="Calibri" w:hAnsi="Trebuchet MS" w:cs="Times New Roman"/>
                <w:sz w:val="20"/>
                <w:szCs w:val="20"/>
              </w:rPr>
              <w:t>?</w:t>
            </w:r>
          </w:p>
          <w:p w14:paraId="066F6756"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Obiective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preconizate</w:t>
            </w:r>
            <w:proofErr w:type="spellEnd"/>
            <w:r w:rsidRPr="00A83D28">
              <w:rPr>
                <w:rFonts w:ascii="Trebuchet MS" w:eastAsia="Calibri" w:hAnsi="Trebuchet MS" w:cs="Times New Roman"/>
                <w:sz w:val="20"/>
                <w:szCs w:val="20"/>
              </w:rPr>
              <w:t xml:space="preserve"> a fi </w:t>
            </w:r>
            <w:proofErr w:type="spellStart"/>
            <w:r w:rsidRPr="00A83D28">
              <w:rPr>
                <w:rFonts w:ascii="Trebuchet MS" w:eastAsia="Calibri" w:hAnsi="Trebuchet MS" w:cs="Times New Roman"/>
                <w:sz w:val="20"/>
                <w:szCs w:val="20"/>
              </w:rPr>
              <w:t>atinse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publice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7ADC14E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681AA06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6088A28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74CEF7D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799E544" w14:textId="77777777" w:rsidTr="0094609D">
        <w:trPr>
          <w:gridAfter w:val="1"/>
          <w:trHeight w:val="101"/>
        </w:trPr>
        <w:tc>
          <w:tcPr>
            <w:tcW w:w="710" w:type="dxa"/>
            <w:gridSpan w:val="2"/>
            <w:vMerge w:val="restart"/>
            <w:shd w:val="clear" w:color="auto" w:fill="auto"/>
          </w:tcPr>
          <w:p w14:paraId="7C3834E0"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1351695E"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w:t>
            </w:r>
            <w:proofErr w:type="spellStart"/>
            <w:r w:rsidRPr="00A83D28">
              <w:rPr>
                <w:rFonts w:ascii="Trebuchet MS" w:eastAsia="Calibri" w:hAnsi="Trebuchet MS" w:cs="Arial"/>
                <w:b/>
                <w:sz w:val="20"/>
                <w:szCs w:val="20"/>
                <w:lang w:val="ro-RO"/>
              </w:rPr>
              <w:t>construcţiei</w:t>
            </w:r>
            <w:proofErr w:type="spellEnd"/>
            <w:r w:rsidRPr="00A83D28">
              <w:rPr>
                <w:rFonts w:ascii="Trebuchet MS" w:eastAsia="Calibri" w:hAnsi="Trebuchet MS" w:cs="Arial"/>
                <w:b/>
                <w:sz w:val="20"/>
                <w:szCs w:val="20"/>
                <w:lang w:val="ro-RO"/>
              </w:rPr>
              <w:t xml:space="preserve"> existente, </w:t>
            </w:r>
            <w:r w:rsidRPr="00A83D28">
              <w:rPr>
                <w:rFonts w:ascii="Trebuchet MS" w:eastAsia="Calibri" w:hAnsi="Trebuchet MS" w:cs="Arial"/>
                <w:sz w:val="20"/>
                <w:szCs w:val="20"/>
                <w:lang w:val="ro-RO"/>
              </w:rPr>
              <w:t xml:space="preserve">conform </w:t>
            </w:r>
            <w:proofErr w:type="spellStart"/>
            <w:r w:rsidRPr="00A83D28">
              <w:rPr>
                <w:rFonts w:ascii="Trebuchet MS" w:eastAsia="Calibri" w:hAnsi="Trebuchet MS" w:cs="Arial"/>
                <w:sz w:val="20"/>
                <w:szCs w:val="20"/>
                <w:lang w:val="ro-RO"/>
              </w:rPr>
              <w:t>precizarilor</w:t>
            </w:r>
            <w:proofErr w:type="spellEnd"/>
            <w:r w:rsidRPr="00A83D28">
              <w:rPr>
                <w:rFonts w:ascii="Trebuchet MS" w:eastAsia="Calibri" w:hAnsi="Trebuchet MS" w:cs="Arial"/>
                <w:sz w:val="20"/>
                <w:szCs w:val="20"/>
                <w:lang w:val="ro-RO"/>
              </w:rPr>
              <w:t xml:space="preserve"> din capitolul 3,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14:paraId="3543F58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B2EB5E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1A05167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503AB76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9C4EF7B" w14:textId="77777777" w:rsidTr="0094609D">
        <w:trPr>
          <w:gridAfter w:val="1"/>
          <w:trHeight w:val="219"/>
        </w:trPr>
        <w:tc>
          <w:tcPr>
            <w:tcW w:w="710" w:type="dxa"/>
            <w:gridSpan w:val="2"/>
            <w:vMerge/>
            <w:shd w:val="clear" w:color="auto" w:fill="auto"/>
          </w:tcPr>
          <w:p w14:paraId="65FD6A8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45EC643B"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Particularităţi</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amplasamentului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18CE053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32AA403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86EF4F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63B7B5C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11FD727" w14:textId="77777777" w:rsidTr="0094609D">
        <w:trPr>
          <w:gridAfter w:val="1"/>
          <w:trHeight w:val="174"/>
        </w:trPr>
        <w:tc>
          <w:tcPr>
            <w:tcW w:w="710" w:type="dxa"/>
            <w:gridSpan w:val="2"/>
            <w:vMerge/>
            <w:shd w:val="clear" w:color="auto" w:fill="auto"/>
          </w:tcPr>
          <w:p w14:paraId="3323FBE7"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683ABEE"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Regimul</w:t>
            </w:r>
            <w:proofErr w:type="spellEnd"/>
            <w:r w:rsidRPr="00A83D28">
              <w:rPr>
                <w:rFonts w:ascii="Trebuchet MS" w:eastAsia="Calibri" w:hAnsi="Trebuchet MS" w:cs="Times New Roman"/>
                <w:sz w:val="20"/>
                <w:szCs w:val="20"/>
              </w:rPr>
              <w:t xml:space="preserve"> juridic?</w:t>
            </w:r>
          </w:p>
        </w:tc>
        <w:tc>
          <w:tcPr>
            <w:tcW w:w="427" w:type="dxa"/>
            <w:shd w:val="clear" w:color="auto" w:fill="auto"/>
            <w:vAlign w:val="center"/>
          </w:tcPr>
          <w:p w14:paraId="0467893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13083FA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3E7EAB6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1C818D8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55B7CA12" w14:textId="77777777" w:rsidTr="0094609D">
        <w:trPr>
          <w:gridAfter w:val="1"/>
          <w:trHeight w:val="131"/>
        </w:trPr>
        <w:tc>
          <w:tcPr>
            <w:tcW w:w="710" w:type="dxa"/>
            <w:gridSpan w:val="2"/>
            <w:vMerge/>
            <w:shd w:val="clear" w:color="auto" w:fill="auto"/>
          </w:tcPr>
          <w:p w14:paraId="2D8DBBDA"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316C5504"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Caracteristici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parametri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2406447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1F7E0E3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1F3D3D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42125E4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E356D73" w14:textId="77777777" w:rsidTr="0094609D">
        <w:trPr>
          <w:gridAfter w:val="1"/>
          <w:trHeight w:val="189"/>
        </w:trPr>
        <w:tc>
          <w:tcPr>
            <w:tcW w:w="710" w:type="dxa"/>
            <w:gridSpan w:val="2"/>
            <w:vMerge/>
            <w:shd w:val="clear" w:color="auto" w:fill="auto"/>
          </w:tcPr>
          <w:p w14:paraId="06CFED2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1CAD2FA"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pe </w:t>
            </w:r>
            <w:proofErr w:type="spellStart"/>
            <w:r w:rsidRPr="00A83D28">
              <w:rPr>
                <w:rFonts w:ascii="Trebuchet MS" w:eastAsia="Calibri" w:hAnsi="Trebuchet MS" w:cs="Times New Roman"/>
                <w:sz w:val="20"/>
                <w:szCs w:val="20"/>
              </w:rPr>
              <w:t>baza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concluziilor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expertizei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auditului</w:t>
            </w:r>
            <w:proofErr w:type="spellEnd"/>
            <w:r w:rsidRPr="00A83D28">
              <w:rPr>
                <w:rFonts w:ascii="Trebuchet MS" w:eastAsia="Calibri" w:hAnsi="Trebuchet MS" w:cs="Times New Roman"/>
                <w:sz w:val="20"/>
                <w:szCs w:val="20"/>
              </w:rPr>
              <w:t xml:space="preserve"> energetic, precum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studiului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arhitecturalo-istoric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imobilelor</w:t>
            </w:r>
            <w:proofErr w:type="spellEnd"/>
            <w:r w:rsidRPr="00A83D28">
              <w:rPr>
                <w:rFonts w:ascii="Trebuchet MS" w:eastAsia="Calibri" w:hAnsi="Trebuchet MS" w:cs="Times New Roman"/>
                <w:sz w:val="20"/>
                <w:szCs w:val="20"/>
              </w:rPr>
              <w:t xml:space="preserve"> care </w:t>
            </w:r>
            <w:proofErr w:type="spellStart"/>
            <w:r w:rsidRPr="00A83D28">
              <w:rPr>
                <w:rFonts w:ascii="Trebuchet MS" w:eastAsia="Calibri" w:hAnsi="Trebuchet MS" w:cs="Times New Roman"/>
                <w:sz w:val="20"/>
                <w:szCs w:val="20"/>
              </w:rPr>
              <w:t>beneficiază</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regimul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protecţie</w:t>
            </w:r>
            <w:proofErr w:type="spellEnd"/>
            <w:r w:rsidRPr="00A83D28">
              <w:rPr>
                <w:rFonts w:ascii="Trebuchet MS" w:eastAsia="Calibri" w:hAnsi="Trebuchet MS" w:cs="Times New Roman"/>
                <w:sz w:val="20"/>
                <w:szCs w:val="20"/>
              </w:rPr>
              <w:t xml:space="preserve"> de monument </w:t>
            </w:r>
            <w:proofErr w:type="spellStart"/>
            <w:r w:rsidRPr="00A83D28">
              <w:rPr>
                <w:rFonts w:ascii="Trebuchet MS" w:eastAsia="Calibri" w:hAnsi="Trebuchet MS" w:cs="Times New Roman"/>
                <w:sz w:val="20"/>
                <w:szCs w:val="20"/>
              </w:rPr>
              <w:t>istoric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imobilelor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aflate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zonele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protecţie</w:t>
            </w:r>
            <w:proofErr w:type="spellEnd"/>
            <w:r w:rsidRPr="00A83D28">
              <w:rPr>
                <w:rFonts w:ascii="Trebuchet MS" w:eastAsia="Calibri" w:hAnsi="Trebuchet MS" w:cs="Times New Roman"/>
                <w:sz w:val="20"/>
                <w:szCs w:val="20"/>
              </w:rPr>
              <w:t xml:space="preserve"> ale </w:t>
            </w:r>
            <w:proofErr w:type="spellStart"/>
            <w:r w:rsidRPr="00A83D28">
              <w:rPr>
                <w:rFonts w:ascii="Trebuchet MS" w:eastAsia="Calibri" w:hAnsi="Trebuchet MS" w:cs="Times New Roman"/>
                <w:sz w:val="20"/>
                <w:szCs w:val="20"/>
              </w:rPr>
              <w:t>monumentelor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zone </w:t>
            </w:r>
            <w:proofErr w:type="spellStart"/>
            <w:r w:rsidRPr="00A83D28">
              <w:rPr>
                <w:rFonts w:ascii="Trebuchet MS" w:eastAsia="Calibri" w:hAnsi="Trebuchet MS" w:cs="Times New Roman"/>
                <w:sz w:val="20"/>
                <w:szCs w:val="20"/>
              </w:rPr>
              <w:t>construite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protejate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0D0CB5C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3BA6A85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03945CD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6DBB1C3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564B7EF1" w14:textId="77777777" w:rsidTr="0094609D">
        <w:trPr>
          <w:gridAfter w:val="1"/>
          <w:trHeight w:val="195"/>
        </w:trPr>
        <w:tc>
          <w:tcPr>
            <w:tcW w:w="710" w:type="dxa"/>
            <w:gridSpan w:val="2"/>
            <w:vMerge/>
            <w:shd w:val="clear" w:color="auto" w:fill="auto"/>
          </w:tcPr>
          <w:p w14:paraId="22B4B31D"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9482D50"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Starea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inclusiv</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sistemul</w:t>
            </w:r>
            <w:proofErr w:type="spellEnd"/>
            <w:r w:rsidRPr="00A83D28">
              <w:rPr>
                <w:rFonts w:ascii="Trebuchet MS" w:eastAsia="Calibri" w:hAnsi="Trebuchet MS" w:cs="Times New Roman"/>
                <w:sz w:val="20"/>
                <w:szCs w:val="20"/>
              </w:rPr>
              <w:t xml:space="preserve"> structural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diagnostic, din </w:t>
            </w:r>
            <w:proofErr w:type="spellStart"/>
            <w:r w:rsidRPr="00A83D28">
              <w:rPr>
                <w:rFonts w:ascii="Trebuchet MS" w:eastAsia="Calibri" w:hAnsi="Trebuchet MS" w:cs="Times New Roman"/>
                <w:sz w:val="20"/>
                <w:szCs w:val="20"/>
              </w:rPr>
              <w:t>punctul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vedere</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asigurării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cerinţelor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fundamentale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aplicabile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potrivit</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legii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0FF1E5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463CE0D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88AE9D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743953A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31B4087" w14:textId="77777777" w:rsidTr="0094609D">
        <w:trPr>
          <w:gridAfter w:val="1"/>
          <w:trHeight w:val="504"/>
        </w:trPr>
        <w:tc>
          <w:tcPr>
            <w:tcW w:w="710" w:type="dxa"/>
            <w:gridSpan w:val="2"/>
            <w:vMerge/>
            <w:shd w:val="clear" w:color="auto" w:fill="auto"/>
          </w:tcPr>
          <w:p w14:paraId="2951C9D4"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41B8A188" w14:textId="77777777"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Actul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doveditor</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forţei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majore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6319BE3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6DA4103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A0ED09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35651D2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0C12A76" w14:textId="77777777" w:rsidTr="0094609D">
        <w:trPr>
          <w:gridAfter w:val="1"/>
          <w:trHeight w:val="658"/>
        </w:trPr>
        <w:tc>
          <w:tcPr>
            <w:tcW w:w="710" w:type="dxa"/>
            <w:gridSpan w:val="2"/>
            <w:shd w:val="clear" w:color="auto" w:fill="auto"/>
          </w:tcPr>
          <w:p w14:paraId="47871DBC"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258C92F6"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Concluziile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expertizei</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tehnice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şi</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după</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caz</w:t>
            </w:r>
            <w:proofErr w:type="spellEnd"/>
            <w:r w:rsidRPr="00A83D28">
              <w:rPr>
                <w:rFonts w:ascii="Trebuchet MS" w:eastAsia="Calibri" w:hAnsi="Trebuchet MS" w:cs="Times New Roman"/>
                <w:b/>
                <w:sz w:val="20"/>
                <w:szCs w:val="20"/>
              </w:rPr>
              <w:t xml:space="preserve">, ale </w:t>
            </w:r>
            <w:proofErr w:type="spellStart"/>
            <w:r w:rsidRPr="00A83D28">
              <w:rPr>
                <w:rFonts w:ascii="Trebuchet MS" w:eastAsia="Calibri" w:hAnsi="Trebuchet MS" w:cs="Times New Roman"/>
                <w:b/>
                <w:sz w:val="20"/>
                <w:szCs w:val="20"/>
              </w:rPr>
              <w:t>auditului</w:t>
            </w:r>
            <w:proofErr w:type="spellEnd"/>
            <w:r w:rsidRPr="00A83D28">
              <w:rPr>
                <w:rFonts w:ascii="Trebuchet MS" w:eastAsia="Calibri" w:hAnsi="Trebuchet MS" w:cs="Times New Roman"/>
                <w:b/>
                <w:sz w:val="20"/>
                <w:szCs w:val="20"/>
              </w:rPr>
              <w:t xml:space="preserve"> energetic, </w:t>
            </w:r>
            <w:proofErr w:type="spellStart"/>
            <w:r w:rsidRPr="00A83D28">
              <w:rPr>
                <w:rFonts w:ascii="Trebuchet MS" w:eastAsia="Calibri" w:hAnsi="Trebuchet MS" w:cs="Times New Roman"/>
                <w:b/>
                <w:sz w:val="20"/>
                <w:szCs w:val="20"/>
              </w:rPr>
              <w:t>concluziile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studiilor</w:t>
            </w:r>
            <w:proofErr w:type="spellEnd"/>
            <w:r w:rsidRPr="00A83D28">
              <w:rPr>
                <w:rFonts w:ascii="Trebuchet MS" w:eastAsia="Calibri" w:hAnsi="Trebuchet MS" w:cs="Times New Roman"/>
                <w:b/>
                <w:sz w:val="20"/>
                <w:szCs w:val="20"/>
              </w:rPr>
              <w:t xml:space="preserve"> de </w:t>
            </w:r>
            <w:proofErr w:type="spellStart"/>
            <w:r w:rsidRPr="00A83D28">
              <w:rPr>
                <w:rFonts w:ascii="Trebuchet MS" w:eastAsia="Calibri" w:hAnsi="Trebuchet MS" w:cs="Times New Roman"/>
                <w:b/>
                <w:sz w:val="20"/>
                <w:szCs w:val="20"/>
              </w:rPr>
              <w:t>diagnosticare</w:t>
            </w:r>
            <w:proofErr w:type="spellEnd"/>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w:t>
            </w:r>
            <w:proofErr w:type="spellStart"/>
            <w:r w:rsidRPr="00A83D28">
              <w:rPr>
                <w:rFonts w:ascii="Trebuchet MS" w:eastAsia="Calibri" w:hAnsi="Trebuchet MS" w:cs="Arial"/>
                <w:sz w:val="20"/>
                <w:szCs w:val="20"/>
                <w:lang w:val="ro-RO"/>
              </w:rPr>
              <w:t>precizarilor</w:t>
            </w:r>
            <w:proofErr w:type="spellEnd"/>
            <w:r w:rsidRPr="00A83D28">
              <w:rPr>
                <w:rFonts w:ascii="Trebuchet MS" w:eastAsia="Calibri" w:hAnsi="Trebuchet MS" w:cs="Arial"/>
                <w:sz w:val="20"/>
                <w:szCs w:val="20"/>
                <w:lang w:val="ro-RO"/>
              </w:rPr>
              <w:t xml:space="preserve"> din capitolul 4,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14:paraId="1CEEB3CC"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a) </w:t>
            </w:r>
            <w:proofErr w:type="spellStart"/>
            <w:r w:rsidRPr="00A83D28">
              <w:rPr>
                <w:rFonts w:ascii="Trebuchet MS" w:eastAsia="Calibri" w:hAnsi="Trebuchet MS" w:cs="Times New Roman"/>
                <w:sz w:val="20"/>
                <w:szCs w:val="20"/>
              </w:rPr>
              <w:t>clasa</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risc</w:t>
            </w:r>
            <w:proofErr w:type="spellEnd"/>
            <w:r w:rsidRPr="00A83D28">
              <w:rPr>
                <w:rFonts w:ascii="Trebuchet MS" w:eastAsia="Calibri" w:hAnsi="Trebuchet MS" w:cs="Times New Roman"/>
                <w:sz w:val="20"/>
                <w:szCs w:val="20"/>
              </w:rPr>
              <w:t xml:space="preserve"> seismic?</w:t>
            </w:r>
          </w:p>
          <w:p w14:paraId="0C745714"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b) </w:t>
            </w:r>
            <w:proofErr w:type="spellStart"/>
            <w:r w:rsidRPr="00A83D28">
              <w:rPr>
                <w:rFonts w:ascii="Trebuchet MS" w:eastAsia="Calibri" w:hAnsi="Trebuchet MS" w:cs="Times New Roman"/>
                <w:sz w:val="20"/>
                <w:szCs w:val="20"/>
              </w:rPr>
              <w:t>prezentarea</w:t>
            </w:r>
            <w:proofErr w:type="spellEnd"/>
            <w:r w:rsidRPr="00A83D28">
              <w:rPr>
                <w:rFonts w:ascii="Trebuchet MS" w:eastAsia="Calibri" w:hAnsi="Trebuchet MS" w:cs="Times New Roman"/>
                <w:sz w:val="20"/>
                <w:szCs w:val="20"/>
              </w:rPr>
              <w:t xml:space="preserve"> a minimum </w:t>
            </w:r>
            <w:proofErr w:type="spellStart"/>
            <w:r w:rsidRPr="00A83D28">
              <w:rPr>
                <w:rFonts w:ascii="Trebuchet MS" w:eastAsia="Calibri" w:hAnsi="Trebuchet MS" w:cs="Times New Roman"/>
                <w:sz w:val="20"/>
                <w:szCs w:val="20"/>
              </w:rPr>
              <w:t>două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soluţii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p w14:paraId="663D560E"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c) </w:t>
            </w:r>
            <w:proofErr w:type="spellStart"/>
            <w:r w:rsidRPr="00A83D28">
              <w:rPr>
                <w:rFonts w:ascii="Trebuchet MS" w:eastAsia="Calibri" w:hAnsi="Trebuchet MS" w:cs="Times New Roman"/>
                <w:sz w:val="20"/>
                <w:szCs w:val="20"/>
              </w:rPr>
              <w:t>soluţiile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măsurile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propuse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către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expertul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auditorul</w:t>
            </w:r>
            <w:proofErr w:type="spellEnd"/>
            <w:r w:rsidRPr="00A83D28">
              <w:rPr>
                <w:rFonts w:ascii="Trebuchet MS" w:eastAsia="Calibri" w:hAnsi="Trebuchet MS" w:cs="Times New Roman"/>
                <w:sz w:val="20"/>
                <w:szCs w:val="20"/>
              </w:rPr>
              <w:t xml:space="preserve"> energetic </w:t>
            </w:r>
            <w:proofErr w:type="spellStart"/>
            <w:r w:rsidRPr="00A83D28">
              <w:rPr>
                <w:rFonts w:ascii="Trebuchet MS" w:eastAsia="Calibri" w:hAnsi="Trebuchet MS" w:cs="Times New Roman"/>
                <w:sz w:val="20"/>
                <w:szCs w:val="20"/>
              </w:rPr>
              <w:t>spre</w:t>
            </w:r>
            <w:proofErr w:type="spellEnd"/>
            <w:r w:rsidRPr="00A83D28">
              <w:rPr>
                <w:rFonts w:ascii="Trebuchet MS" w:eastAsia="Calibri" w:hAnsi="Trebuchet MS" w:cs="Times New Roman"/>
                <w:sz w:val="20"/>
                <w:szCs w:val="20"/>
              </w:rPr>
              <w:t xml:space="preserve"> a fi </w:t>
            </w:r>
            <w:proofErr w:type="spellStart"/>
            <w:r w:rsidRPr="00A83D28">
              <w:rPr>
                <w:rFonts w:ascii="Trebuchet MS" w:eastAsia="Calibri" w:hAnsi="Trebuchet MS" w:cs="Times New Roman"/>
                <w:sz w:val="20"/>
                <w:szCs w:val="20"/>
              </w:rPr>
              <w:t>dezvoltate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cadrul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documentaţiei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avizare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intervenţii</w:t>
            </w:r>
            <w:proofErr w:type="spellEnd"/>
            <w:r w:rsidRPr="00A83D28">
              <w:rPr>
                <w:rFonts w:ascii="Trebuchet MS" w:eastAsia="Calibri" w:hAnsi="Trebuchet MS" w:cs="Times New Roman"/>
                <w:sz w:val="20"/>
                <w:szCs w:val="20"/>
              </w:rPr>
              <w:t>?</w:t>
            </w:r>
          </w:p>
          <w:p w14:paraId="5A1B5557" w14:textId="77777777"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 </w:t>
            </w:r>
            <w:proofErr w:type="spellStart"/>
            <w:r w:rsidRPr="00A83D28">
              <w:rPr>
                <w:rFonts w:ascii="Trebuchet MS" w:eastAsia="Calibri" w:hAnsi="Trebuchet MS" w:cs="Times New Roman"/>
                <w:sz w:val="20"/>
                <w:szCs w:val="20"/>
              </w:rPr>
              <w:t>recomandarea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intervenţiilor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necesare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pentru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asigurarea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funcţionării</w:t>
            </w:r>
            <w:proofErr w:type="spellEnd"/>
            <w:r w:rsidRPr="00A83D28">
              <w:rPr>
                <w:rFonts w:ascii="Trebuchet MS" w:eastAsia="Calibri" w:hAnsi="Trebuchet MS" w:cs="Times New Roman"/>
                <w:sz w:val="20"/>
                <w:szCs w:val="20"/>
              </w:rPr>
              <w:t xml:space="preserve"> conform </w:t>
            </w:r>
            <w:proofErr w:type="spellStart"/>
            <w:r w:rsidRPr="00A83D28">
              <w:rPr>
                <w:rFonts w:ascii="Trebuchet MS" w:eastAsia="Calibri" w:hAnsi="Trebuchet MS" w:cs="Times New Roman"/>
                <w:sz w:val="20"/>
                <w:szCs w:val="20"/>
              </w:rPr>
              <w:t>cerinţelor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conform </w:t>
            </w:r>
            <w:proofErr w:type="spellStart"/>
            <w:r w:rsidRPr="00A83D28">
              <w:rPr>
                <w:rFonts w:ascii="Trebuchet MS" w:eastAsia="Calibri" w:hAnsi="Trebuchet MS" w:cs="Times New Roman"/>
                <w:sz w:val="20"/>
                <w:szCs w:val="20"/>
              </w:rPr>
              <w:t>exigenţelor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calitate</w:t>
            </w:r>
            <w:proofErr w:type="spellEnd"/>
            <w:r w:rsidRPr="00A83D28">
              <w:rPr>
                <w:rFonts w:ascii="Trebuchet MS" w:eastAsia="Calibri" w:hAnsi="Trebuchet MS" w:cs="Times New Roman"/>
                <w:sz w:val="20"/>
                <w:szCs w:val="20"/>
              </w:rPr>
              <w:t>?</w:t>
            </w:r>
          </w:p>
          <w:p w14:paraId="65A5C6EA" w14:textId="77777777"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 xml:space="preserve">*2) </w:t>
            </w:r>
            <w:proofErr w:type="spellStart"/>
            <w:r w:rsidRPr="00A83D28">
              <w:rPr>
                <w:rFonts w:ascii="Trebuchet MS" w:eastAsia="Cambria" w:hAnsi="Trebuchet MS" w:cs="Times New Roman"/>
                <w:i/>
                <w:sz w:val="20"/>
                <w:szCs w:val="20"/>
              </w:rPr>
              <w:t>Studiile</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diagnosticare</w:t>
            </w:r>
            <w:proofErr w:type="spellEnd"/>
            <w:r w:rsidRPr="00A83D28">
              <w:rPr>
                <w:rFonts w:ascii="Trebuchet MS" w:eastAsia="Cambria" w:hAnsi="Trebuchet MS" w:cs="Times New Roman"/>
                <w:i/>
                <w:sz w:val="20"/>
                <w:szCs w:val="20"/>
              </w:rPr>
              <w:t xml:space="preserve"> pot fi: </w:t>
            </w:r>
            <w:proofErr w:type="spellStart"/>
            <w:r w:rsidRPr="00A83D28">
              <w:rPr>
                <w:rFonts w:ascii="Trebuchet MS" w:eastAsia="Cambria" w:hAnsi="Trebuchet MS" w:cs="Times New Roman"/>
                <w:i/>
                <w:sz w:val="20"/>
                <w:szCs w:val="20"/>
              </w:rPr>
              <w:t>studii</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identificare</w:t>
            </w:r>
            <w:proofErr w:type="spellEnd"/>
            <w:r w:rsidRPr="00A83D28">
              <w:rPr>
                <w:rFonts w:ascii="Trebuchet MS" w:eastAsia="Cambria" w:hAnsi="Trebuchet MS" w:cs="Times New Roman"/>
                <w:i/>
                <w:sz w:val="20"/>
                <w:szCs w:val="20"/>
              </w:rPr>
              <w:t xml:space="preserve"> </w:t>
            </w:r>
            <w:proofErr w:type="gramStart"/>
            <w:r w:rsidRPr="00A83D28">
              <w:rPr>
                <w:rFonts w:ascii="Trebuchet MS" w:eastAsia="Cambria" w:hAnsi="Trebuchet MS" w:cs="Times New Roman"/>
                <w:i/>
                <w:sz w:val="20"/>
                <w:szCs w:val="20"/>
              </w:rPr>
              <w:t>a</w:t>
            </w:r>
            <w:proofErr w:type="gram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alcătuirilor</w:t>
            </w:r>
            <w:proofErr w:type="spellEnd"/>
            <w:r w:rsidRPr="00A83D28">
              <w:rPr>
                <w:rFonts w:ascii="Trebuchet MS" w:eastAsia="Cambria" w:hAnsi="Trebuchet MS" w:cs="Times New Roman"/>
                <w:i/>
                <w:sz w:val="20"/>
                <w:szCs w:val="20"/>
              </w:rPr>
              <w:t xml:space="preserve"> constructive </w:t>
            </w:r>
            <w:proofErr w:type="spellStart"/>
            <w:r w:rsidRPr="00A83D28">
              <w:rPr>
                <w:rFonts w:ascii="Trebuchet MS" w:eastAsia="Cambria" w:hAnsi="Trebuchet MS" w:cs="Times New Roman"/>
                <w:i/>
                <w:sz w:val="20"/>
                <w:szCs w:val="20"/>
              </w:rPr>
              <w:t>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utilizează</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substanţe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nocive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studii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specifice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pentru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monumente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istorice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pentru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monumente</w:t>
            </w:r>
            <w:proofErr w:type="spellEnd"/>
            <w:r w:rsidRPr="00A83D28">
              <w:rPr>
                <w:rFonts w:ascii="Trebuchet MS" w:eastAsia="Cambria" w:hAnsi="Trebuchet MS" w:cs="Times New Roman"/>
                <w:i/>
                <w:sz w:val="20"/>
                <w:szCs w:val="20"/>
              </w:rPr>
              <w:t xml:space="preserve"> de for public, </w:t>
            </w:r>
            <w:proofErr w:type="spellStart"/>
            <w:r w:rsidRPr="00A83D28">
              <w:rPr>
                <w:rFonts w:ascii="Trebuchet MS" w:eastAsia="Cambria" w:hAnsi="Trebuchet MS" w:cs="Times New Roman"/>
                <w:i/>
                <w:sz w:val="20"/>
                <w:szCs w:val="20"/>
              </w:rPr>
              <w:t>situri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arheologice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analiza</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compatibilităţii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conformării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spaţiale</w:t>
            </w:r>
            <w:proofErr w:type="spellEnd"/>
            <w:r w:rsidRPr="00A83D28">
              <w:rPr>
                <w:rFonts w:ascii="Trebuchet MS" w:eastAsia="Cambria" w:hAnsi="Trebuchet MS" w:cs="Times New Roman"/>
                <w:i/>
                <w:sz w:val="20"/>
                <w:szCs w:val="20"/>
              </w:rPr>
              <w:t xml:space="preserve"> a </w:t>
            </w:r>
            <w:proofErr w:type="spellStart"/>
            <w:r w:rsidRPr="00A83D28">
              <w:rPr>
                <w:rFonts w:ascii="Trebuchet MS" w:eastAsia="Cambria" w:hAnsi="Trebuchet MS" w:cs="Times New Roman"/>
                <w:i/>
                <w:sz w:val="20"/>
                <w:szCs w:val="20"/>
              </w:rPr>
              <w:t>clădirii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existente</w:t>
            </w:r>
            <w:proofErr w:type="spellEnd"/>
            <w:r w:rsidRPr="00A83D28">
              <w:rPr>
                <w:rFonts w:ascii="Trebuchet MS" w:eastAsia="Cambria" w:hAnsi="Trebuchet MS" w:cs="Times New Roman"/>
                <w:i/>
                <w:sz w:val="20"/>
                <w:szCs w:val="20"/>
              </w:rPr>
              <w:t xml:space="preserve"> cu </w:t>
            </w:r>
            <w:proofErr w:type="spellStart"/>
            <w:r w:rsidRPr="00A83D28">
              <w:rPr>
                <w:rFonts w:ascii="Trebuchet MS" w:eastAsia="Cambria" w:hAnsi="Trebuchet MS" w:cs="Times New Roman"/>
                <w:i/>
                <w:sz w:val="20"/>
                <w:szCs w:val="20"/>
              </w:rPr>
              <w:t>normele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specifice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funcţiunii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şi</w:t>
            </w:r>
            <w:proofErr w:type="spellEnd"/>
            <w:r w:rsidRPr="00A83D28">
              <w:rPr>
                <w:rFonts w:ascii="Trebuchet MS" w:eastAsia="Cambria" w:hAnsi="Trebuchet MS" w:cs="Times New Roman"/>
                <w:i/>
                <w:sz w:val="20"/>
                <w:szCs w:val="20"/>
              </w:rPr>
              <w:t xml:space="preserve"> a </w:t>
            </w:r>
            <w:proofErr w:type="spellStart"/>
            <w:r w:rsidRPr="00A83D28">
              <w:rPr>
                <w:rFonts w:ascii="Trebuchet MS" w:eastAsia="Cambria" w:hAnsi="Trebuchet MS" w:cs="Times New Roman"/>
                <w:i/>
                <w:sz w:val="20"/>
                <w:szCs w:val="20"/>
              </w:rPr>
              <w:t>măsurii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în</w:t>
            </w:r>
            <w:proofErr w:type="spellEnd"/>
            <w:r w:rsidRPr="00A83D28">
              <w:rPr>
                <w:rFonts w:ascii="Trebuchet MS" w:eastAsia="Cambria" w:hAnsi="Trebuchet MS" w:cs="Times New Roman"/>
                <w:i/>
                <w:sz w:val="20"/>
                <w:szCs w:val="20"/>
              </w:rPr>
              <w:t xml:space="preserve"> care </w:t>
            </w:r>
            <w:proofErr w:type="spellStart"/>
            <w:r w:rsidRPr="00A83D28">
              <w:rPr>
                <w:rFonts w:ascii="Trebuchet MS" w:eastAsia="Cambria" w:hAnsi="Trebuchet MS" w:cs="Times New Roman"/>
                <w:i/>
                <w:sz w:val="20"/>
                <w:szCs w:val="20"/>
              </w:rPr>
              <w:t>aceasta</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răspunde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cerinţelor</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calitate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studiu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peisagistic</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sau</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studii</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stabilite</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prin</w:t>
            </w:r>
            <w:proofErr w:type="spellEnd"/>
            <w:r w:rsidRPr="00A83D28">
              <w:rPr>
                <w:rFonts w:ascii="Trebuchet MS" w:eastAsia="Cambria" w:hAnsi="Trebuchet MS" w:cs="Times New Roman"/>
                <w:i/>
                <w:sz w:val="20"/>
                <w:szCs w:val="20"/>
              </w:rPr>
              <w:t xml:space="preserve"> </w:t>
            </w:r>
            <w:proofErr w:type="spellStart"/>
            <w:r w:rsidRPr="00A83D28">
              <w:rPr>
                <w:rFonts w:ascii="Trebuchet MS" w:eastAsia="Cambria" w:hAnsi="Trebuchet MS" w:cs="Times New Roman"/>
                <w:i/>
                <w:sz w:val="20"/>
                <w:szCs w:val="20"/>
              </w:rPr>
              <w:t>tema</w:t>
            </w:r>
            <w:proofErr w:type="spellEnd"/>
            <w:r w:rsidRPr="00A83D28">
              <w:rPr>
                <w:rFonts w:ascii="Trebuchet MS" w:eastAsia="Cambria" w:hAnsi="Trebuchet MS" w:cs="Times New Roman"/>
                <w:i/>
                <w:sz w:val="20"/>
                <w:szCs w:val="20"/>
              </w:rPr>
              <w:t xml:space="preserve"> de </w:t>
            </w:r>
            <w:proofErr w:type="spellStart"/>
            <w:r w:rsidRPr="00A83D28">
              <w:rPr>
                <w:rFonts w:ascii="Trebuchet MS" w:eastAsia="Cambria" w:hAnsi="Trebuchet MS" w:cs="Times New Roman"/>
                <w:i/>
                <w:sz w:val="20"/>
                <w:szCs w:val="20"/>
              </w:rPr>
              <w:t>proiectare</w:t>
            </w:r>
            <w:proofErr w:type="spellEnd"/>
            <w:r w:rsidRPr="00A83D28">
              <w:rPr>
                <w:rFonts w:ascii="Trebuchet MS" w:eastAsia="Cambria" w:hAnsi="Trebuchet MS" w:cs="Times New Roman"/>
                <w:i/>
                <w:sz w:val="20"/>
                <w:szCs w:val="20"/>
              </w:rPr>
              <w:t>.</w:t>
            </w:r>
          </w:p>
        </w:tc>
        <w:tc>
          <w:tcPr>
            <w:tcW w:w="427" w:type="dxa"/>
            <w:shd w:val="clear" w:color="auto" w:fill="auto"/>
            <w:vAlign w:val="center"/>
          </w:tcPr>
          <w:p w14:paraId="23CCF6D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9259AC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02AF788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20AF50F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D0DA6FC" w14:textId="77777777" w:rsidTr="0094609D">
        <w:trPr>
          <w:gridAfter w:val="1"/>
          <w:trHeight w:val="206"/>
        </w:trPr>
        <w:tc>
          <w:tcPr>
            <w:tcW w:w="710" w:type="dxa"/>
            <w:gridSpan w:val="2"/>
            <w:vMerge w:val="restart"/>
            <w:shd w:val="clear" w:color="auto" w:fill="auto"/>
          </w:tcPr>
          <w:p w14:paraId="0D86B37B"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3A03B86"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Identificarea scenariilor/</w:t>
            </w:r>
            <w:proofErr w:type="spellStart"/>
            <w:r w:rsidRPr="00A83D28">
              <w:rPr>
                <w:rFonts w:ascii="Trebuchet MS" w:eastAsia="Calibri" w:hAnsi="Trebuchet MS" w:cs="Arial"/>
                <w:b/>
                <w:sz w:val="20"/>
                <w:szCs w:val="20"/>
                <w:lang w:val="ro-RO"/>
              </w:rPr>
              <w:t>opţiunilor</w:t>
            </w:r>
            <w:proofErr w:type="spellEnd"/>
            <w:r w:rsidRPr="00A83D28">
              <w:rPr>
                <w:rFonts w:ascii="Trebuchet MS" w:eastAsia="Calibri" w:hAnsi="Trebuchet MS" w:cs="Arial"/>
                <w:b/>
                <w:sz w:val="20"/>
                <w:szCs w:val="20"/>
                <w:lang w:val="ro-RO"/>
              </w:rPr>
              <w:t xml:space="preserve"> tehnico-economice (minimum două) </w:t>
            </w:r>
            <w:proofErr w:type="spellStart"/>
            <w:r w:rsidRPr="00A83D28">
              <w:rPr>
                <w:rFonts w:ascii="Trebuchet MS" w:eastAsia="Calibri" w:hAnsi="Trebuchet MS" w:cs="Arial"/>
                <w:b/>
                <w:sz w:val="20"/>
                <w:szCs w:val="20"/>
                <w:lang w:val="ro-RO"/>
              </w:rPr>
              <w:t>şi</w:t>
            </w:r>
            <w:proofErr w:type="spellEnd"/>
            <w:r w:rsidRPr="00A83D28">
              <w:rPr>
                <w:rFonts w:ascii="Trebuchet MS" w:eastAsia="Calibri" w:hAnsi="Trebuchet MS" w:cs="Arial"/>
                <w:b/>
                <w:sz w:val="20"/>
                <w:szCs w:val="20"/>
                <w:lang w:val="ro-RO"/>
              </w:rPr>
              <w:t xml:space="preserve"> analiza detaliată a acestora, </w:t>
            </w:r>
            <w:r w:rsidRPr="00A83D28">
              <w:rPr>
                <w:rFonts w:ascii="Trebuchet MS" w:eastAsia="Calibri" w:hAnsi="Trebuchet MS" w:cs="Arial"/>
                <w:sz w:val="20"/>
                <w:szCs w:val="20"/>
                <w:lang w:val="ro-RO"/>
              </w:rPr>
              <w:t xml:space="preserve">conform </w:t>
            </w:r>
            <w:proofErr w:type="spellStart"/>
            <w:r w:rsidRPr="00A83D28">
              <w:rPr>
                <w:rFonts w:ascii="Trebuchet MS" w:eastAsia="Calibri" w:hAnsi="Trebuchet MS" w:cs="Arial"/>
                <w:sz w:val="20"/>
                <w:szCs w:val="20"/>
                <w:lang w:val="ro-RO"/>
              </w:rPr>
              <w:t>precizarilor</w:t>
            </w:r>
            <w:proofErr w:type="spellEnd"/>
            <w:r w:rsidRPr="00A83D28">
              <w:rPr>
                <w:rFonts w:ascii="Trebuchet MS" w:eastAsia="Calibri" w:hAnsi="Trebuchet MS" w:cs="Arial"/>
                <w:sz w:val="20"/>
                <w:szCs w:val="20"/>
                <w:lang w:val="ro-RO"/>
              </w:rPr>
              <w:t xml:space="preserve"> din capitolul 5,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3518276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7AABB66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882514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2A759CD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BE1B4F9" w14:textId="77777777" w:rsidTr="0094609D">
        <w:trPr>
          <w:gridAfter w:val="1"/>
          <w:trHeight w:val="206"/>
        </w:trPr>
        <w:tc>
          <w:tcPr>
            <w:tcW w:w="710" w:type="dxa"/>
            <w:gridSpan w:val="2"/>
            <w:vMerge/>
            <w:shd w:val="clear" w:color="auto" w:fill="auto"/>
          </w:tcPr>
          <w:p w14:paraId="0FCC0012"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202B6305"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lang w:val="ro-RO"/>
              </w:rPr>
              <w:t>Soluţia</w:t>
            </w:r>
            <w:proofErr w:type="spellEnd"/>
            <w:r w:rsidRPr="00A83D28">
              <w:rPr>
                <w:rFonts w:ascii="Trebuchet MS" w:eastAsia="Calibri" w:hAnsi="Trebuchet MS" w:cs="Arial"/>
                <w:sz w:val="20"/>
                <w:szCs w:val="20"/>
                <w:lang w:val="ro-RO"/>
              </w:rPr>
              <w:t xml:space="preserve"> tehnică, din punct de vedere tehnologic, constructiv, tehnic, </w:t>
            </w:r>
            <w:proofErr w:type="spellStart"/>
            <w:r w:rsidRPr="00A83D28">
              <w:rPr>
                <w:rFonts w:ascii="Trebuchet MS" w:eastAsia="Calibri" w:hAnsi="Trebuchet MS" w:cs="Arial"/>
                <w:sz w:val="20"/>
                <w:szCs w:val="20"/>
                <w:lang w:val="ro-RO"/>
              </w:rPr>
              <w:t>funcţional</w:t>
            </w:r>
            <w:proofErr w:type="spellEnd"/>
            <w:r w:rsidRPr="00A83D28">
              <w:rPr>
                <w:rFonts w:ascii="Trebuchet MS" w:eastAsia="Calibri" w:hAnsi="Trebuchet MS" w:cs="Arial"/>
                <w:sz w:val="20"/>
                <w:szCs w:val="20"/>
                <w:lang w:val="ro-RO"/>
              </w:rPr>
              <w:t xml:space="preserve">-arhitectural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economic, cuprinzând:</w:t>
            </w:r>
          </w:p>
          <w:p w14:paraId="3B827E4C"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descrierea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principalelor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w:t>
            </w:r>
            <w:proofErr w:type="spellEnd"/>
            <w:r w:rsidRPr="00A83D28">
              <w:rPr>
                <w:rFonts w:ascii="Trebuchet MS" w:eastAsia="Calibri" w:hAnsi="Trebuchet MS" w:cs="Times New Roman"/>
                <w:sz w:val="20"/>
                <w:szCs w:val="20"/>
              </w:rPr>
              <w:t xml:space="preserve"> de </w:t>
            </w:r>
            <w:proofErr w:type="spellStart"/>
            <w:proofErr w:type="gram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 xml:space="preserve"> ?</w:t>
            </w:r>
            <w:proofErr w:type="gramEnd"/>
          </w:p>
          <w:p w14:paraId="18340E64"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Descrierea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gramStart"/>
            <w:r w:rsidRPr="00A83D28">
              <w:rPr>
                <w:rFonts w:ascii="Trebuchet MS" w:eastAsia="Calibri" w:hAnsi="Trebuchet MS" w:cs="Times New Roman"/>
                <w:sz w:val="20"/>
                <w:szCs w:val="20"/>
              </w:rPr>
              <w:t>a</w:t>
            </w:r>
            <w:proofErr w:type="gram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altor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categorii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lucrări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soluţia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tehnică</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propusă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lastRenderedPageBreak/>
              <w:t>respectiv</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hidroizolaţii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termoizolaţii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repararea</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înlocuirea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instalaţiilor</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echipamentelor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aferente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demontări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montări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debranşări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branşări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finisaje</w:t>
            </w:r>
            <w:proofErr w:type="spellEnd"/>
            <w:r w:rsidRPr="00A83D28">
              <w:rPr>
                <w:rFonts w:ascii="Trebuchet MS" w:eastAsia="Calibri" w:hAnsi="Trebuchet MS" w:cs="Times New Roman"/>
                <w:sz w:val="20"/>
                <w:szCs w:val="20"/>
              </w:rPr>
              <w:t xml:space="preserve"> la interior/exterior,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îmbunătăţirea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terenului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fundare</w:t>
            </w:r>
            <w:proofErr w:type="spellEnd"/>
            <w:r w:rsidRPr="00A83D28">
              <w:rPr>
                <w:rFonts w:ascii="Trebuchet MS" w:eastAsia="Calibri" w:hAnsi="Trebuchet MS" w:cs="Times New Roman"/>
                <w:sz w:val="20"/>
                <w:szCs w:val="20"/>
              </w:rPr>
              <w:t xml:space="preserve">, precum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w:t>
            </w:r>
            <w:proofErr w:type="spellEnd"/>
            <w:r w:rsidRPr="00A83D28">
              <w:rPr>
                <w:rFonts w:ascii="Trebuchet MS" w:eastAsia="Calibri" w:hAnsi="Trebuchet MS" w:cs="Times New Roman"/>
                <w:sz w:val="20"/>
                <w:szCs w:val="20"/>
              </w:rPr>
              <w:t xml:space="preserve"> strict </w:t>
            </w:r>
            <w:proofErr w:type="spellStart"/>
            <w:r w:rsidRPr="00A83D28">
              <w:rPr>
                <w:rFonts w:ascii="Trebuchet MS" w:eastAsia="Calibri" w:hAnsi="Trebuchet MS" w:cs="Times New Roman"/>
                <w:sz w:val="20"/>
                <w:szCs w:val="20"/>
              </w:rPr>
              <w:t>necesare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pentru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asigurarea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funcţionalităţii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reabilitate</w:t>
            </w:r>
            <w:proofErr w:type="spellEnd"/>
            <w:r w:rsidRPr="00A83D28">
              <w:rPr>
                <w:rFonts w:ascii="Trebuchet MS" w:eastAsia="Calibri" w:hAnsi="Trebuchet MS" w:cs="Times New Roman"/>
                <w:sz w:val="20"/>
                <w:szCs w:val="20"/>
              </w:rPr>
              <w:t>?</w:t>
            </w:r>
          </w:p>
          <w:p w14:paraId="2018D192"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vulnerabilităţilor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cauzate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factori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risc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antropici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naturali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inclusiv</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schimbări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climatice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ce</w:t>
            </w:r>
            <w:proofErr w:type="spellEnd"/>
            <w:r w:rsidRPr="00A83D28">
              <w:rPr>
                <w:rFonts w:ascii="Trebuchet MS" w:eastAsia="Calibri" w:hAnsi="Trebuchet MS" w:cs="Times New Roman"/>
                <w:sz w:val="20"/>
                <w:szCs w:val="20"/>
              </w:rPr>
              <w:t xml:space="preserve"> pot </w:t>
            </w:r>
            <w:proofErr w:type="spellStart"/>
            <w:r w:rsidRPr="00A83D28">
              <w:rPr>
                <w:rFonts w:ascii="Trebuchet MS" w:eastAsia="Calibri" w:hAnsi="Trebuchet MS" w:cs="Times New Roman"/>
                <w:sz w:val="20"/>
                <w:szCs w:val="20"/>
              </w:rPr>
              <w:t>afecta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investiţia</w:t>
            </w:r>
            <w:proofErr w:type="spellEnd"/>
            <w:r w:rsidRPr="00A83D28">
              <w:rPr>
                <w:rFonts w:ascii="Trebuchet MS" w:eastAsia="Calibri" w:hAnsi="Trebuchet MS" w:cs="Times New Roman"/>
                <w:sz w:val="20"/>
                <w:szCs w:val="20"/>
              </w:rPr>
              <w:t>?</w:t>
            </w:r>
          </w:p>
          <w:p w14:paraId="732C8D33"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informaţii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posibile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interferenţe</w:t>
            </w:r>
            <w:proofErr w:type="spellEnd"/>
            <w:r w:rsidRPr="00A83D28">
              <w:rPr>
                <w:rFonts w:ascii="Trebuchet MS" w:eastAsia="Calibri" w:hAnsi="Trebuchet MS" w:cs="Times New Roman"/>
                <w:sz w:val="20"/>
                <w:szCs w:val="20"/>
              </w:rPr>
              <w:t xml:space="preserve"> cu </w:t>
            </w:r>
            <w:proofErr w:type="spellStart"/>
            <w:r w:rsidRPr="00A83D28">
              <w:rPr>
                <w:rFonts w:ascii="Trebuchet MS" w:eastAsia="Calibri" w:hAnsi="Trebuchet MS" w:cs="Times New Roman"/>
                <w:sz w:val="20"/>
                <w:szCs w:val="20"/>
              </w:rPr>
              <w:t>monumente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istorice</w:t>
            </w:r>
            <w:proofErr w:type="spellEnd"/>
            <w:r w:rsidRPr="00A83D28">
              <w:rPr>
                <w:rFonts w:ascii="Trebuchet MS" w:eastAsia="Calibri" w:hAnsi="Trebuchet MS" w:cs="Times New Roman"/>
                <w:sz w:val="20"/>
                <w:szCs w:val="20"/>
              </w:rPr>
              <w:t xml:space="preserve">/de </w:t>
            </w:r>
            <w:proofErr w:type="spellStart"/>
            <w:r w:rsidRPr="00A83D28">
              <w:rPr>
                <w:rFonts w:ascii="Trebuchet MS" w:eastAsia="Calibri" w:hAnsi="Trebuchet MS" w:cs="Times New Roman"/>
                <w:sz w:val="20"/>
                <w:szCs w:val="20"/>
              </w:rPr>
              <w:t>arhitectură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situri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arheologice</w:t>
            </w:r>
            <w:proofErr w:type="spellEnd"/>
            <w:r w:rsidRPr="00A83D28">
              <w:rPr>
                <w:rFonts w:ascii="Trebuchet MS" w:eastAsia="Calibri" w:hAnsi="Trebuchet MS" w:cs="Times New Roman"/>
                <w:sz w:val="20"/>
                <w:szCs w:val="20"/>
              </w:rPr>
              <w:t xml:space="preserve"> pe </w:t>
            </w:r>
            <w:proofErr w:type="spellStart"/>
            <w:r w:rsidRPr="00A83D28">
              <w:rPr>
                <w:rFonts w:ascii="Trebuchet MS" w:eastAsia="Calibri" w:hAnsi="Trebuchet MS" w:cs="Times New Roman"/>
                <w:sz w:val="20"/>
                <w:szCs w:val="20"/>
              </w:rPr>
              <w:t>amplasament</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zona </w:t>
            </w:r>
            <w:proofErr w:type="spellStart"/>
            <w:r w:rsidRPr="00A83D28">
              <w:rPr>
                <w:rFonts w:ascii="Trebuchet MS" w:eastAsia="Calibri" w:hAnsi="Trebuchet MS" w:cs="Times New Roman"/>
                <w:sz w:val="20"/>
                <w:szCs w:val="20"/>
              </w:rPr>
              <w:t>imediat</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învecinată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existenţa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condiţionărilor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existenţei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unor</w:t>
            </w:r>
            <w:proofErr w:type="spellEnd"/>
            <w:r w:rsidRPr="00A83D28">
              <w:rPr>
                <w:rFonts w:ascii="Trebuchet MS" w:eastAsia="Calibri" w:hAnsi="Trebuchet MS" w:cs="Times New Roman"/>
                <w:sz w:val="20"/>
                <w:szCs w:val="20"/>
              </w:rPr>
              <w:t xml:space="preserve"> zone </w:t>
            </w:r>
            <w:proofErr w:type="spellStart"/>
            <w:r w:rsidRPr="00A83D28">
              <w:rPr>
                <w:rFonts w:ascii="Trebuchet MS" w:eastAsia="Calibri" w:hAnsi="Trebuchet MS" w:cs="Times New Roman"/>
                <w:sz w:val="20"/>
                <w:szCs w:val="20"/>
              </w:rPr>
              <w:t>protejate</w:t>
            </w:r>
            <w:proofErr w:type="spellEnd"/>
            <w:r w:rsidRPr="00A83D28">
              <w:rPr>
                <w:rFonts w:ascii="Trebuchet MS" w:eastAsia="Calibri" w:hAnsi="Trebuchet MS" w:cs="Times New Roman"/>
                <w:sz w:val="20"/>
                <w:szCs w:val="20"/>
              </w:rPr>
              <w:t>?</w:t>
            </w:r>
          </w:p>
          <w:p w14:paraId="0F31E274" w14:textId="77777777"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caracteristicile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parametrii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rezultate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urma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07C9389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4D8D828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8D638C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5D4E320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2D5AD43" w14:textId="77777777" w:rsidTr="0094609D">
        <w:trPr>
          <w:gridAfter w:val="1"/>
          <w:trHeight w:val="206"/>
        </w:trPr>
        <w:tc>
          <w:tcPr>
            <w:tcW w:w="710" w:type="dxa"/>
            <w:gridSpan w:val="2"/>
            <w:vMerge/>
            <w:shd w:val="clear" w:color="auto" w:fill="auto"/>
          </w:tcPr>
          <w:p w14:paraId="3CE86F0D"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3BF92136"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Necesarul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utilităţi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rezultate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inclusiv</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estimări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depăşirea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consumurilor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iniţiale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utilităţi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modul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asigurare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consumurilor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suplimentare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5F7BE62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2F38BE8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EF23DE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1E3C856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AC3F752" w14:textId="77777777" w:rsidTr="0094609D">
        <w:trPr>
          <w:gridAfter w:val="1"/>
          <w:trHeight w:val="206"/>
        </w:trPr>
        <w:tc>
          <w:tcPr>
            <w:tcW w:w="710" w:type="dxa"/>
            <w:gridSpan w:val="2"/>
            <w:vMerge/>
            <w:shd w:val="clear" w:color="auto" w:fill="auto"/>
          </w:tcPr>
          <w:p w14:paraId="2A64A0B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1761086"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Durata</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realizare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etapele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principale</w:t>
            </w:r>
            <w:proofErr w:type="spellEnd"/>
            <w:r w:rsidRPr="00A83D28">
              <w:rPr>
                <w:rFonts w:ascii="Trebuchet MS" w:eastAsia="Calibri" w:hAnsi="Trebuchet MS" w:cs="Times New Roman"/>
                <w:sz w:val="20"/>
                <w:szCs w:val="20"/>
              </w:rPr>
              <w:t xml:space="preserve"> corelate cu </w:t>
            </w:r>
            <w:proofErr w:type="spellStart"/>
            <w:r w:rsidRPr="00A83D28">
              <w:rPr>
                <w:rFonts w:ascii="Trebuchet MS" w:eastAsia="Calibri" w:hAnsi="Trebuchet MS" w:cs="Times New Roman"/>
                <w:sz w:val="20"/>
                <w:szCs w:val="20"/>
              </w:rPr>
              <w:t>datele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prevăzute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graficul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orientativ</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realizare</w:t>
            </w:r>
            <w:proofErr w:type="spellEnd"/>
            <w:r w:rsidRPr="00A83D28">
              <w:rPr>
                <w:rFonts w:ascii="Trebuchet MS" w:eastAsia="Calibri" w:hAnsi="Trebuchet MS" w:cs="Times New Roman"/>
                <w:sz w:val="20"/>
                <w:szCs w:val="20"/>
              </w:rPr>
              <w:t xml:space="preserve"> </w:t>
            </w:r>
            <w:proofErr w:type="gramStart"/>
            <w:r w:rsidRPr="00A83D28">
              <w:rPr>
                <w:rFonts w:ascii="Trebuchet MS" w:eastAsia="Calibri" w:hAnsi="Trebuchet MS" w:cs="Times New Roman"/>
                <w:sz w:val="20"/>
                <w:szCs w:val="20"/>
              </w:rPr>
              <w:t>a</w:t>
            </w:r>
            <w:proofErr w:type="gram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detaliat</w:t>
            </w:r>
            <w:proofErr w:type="spellEnd"/>
            <w:r w:rsidRPr="00A83D28">
              <w:rPr>
                <w:rFonts w:ascii="Trebuchet MS" w:eastAsia="Calibri" w:hAnsi="Trebuchet MS" w:cs="Times New Roman"/>
                <w:sz w:val="20"/>
                <w:szCs w:val="20"/>
              </w:rPr>
              <w:t xml:space="preserve"> pe </w:t>
            </w:r>
            <w:proofErr w:type="spellStart"/>
            <w:r w:rsidRPr="00A83D28">
              <w:rPr>
                <w:rFonts w:ascii="Trebuchet MS" w:eastAsia="Calibri" w:hAnsi="Trebuchet MS" w:cs="Times New Roman"/>
                <w:sz w:val="20"/>
                <w:szCs w:val="20"/>
              </w:rPr>
              <w:t>etape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principale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5964DD8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D93D08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7AB372E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514BFA0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A411A6D" w14:textId="77777777" w:rsidTr="0094609D">
        <w:trPr>
          <w:gridAfter w:val="1"/>
          <w:trHeight w:val="206"/>
        </w:trPr>
        <w:tc>
          <w:tcPr>
            <w:tcW w:w="710" w:type="dxa"/>
            <w:gridSpan w:val="2"/>
            <w:vMerge/>
            <w:shd w:val="clear" w:color="auto" w:fill="auto"/>
          </w:tcPr>
          <w:p w14:paraId="7AF3ECA3"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ACA1FF9"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Costurile</w:t>
            </w:r>
            <w:proofErr w:type="spellEnd"/>
            <w:r w:rsidRPr="00A83D28">
              <w:rPr>
                <w:rFonts w:ascii="Trebuchet MS" w:eastAsia="Calibri" w:hAnsi="Trebuchet MS" w:cs="Times New Roman"/>
                <w:sz w:val="20"/>
                <w:szCs w:val="20"/>
              </w:rPr>
              <w:t xml:space="preserve"> estimative ale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7398FE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3652D29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26672E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4F52E5A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0436D20" w14:textId="77777777" w:rsidTr="0094609D">
        <w:trPr>
          <w:gridAfter w:val="1"/>
          <w:trHeight w:val="206"/>
        </w:trPr>
        <w:tc>
          <w:tcPr>
            <w:tcW w:w="710" w:type="dxa"/>
            <w:gridSpan w:val="2"/>
            <w:vMerge/>
            <w:shd w:val="clear" w:color="auto" w:fill="auto"/>
          </w:tcPr>
          <w:p w14:paraId="6E9F8A82"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9917EEE"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Sustenabilitatea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5DBF6B4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138304D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45C9C1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0FDD1A3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58E9415" w14:textId="77777777" w:rsidTr="0094609D">
        <w:trPr>
          <w:gridAfter w:val="1"/>
          <w:trHeight w:val="206"/>
        </w:trPr>
        <w:tc>
          <w:tcPr>
            <w:tcW w:w="710" w:type="dxa"/>
            <w:gridSpan w:val="2"/>
            <w:vMerge/>
            <w:shd w:val="clear" w:color="auto" w:fill="auto"/>
          </w:tcPr>
          <w:p w14:paraId="25BE207F"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9F160A3"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Analiza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financiară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economică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aferentă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realizării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lucrărilor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intervenţie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0C14FF0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1C891AD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52D6AB4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1074A29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38D8308" w14:textId="77777777" w:rsidTr="0094609D">
        <w:trPr>
          <w:gridAfter w:val="1"/>
          <w:trHeight w:val="89"/>
        </w:trPr>
        <w:tc>
          <w:tcPr>
            <w:tcW w:w="710" w:type="dxa"/>
            <w:gridSpan w:val="2"/>
            <w:vMerge w:val="restart"/>
            <w:shd w:val="clear" w:color="auto" w:fill="auto"/>
          </w:tcPr>
          <w:p w14:paraId="29D3D4EE"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3E9C6622" w14:textId="77777777"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Scenariul</w:t>
            </w:r>
            <w:proofErr w:type="spellEnd"/>
            <w:r w:rsidRPr="00A83D28">
              <w:rPr>
                <w:rFonts w:ascii="Trebuchet MS" w:eastAsia="Calibri" w:hAnsi="Trebuchet MS" w:cs="Times New Roman"/>
                <w:b/>
                <w:sz w:val="20"/>
                <w:szCs w:val="20"/>
              </w:rPr>
              <w:t>/</w:t>
            </w:r>
            <w:proofErr w:type="spellStart"/>
            <w:r w:rsidRPr="00A83D28">
              <w:rPr>
                <w:rFonts w:ascii="Trebuchet MS" w:eastAsia="Calibri" w:hAnsi="Trebuchet MS" w:cs="Times New Roman"/>
                <w:b/>
                <w:sz w:val="20"/>
                <w:szCs w:val="20"/>
              </w:rPr>
              <w:t>Opţiunea</w:t>
            </w:r>
            <w:proofErr w:type="spellEnd"/>
            <w:r w:rsidRPr="00A83D28">
              <w:rPr>
                <w:rFonts w:ascii="Trebuchet MS" w:eastAsia="Calibri" w:hAnsi="Trebuchet MS" w:cs="Times New Roman"/>
                <w:b/>
                <w:sz w:val="20"/>
                <w:szCs w:val="20"/>
              </w:rPr>
              <w:t xml:space="preserve"> tehnico-economic(ă) </w:t>
            </w:r>
            <w:proofErr w:type="spellStart"/>
            <w:r w:rsidRPr="00A83D28">
              <w:rPr>
                <w:rFonts w:ascii="Trebuchet MS" w:eastAsia="Calibri" w:hAnsi="Trebuchet MS" w:cs="Times New Roman"/>
                <w:b/>
                <w:sz w:val="20"/>
                <w:szCs w:val="20"/>
              </w:rPr>
              <w:t>optim</w:t>
            </w:r>
            <w:proofErr w:type="spellEnd"/>
            <w:r w:rsidRPr="00A83D28">
              <w:rPr>
                <w:rFonts w:ascii="Trebuchet MS" w:eastAsia="Calibri" w:hAnsi="Trebuchet MS" w:cs="Times New Roman"/>
                <w:b/>
                <w:sz w:val="20"/>
                <w:szCs w:val="20"/>
              </w:rPr>
              <w:t xml:space="preserve">(ă), </w:t>
            </w:r>
            <w:proofErr w:type="spellStart"/>
            <w:r w:rsidRPr="00A83D28">
              <w:rPr>
                <w:rFonts w:ascii="Trebuchet MS" w:eastAsia="Calibri" w:hAnsi="Trebuchet MS" w:cs="Times New Roman"/>
                <w:b/>
                <w:sz w:val="20"/>
                <w:szCs w:val="20"/>
              </w:rPr>
              <w:t>recomandat</w:t>
            </w:r>
            <w:proofErr w:type="spellEnd"/>
            <w:r w:rsidRPr="00A83D28">
              <w:rPr>
                <w:rFonts w:ascii="Trebuchet MS" w:eastAsia="Calibri" w:hAnsi="Trebuchet MS" w:cs="Times New Roman"/>
                <w:b/>
                <w:sz w:val="20"/>
                <w:szCs w:val="20"/>
              </w:rPr>
              <w:t xml:space="preserve">(ă), </w:t>
            </w:r>
            <w:r w:rsidRPr="00A83D28">
              <w:rPr>
                <w:rFonts w:ascii="Trebuchet MS" w:eastAsia="Calibri" w:hAnsi="Trebuchet MS" w:cs="Arial"/>
                <w:sz w:val="20"/>
                <w:szCs w:val="20"/>
                <w:lang w:val="ro-RO"/>
              </w:rPr>
              <w:t xml:space="preserve">conform </w:t>
            </w:r>
            <w:proofErr w:type="spellStart"/>
            <w:r w:rsidRPr="00A83D28">
              <w:rPr>
                <w:rFonts w:ascii="Trebuchet MS" w:eastAsia="Calibri" w:hAnsi="Trebuchet MS" w:cs="Arial"/>
                <w:sz w:val="20"/>
                <w:szCs w:val="20"/>
                <w:lang w:val="ro-RO"/>
              </w:rPr>
              <w:t>precizarilor</w:t>
            </w:r>
            <w:proofErr w:type="spellEnd"/>
            <w:r w:rsidRPr="00A83D28">
              <w:rPr>
                <w:rFonts w:ascii="Trebuchet MS" w:eastAsia="Calibri" w:hAnsi="Trebuchet MS" w:cs="Arial"/>
                <w:sz w:val="20"/>
                <w:szCs w:val="20"/>
                <w:lang w:val="ro-RO"/>
              </w:rPr>
              <w:t xml:space="preserve"> din capitolul 6,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1106FE9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5462CC3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6D4030A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5296F04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EABACE8" w14:textId="77777777" w:rsidTr="0094609D">
        <w:trPr>
          <w:gridAfter w:val="1"/>
          <w:trHeight w:val="89"/>
        </w:trPr>
        <w:tc>
          <w:tcPr>
            <w:tcW w:w="710" w:type="dxa"/>
            <w:gridSpan w:val="2"/>
            <w:vMerge/>
            <w:shd w:val="clear" w:color="auto" w:fill="auto"/>
          </w:tcPr>
          <w:p w14:paraId="66E88134"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gridSpan w:val="2"/>
            <w:shd w:val="clear" w:color="auto" w:fill="auto"/>
            <w:vAlign w:val="center"/>
          </w:tcPr>
          <w:p w14:paraId="00B183AF"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Comparaţia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scenariilor</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opţiunilor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propus</w:t>
            </w:r>
            <w:proofErr w:type="spellEnd"/>
            <w:r w:rsidRPr="00A83D28">
              <w:rPr>
                <w:rFonts w:ascii="Trebuchet MS" w:eastAsia="Calibri" w:hAnsi="Trebuchet MS" w:cs="Times New Roman"/>
                <w:sz w:val="20"/>
                <w:szCs w:val="20"/>
              </w:rPr>
              <w:t xml:space="preserve">(e), din </w:t>
            </w:r>
            <w:proofErr w:type="spellStart"/>
            <w:r w:rsidRPr="00A83D28">
              <w:rPr>
                <w:rFonts w:ascii="Trebuchet MS" w:eastAsia="Calibri" w:hAnsi="Trebuchet MS" w:cs="Times New Roman"/>
                <w:sz w:val="20"/>
                <w:szCs w:val="20"/>
              </w:rPr>
              <w:t>punct</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vedere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w:t>
            </w:r>
            <w:proofErr w:type="spellEnd"/>
            <w:r w:rsidRPr="00A83D28">
              <w:rPr>
                <w:rFonts w:ascii="Trebuchet MS" w:eastAsia="Calibri" w:hAnsi="Trebuchet MS" w:cs="Times New Roman"/>
                <w:sz w:val="20"/>
                <w:szCs w:val="20"/>
              </w:rPr>
              <w:t xml:space="preserve">, economic, </w:t>
            </w:r>
            <w:proofErr w:type="spellStart"/>
            <w:r w:rsidRPr="00A83D28">
              <w:rPr>
                <w:rFonts w:ascii="Trebuchet MS" w:eastAsia="Calibri" w:hAnsi="Trebuchet MS" w:cs="Times New Roman"/>
                <w:sz w:val="20"/>
                <w:szCs w:val="20"/>
              </w:rPr>
              <w:t>financiar</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sustenabilităţii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riscurilor</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3515713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12A638D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0DE00D0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6760911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17CD64E" w14:textId="77777777" w:rsidTr="0094609D">
        <w:trPr>
          <w:gridAfter w:val="1"/>
          <w:trHeight w:val="89"/>
        </w:trPr>
        <w:tc>
          <w:tcPr>
            <w:tcW w:w="710" w:type="dxa"/>
            <w:gridSpan w:val="2"/>
            <w:vMerge/>
            <w:shd w:val="clear" w:color="auto" w:fill="auto"/>
          </w:tcPr>
          <w:p w14:paraId="1B153E9D"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gridSpan w:val="2"/>
            <w:shd w:val="clear" w:color="auto" w:fill="auto"/>
            <w:vAlign w:val="center"/>
          </w:tcPr>
          <w:p w14:paraId="190FCA1B"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Selectarea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justificarea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scenariului</w:t>
            </w:r>
            <w:proofErr w:type="spellEnd"/>
            <w:r w:rsidRPr="00A83D28">
              <w:rPr>
                <w:rFonts w:ascii="Trebuchet MS" w:eastAsia="Calibri" w:hAnsi="Trebuchet MS" w:cs="Times New Roman"/>
                <w:sz w:val="20"/>
                <w:szCs w:val="20"/>
              </w:rPr>
              <w:t>/</w:t>
            </w:r>
            <w:proofErr w:type="spellStart"/>
            <w:r w:rsidRPr="00A83D28">
              <w:rPr>
                <w:rFonts w:ascii="Trebuchet MS" w:eastAsia="Calibri" w:hAnsi="Trebuchet MS" w:cs="Times New Roman"/>
                <w:sz w:val="20"/>
                <w:szCs w:val="20"/>
              </w:rPr>
              <w:t>opţiunii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optim</w:t>
            </w:r>
            <w:proofErr w:type="spellEnd"/>
            <w:r w:rsidRPr="00A83D28">
              <w:rPr>
                <w:rFonts w:ascii="Trebuchet MS" w:eastAsia="Calibri" w:hAnsi="Trebuchet MS" w:cs="Times New Roman"/>
                <w:sz w:val="20"/>
                <w:szCs w:val="20"/>
              </w:rPr>
              <w:t xml:space="preserve">(e), </w:t>
            </w:r>
            <w:proofErr w:type="spellStart"/>
            <w:r w:rsidRPr="00A83D28">
              <w:rPr>
                <w:rFonts w:ascii="Trebuchet MS" w:eastAsia="Calibri" w:hAnsi="Trebuchet MS" w:cs="Times New Roman"/>
                <w:sz w:val="20"/>
                <w:szCs w:val="20"/>
              </w:rPr>
              <w:t>recomandat</w:t>
            </w:r>
            <w:proofErr w:type="spellEnd"/>
            <w:r w:rsidRPr="00A83D28">
              <w:rPr>
                <w:rFonts w:ascii="Trebuchet MS" w:eastAsia="Calibri" w:hAnsi="Trebuchet MS" w:cs="Times New Roman"/>
                <w:sz w:val="20"/>
                <w:szCs w:val="20"/>
              </w:rPr>
              <w:t>(e)?</w:t>
            </w:r>
          </w:p>
        </w:tc>
        <w:tc>
          <w:tcPr>
            <w:tcW w:w="427" w:type="dxa"/>
            <w:shd w:val="clear" w:color="auto" w:fill="auto"/>
            <w:vAlign w:val="center"/>
          </w:tcPr>
          <w:p w14:paraId="0DC922B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78455CB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1803701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56F0DDE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2ED3D399" w14:textId="77777777" w:rsidTr="0094609D">
        <w:trPr>
          <w:gridAfter w:val="1"/>
          <w:trHeight w:val="89"/>
        </w:trPr>
        <w:tc>
          <w:tcPr>
            <w:tcW w:w="710" w:type="dxa"/>
            <w:gridSpan w:val="2"/>
            <w:vMerge/>
            <w:shd w:val="clear" w:color="auto" w:fill="auto"/>
          </w:tcPr>
          <w:p w14:paraId="5D3658CF"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gridSpan w:val="2"/>
            <w:shd w:val="clear" w:color="auto" w:fill="auto"/>
            <w:vAlign w:val="center"/>
          </w:tcPr>
          <w:p w14:paraId="08F9DB63"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Principalii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indicatori</w:t>
            </w:r>
            <w:proofErr w:type="spellEnd"/>
            <w:r w:rsidRPr="00A83D28">
              <w:rPr>
                <w:rFonts w:ascii="Trebuchet MS" w:eastAsia="Calibri" w:hAnsi="Trebuchet MS" w:cs="Times New Roman"/>
                <w:sz w:val="20"/>
                <w:szCs w:val="20"/>
              </w:rPr>
              <w:t xml:space="preserve"> tehnico-economici </w:t>
            </w:r>
            <w:proofErr w:type="spellStart"/>
            <w:r w:rsidRPr="00A83D28">
              <w:rPr>
                <w:rFonts w:ascii="Trebuchet MS" w:eastAsia="Calibri" w:hAnsi="Trebuchet MS" w:cs="Times New Roman"/>
                <w:sz w:val="20"/>
                <w:szCs w:val="20"/>
              </w:rPr>
              <w:t>aferenţi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746224C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742AC36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7966AA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50858F3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78264C" w14:paraId="138B0A4F" w14:textId="77777777" w:rsidTr="0094609D">
        <w:trPr>
          <w:gridAfter w:val="1"/>
          <w:trHeight w:val="89"/>
        </w:trPr>
        <w:tc>
          <w:tcPr>
            <w:tcW w:w="710" w:type="dxa"/>
            <w:gridSpan w:val="2"/>
            <w:vMerge/>
            <w:shd w:val="clear" w:color="auto" w:fill="auto"/>
          </w:tcPr>
          <w:p w14:paraId="0F696B47"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gridSpan w:val="2"/>
            <w:shd w:val="clear" w:color="auto" w:fill="auto"/>
            <w:vAlign w:val="center"/>
          </w:tcPr>
          <w:p w14:paraId="16505CE6" w14:textId="565B5E49" w:rsidR="00E05533" w:rsidRPr="00816291" w:rsidDel="00AF1D75" w:rsidRDefault="00E05533">
            <w:pPr>
              <w:numPr>
                <w:ilvl w:val="0"/>
                <w:numId w:val="14"/>
              </w:numPr>
              <w:spacing w:before="60" w:after="60" w:line="240" w:lineRule="auto"/>
              <w:ind w:left="1138"/>
              <w:jc w:val="both"/>
              <w:rPr>
                <w:del w:id="94" w:author="Mirela Biris" w:date="2023-05-29T08:39:00Z"/>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Prezentarea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modului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care se </w:t>
            </w:r>
            <w:proofErr w:type="spellStart"/>
            <w:r w:rsidRPr="00A83D28">
              <w:rPr>
                <w:rFonts w:ascii="Trebuchet MS" w:eastAsia="Calibri" w:hAnsi="Trebuchet MS" w:cs="Times New Roman"/>
                <w:sz w:val="20"/>
                <w:szCs w:val="20"/>
              </w:rPr>
              <w:t>asigură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conformarea</w:t>
            </w:r>
            <w:proofErr w:type="spellEnd"/>
            <w:r w:rsidRPr="00A83D28">
              <w:rPr>
                <w:rFonts w:ascii="Trebuchet MS" w:eastAsia="Calibri" w:hAnsi="Trebuchet MS" w:cs="Times New Roman"/>
                <w:sz w:val="20"/>
                <w:szCs w:val="20"/>
              </w:rPr>
              <w:t xml:space="preserve"> cu </w:t>
            </w:r>
            <w:proofErr w:type="spellStart"/>
            <w:r w:rsidRPr="00A83D28">
              <w:rPr>
                <w:rFonts w:ascii="Trebuchet MS" w:eastAsia="Calibri" w:hAnsi="Trebuchet MS" w:cs="Times New Roman"/>
                <w:sz w:val="20"/>
                <w:szCs w:val="20"/>
              </w:rPr>
              <w:t>reglementările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funcţiunii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preconizate</w:t>
            </w:r>
            <w:proofErr w:type="spellEnd"/>
            <w:r w:rsidRPr="00A83D28">
              <w:rPr>
                <w:rFonts w:ascii="Trebuchet MS" w:eastAsia="Calibri" w:hAnsi="Trebuchet MS" w:cs="Times New Roman"/>
                <w:sz w:val="20"/>
                <w:szCs w:val="20"/>
              </w:rPr>
              <w:t xml:space="preserve"> din </w:t>
            </w:r>
            <w:proofErr w:type="spellStart"/>
            <w:r w:rsidRPr="00A83D28">
              <w:rPr>
                <w:rFonts w:ascii="Trebuchet MS" w:eastAsia="Calibri" w:hAnsi="Trebuchet MS" w:cs="Times New Roman"/>
                <w:sz w:val="20"/>
                <w:szCs w:val="20"/>
              </w:rPr>
              <w:t>punctul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vedere</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asigurării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tuturor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cerinţelor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fundamentale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aplicabile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construcţiei</w:t>
            </w:r>
            <w:proofErr w:type="spellEnd"/>
            <w:r w:rsidRPr="00A83D28">
              <w:rPr>
                <w:rFonts w:ascii="Trebuchet MS" w:eastAsia="Calibri" w:hAnsi="Trebuchet MS" w:cs="Times New Roman"/>
                <w:sz w:val="20"/>
                <w:szCs w:val="20"/>
              </w:rPr>
              <w:t xml:space="preserve">, conform </w:t>
            </w:r>
            <w:proofErr w:type="spellStart"/>
            <w:r w:rsidRPr="00A83D28">
              <w:rPr>
                <w:rFonts w:ascii="Trebuchet MS" w:eastAsia="Calibri" w:hAnsi="Trebuchet MS" w:cs="Times New Roman"/>
                <w:sz w:val="20"/>
                <w:szCs w:val="20"/>
              </w:rPr>
              <w:t>gradului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detaliere</w:t>
            </w:r>
            <w:proofErr w:type="spellEnd"/>
            <w:r w:rsidRPr="00A83D28">
              <w:rPr>
                <w:rFonts w:ascii="Trebuchet MS" w:eastAsia="Calibri" w:hAnsi="Trebuchet MS" w:cs="Times New Roman"/>
                <w:sz w:val="20"/>
                <w:szCs w:val="20"/>
              </w:rPr>
              <w:t xml:space="preserve"> al </w:t>
            </w:r>
            <w:proofErr w:type="spellStart"/>
            <w:r w:rsidRPr="00A83D28">
              <w:rPr>
                <w:rFonts w:ascii="Trebuchet MS" w:eastAsia="Calibri" w:hAnsi="Trebuchet MS" w:cs="Times New Roman"/>
                <w:sz w:val="20"/>
                <w:szCs w:val="20"/>
              </w:rPr>
              <w:t>propunerilor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FE6694">
              <w:rPr>
                <w:rFonts w:ascii="Trebuchet MS" w:eastAsia="Calibri" w:hAnsi="Trebuchet MS" w:cs="Times New Roman"/>
                <w:sz w:val="20"/>
                <w:szCs w:val="20"/>
              </w:rPr>
              <w:t>?</w:t>
            </w:r>
            <w:del w:id="95" w:author="Mirela Biris" w:date="2023-05-29T08:39:00Z">
              <w:r w:rsidR="00816291" w:rsidRPr="00FE6694" w:rsidDel="00AF1D75">
                <w:rPr>
                  <w:rFonts w:ascii="Trebuchet MS" w:eastAsia="Calibri" w:hAnsi="Trebuchet MS" w:cs="Times New Roman"/>
                  <w:sz w:val="20"/>
                  <w:szCs w:val="20"/>
                </w:rPr>
                <w:delText>*</w:delText>
              </w:r>
              <w:r w:rsidR="00816291" w:rsidRPr="00FE6694" w:rsidDel="00AF1D75">
                <w:rPr>
                  <w:rFonts w:ascii="Trebuchet MS" w:eastAsia="Calibri" w:hAnsi="Trebuchet MS" w:cs="Times New Roman"/>
                  <w:sz w:val="20"/>
                  <w:szCs w:val="20"/>
                  <w:vertAlign w:val="superscript"/>
                </w:rPr>
                <w:delText>1)</w:delText>
              </w:r>
            </w:del>
          </w:p>
          <w:p w14:paraId="5A453C56" w14:textId="7D2B1CAD" w:rsidR="00816291" w:rsidRPr="00816291" w:rsidRDefault="00816291">
            <w:pPr>
              <w:numPr>
                <w:ilvl w:val="0"/>
                <w:numId w:val="14"/>
              </w:numPr>
              <w:spacing w:before="60" w:after="60" w:line="240" w:lineRule="auto"/>
              <w:ind w:left="1138"/>
              <w:jc w:val="both"/>
              <w:rPr>
                <w:rFonts w:ascii="Cambria" w:eastAsia="Cambria" w:hAnsi="Cambria"/>
                <w:sz w:val="18"/>
                <w:szCs w:val="18"/>
                <w:lang w:val="ro-RO"/>
              </w:rPr>
              <w:pPrChange w:id="96" w:author="Mirela Biris" w:date="2023-05-29T08:39:00Z">
                <w:pPr>
                  <w:snapToGrid w:val="0"/>
                  <w:spacing w:before="60" w:afterLines="60" w:after="144"/>
                  <w:jc w:val="both"/>
                </w:pPr>
              </w:pPrChange>
            </w:pPr>
          </w:p>
        </w:tc>
        <w:tc>
          <w:tcPr>
            <w:tcW w:w="427" w:type="dxa"/>
            <w:shd w:val="clear" w:color="auto" w:fill="auto"/>
            <w:vAlign w:val="center"/>
          </w:tcPr>
          <w:p w14:paraId="2D289C4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9FF9B3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DF1936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27AF84E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C1D339C" w14:textId="77777777" w:rsidTr="0094609D">
        <w:trPr>
          <w:gridAfter w:val="1"/>
          <w:trHeight w:val="89"/>
        </w:trPr>
        <w:tc>
          <w:tcPr>
            <w:tcW w:w="710" w:type="dxa"/>
            <w:gridSpan w:val="2"/>
            <w:vMerge/>
            <w:shd w:val="clear" w:color="auto" w:fill="auto"/>
          </w:tcPr>
          <w:p w14:paraId="5817317E" w14:textId="77777777"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gridSpan w:val="2"/>
            <w:shd w:val="clear" w:color="auto" w:fill="auto"/>
            <w:vAlign w:val="center"/>
          </w:tcPr>
          <w:p w14:paraId="0CD2A2D7" w14:textId="77777777"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A83D28">
              <w:rPr>
                <w:rFonts w:ascii="Trebuchet MS" w:eastAsia="Calibri" w:hAnsi="Trebuchet MS" w:cs="Times New Roman"/>
                <w:sz w:val="20"/>
                <w:szCs w:val="20"/>
              </w:rPr>
              <w:t>Nominalizarea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surselor</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finanţare</w:t>
            </w:r>
            <w:proofErr w:type="spellEnd"/>
            <w:r w:rsidRPr="00A83D28">
              <w:rPr>
                <w:rFonts w:ascii="Trebuchet MS" w:eastAsia="Calibri" w:hAnsi="Trebuchet MS" w:cs="Times New Roman"/>
                <w:sz w:val="20"/>
                <w:szCs w:val="20"/>
              </w:rPr>
              <w:t xml:space="preserve"> </w:t>
            </w:r>
            <w:proofErr w:type="gramStart"/>
            <w:r w:rsidRPr="00A83D28">
              <w:rPr>
                <w:rFonts w:ascii="Trebuchet MS" w:eastAsia="Calibri" w:hAnsi="Trebuchet MS" w:cs="Times New Roman"/>
                <w:sz w:val="20"/>
                <w:szCs w:val="20"/>
              </w:rPr>
              <w:t>a</w:t>
            </w:r>
            <w:proofErr w:type="gram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publice</w:t>
            </w:r>
            <w:proofErr w:type="spellEnd"/>
            <w:r w:rsidRPr="00A83D28">
              <w:rPr>
                <w:rFonts w:ascii="Trebuchet MS" w:eastAsia="Calibri" w:hAnsi="Trebuchet MS" w:cs="Times New Roman"/>
                <w:sz w:val="20"/>
                <w:szCs w:val="20"/>
              </w:rPr>
              <w:t xml:space="preserve">, ca </w:t>
            </w:r>
            <w:proofErr w:type="spellStart"/>
            <w:r w:rsidRPr="00A83D28">
              <w:rPr>
                <w:rFonts w:ascii="Trebuchet MS" w:eastAsia="Calibri" w:hAnsi="Trebuchet MS" w:cs="Times New Roman"/>
                <w:sz w:val="20"/>
                <w:szCs w:val="20"/>
              </w:rPr>
              <w:t>urmare</w:t>
            </w:r>
            <w:proofErr w:type="spellEnd"/>
            <w:r w:rsidRPr="00A83D28">
              <w:rPr>
                <w:rFonts w:ascii="Trebuchet MS" w:eastAsia="Calibri" w:hAnsi="Trebuchet MS" w:cs="Times New Roman"/>
                <w:sz w:val="20"/>
                <w:szCs w:val="20"/>
              </w:rPr>
              <w:t xml:space="preserve"> a </w:t>
            </w:r>
            <w:proofErr w:type="spellStart"/>
            <w:r w:rsidRPr="00A83D28">
              <w:rPr>
                <w:rFonts w:ascii="Trebuchet MS" w:eastAsia="Calibri" w:hAnsi="Trebuchet MS" w:cs="Times New Roman"/>
                <w:sz w:val="20"/>
                <w:szCs w:val="20"/>
              </w:rPr>
              <w:t>analizei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financiare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economice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fonduri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proprii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credite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bancare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alocaţii</w:t>
            </w:r>
            <w:proofErr w:type="spellEnd"/>
            <w:r w:rsidRPr="00A83D28">
              <w:rPr>
                <w:rFonts w:ascii="Trebuchet MS" w:eastAsia="Calibri" w:hAnsi="Trebuchet MS" w:cs="Times New Roman"/>
                <w:sz w:val="20"/>
                <w:szCs w:val="20"/>
              </w:rPr>
              <w:t xml:space="preserve"> de la </w:t>
            </w:r>
            <w:proofErr w:type="spellStart"/>
            <w:r w:rsidRPr="00A83D28">
              <w:rPr>
                <w:rFonts w:ascii="Trebuchet MS" w:eastAsia="Calibri" w:hAnsi="Trebuchet MS" w:cs="Times New Roman"/>
                <w:sz w:val="20"/>
                <w:szCs w:val="20"/>
              </w:rPr>
              <w:t>bugetul</w:t>
            </w:r>
            <w:proofErr w:type="spellEnd"/>
            <w:r w:rsidRPr="00A83D28">
              <w:rPr>
                <w:rFonts w:ascii="Trebuchet MS" w:eastAsia="Calibri" w:hAnsi="Trebuchet MS" w:cs="Times New Roman"/>
                <w:sz w:val="20"/>
                <w:szCs w:val="20"/>
              </w:rPr>
              <w:t xml:space="preserve"> de stat/</w:t>
            </w:r>
            <w:proofErr w:type="spellStart"/>
            <w:r w:rsidRPr="00A83D28">
              <w:rPr>
                <w:rFonts w:ascii="Trebuchet MS" w:eastAsia="Calibri" w:hAnsi="Trebuchet MS" w:cs="Times New Roman"/>
                <w:sz w:val="20"/>
                <w:szCs w:val="20"/>
              </w:rPr>
              <w:t>bugetul</w:t>
            </w:r>
            <w:proofErr w:type="spellEnd"/>
            <w:r w:rsidRPr="00A83D28">
              <w:rPr>
                <w:rFonts w:ascii="Trebuchet MS" w:eastAsia="Calibri" w:hAnsi="Trebuchet MS" w:cs="Times New Roman"/>
                <w:sz w:val="20"/>
                <w:szCs w:val="20"/>
              </w:rPr>
              <w:t xml:space="preserve"> local, </w:t>
            </w:r>
            <w:proofErr w:type="spellStart"/>
            <w:r w:rsidRPr="00A83D28">
              <w:rPr>
                <w:rFonts w:ascii="Trebuchet MS" w:eastAsia="Calibri" w:hAnsi="Trebuchet MS" w:cs="Times New Roman"/>
                <w:sz w:val="20"/>
                <w:szCs w:val="20"/>
              </w:rPr>
              <w:t>credite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externe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garantate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sau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contractate</w:t>
            </w:r>
            <w:proofErr w:type="spellEnd"/>
            <w:r w:rsidRPr="00A83D28">
              <w:rPr>
                <w:rFonts w:ascii="Trebuchet MS" w:eastAsia="Calibri" w:hAnsi="Trebuchet MS" w:cs="Times New Roman"/>
                <w:sz w:val="20"/>
                <w:szCs w:val="20"/>
              </w:rPr>
              <w:t xml:space="preserve"> de stat, </w:t>
            </w:r>
            <w:proofErr w:type="spellStart"/>
            <w:r w:rsidRPr="00A83D28">
              <w:rPr>
                <w:rFonts w:ascii="Trebuchet MS" w:eastAsia="Calibri" w:hAnsi="Trebuchet MS" w:cs="Times New Roman"/>
                <w:sz w:val="20"/>
                <w:szCs w:val="20"/>
              </w:rPr>
              <w:t>fonduri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externe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nerambursabile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alte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surse</w:t>
            </w:r>
            <w:proofErr w:type="spellEnd"/>
            <w:r w:rsidRPr="00A83D28">
              <w:rPr>
                <w:rFonts w:ascii="Trebuchet MS" w:eastAsia="Calibri" w:hAnsi="Trebuchet MS" w:cs="Times New Roman"/>
                <w:sz w:val="20"/>
                <w:szCs w:val="20"/>
              </w:rPr>
              <w:t xml:space="preserve"> legal </w:t>
            </w:r>
            <w:proofErr w:type="spellStart"/>
            <w:r w:rsidRPr="00A83D28">
              <w:rPr>
                <w:rFonts w:ascii="Trebuchet MS" w:eastAsia="Calibri" w:hAnsi="Trebuchet MS" w:cs="Times New Roman"/>
                <w:sz w:val="20"/>
                <w:szCs w:val="20"/>
              </w:rPr>
              <w:t>constituite</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07BDD37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18657EE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08C135A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7733750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DEE09C5" w14:textId="77777777" w:rsidTr="0094609D">
        <w:trPr>
          <w:gridAfter w:val="1"/>
          <w:trHeight w:val="593"/>
        </w:trPr>
        <w:tc>
          <w:tcPr>
            <w:tcW w:w="710" w:type="dxa"/>
            <w:gridSpan w:val="2"/>
            <w:shd w:val="clear" w:color="auto" w:fill="auto"/>
          </w:tcPr>
          <w:p w14:paraId="5751A5A3"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24C405E" w14:textId="77777777"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Urbanismul</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acordurile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şi</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avizele</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conforme</w:t>
            </w:r>
            <w:proofErr w:type="spellEnd"/>
            <w:r w:rsidRPr="00A83D28">
              <w:rPr>
                <w:rFonts w:ascii="Trebuchet MS" w:eastAsia="Calibri" w:hAnsi="Trebuchet MS" w:cs="Times New Roman"/>
                <w:b/>
                <w:sz w:val="20"/>
                <w:szCs w:val="20"/>
              </w:rPr>
              <w:t xml:space="preserve">, </w:t>
            </w:r>
            <w:r w:rsidRPr="00A83D28">
              <w:rPr>
                <w:rFonts w:ascii="Trebuchet MS" w:eastAsia="Calibri" w:hAnsi="Trebuchet MS" w:cs="Arial"/>
                <w:sz w:val="20"/>
                <w:szCs w:val="20"/>
                <w:lang w:val="ro-RO"/>
              </w:rPr>
              <w:t xml:space="preserve">conform </w:t>
            </w:r>
            <w:proofErr w:type="spellStart"/>
            <w:r w:rsidRPr="00A83D28">
              <w:rPr>
                <w:rFonts w:ascii="Trebuchet MS" w:eastAsia="Calibri" w:hAnsi="Trebuchet MS" w:cs="Arial"/>
                <w:sz w:val="20"/>
                <w:szCs w:val="20"/>
                <w:lang w:val="ro-RO"/>
              </w:rPr>
              <w:t>precizarilor</w:t>
            </w:r>
            <w:proofErr w:type="spellEnd"/>
            <w:r w:rsidRPr="00A83D28">
              <w:rPr>
                <w:rFonts w:ascii="Trebuchet MS" w:eastAsia="Calibri" w:hAnsi="Trebuchet MS" w:cs="Arial"/>
                <w:sz w:val="20"/>
                <w:szCs w:val="20"/>
                <w:lang w:val="ro-RO"/>
              </w:rPr>
              <w:t xml:space="preserve"> din capitolul 7,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14:paraId="724E5466"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Certificatul</w:t>
            </w:r>
            <w:proofErr w:type="spellEnd"/>
            <w:r w:rsidRPr="00A83D28">
              <w:rPr>
                <w:rFonts w:ascii="Trebuchet MS" w:eastAsia="Calibri" w:hAnsi="Trebuchet MS" w:cs="Times New Roman"/>
                <w:sz w:val="20"/>
                <w:szCs w:val="20"/>
              </w:rPr>
              <w:t xml:space="preserve"> de urbanism </w:t>
            </w:r>
            <w:proofErr w:type="spellStart"/>
            <w:r w:rsidRPr="00A83D28">
              <w:rPr>
                <w:rFonts w:ascii="Trebuchet MS" w:eastAsia="Calibri" w:hAnsi="Trebuchet MS" w:cs="Times New Roman"/>
                <w:sz w:val="20"/>
                <w:szCs w:val="20"/>
              </w:rPr>
              <w:t>emis</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vederea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obţinerii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autorizaţiei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construire</w:t>
            </w:r>
            <w:proofErr w:type="spellEnd"/>
            <w:r w:rsidRPr="00A83D28">
              <w:rPr>
                <w:rFonts w:ascii="Trebuchet MS" w:eastAsia="Calibri" w:hAnsi="Trebuchet MS" w:cs="Times New Roman"/>
                <w:sz w:val="20"/>
                <w:szCs w:val="20"/>
              </w:rPr>
              <w:t>?</w:t>
            </w:r>
          </w:p>
          <w:p w14:paraId="4208CFCE"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topografic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vizat</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către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Oficiul</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Cadastru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Publicitate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Imobiliară</w:t>
            </w:r>
            <w:proofErr w:type="spellEnd"/>
            <w:r w:rsidRPr="00A83D28">
              <w:rPr>
                <w:rFonts w:ascii="Trebuchet MS" w:eastAsia="Calibri" w:hAnsi="Trebuchet MS" w:cs="Times New Roman"/>
                <w:sz w:val="20"/>
                <w:szCs w:val="20"/>
              </w:rPr>
              <w:t>?</w:t>
            </w:r>
          </w:p>
          <w:p w14:paraId="6718EA53"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 xml:space="preserve">Extras de carte </w:t>
            </w:r>
            <w:proofErr w:type="spellStart"/>
            <w:r w:rsidRPr="00A83D28">
              <w:rPr>
                <w:rFonts w:ascii="Trebuchet MS" w:eastAsia="Calibri" w:hAnsi="Trebuchet MS" w:cs="Times New Roman"/>
                <w:sz w:val="20"/>
                <w:szCs w:val="20"/>
              </w:rPr>
              <w:t>funciară</w:t>
            </w:r>
            <w:proofErr w:type="spellEnd"/>
            <w:r w:rsidRPr="00A83D28">
              <w:rPr>
                <w:rFonts w:ascii="Trebuchet MS" w:eastAsia="Calibri" w:hAnsi="Trebuchet MS" w:cs="Times New Roman"/>
                <w:sz w:val="20"/>
                <w:szCs w:val="20"/>
              </w:rPr>
              <w:t xml:space="preserve">, cu </w:t>
            </w:r>
            <w:proofErr w:type="spellStart"/>
            <w:r w:rsidRPr="00A83D28">
              <w:rPr>
                <w:rFonts w:ascii="Trebuchet MS" w:eastAsia="Calibri" w:hAnsi="Trebuchet MS" w:cs="Times New Roman"/>
                <w:sz w:val="20"/>
                <w:szCs w:val="20"/>
              </w:rPr>
              <w:t>excepţia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cazurilor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speciale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expres</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prevăzute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lege</w:t>
            </w:r>
            <w:proofErr w:type="spellEnd"/>
            <w:r w:rsidRPr="00A83D28">
              <w:rPr>
                <w:rFonts w:ascii="Trebuchet MS" w:eastAsia="Calibri" w:hAnsi="Trebuchet MS" w:cs="Times New Roman"/>
                <w:sz w:val="20"/>
                <w:szCs w:val="20"/>
              </w:rPr>
              <w:t>?</w:t>
            </w:r>
          </w:p>
          <w:p w14:paraId="41E25FD9"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Avize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u w:val="single"/>
              </w:rPr>
              <w:t>conforme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asigurarea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utilităţilor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suplimentării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capacităţii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existente</w:t>
            </w:r>
            <w:proofErr w:type="spellEnd"/>
            <w:r w:rsidRPr="00A83D28">
              <w:rPr>
                <w:rFonts w:ascii="Trebuchet MS" w:eastAsia="Calibri" w:hAnsi="Trebuchet MS" w:cs="Times New Roman"/>
                <w:sz w:val="20"/>
                <w:szCs w:val="20"/>
              </w:rPr>
              <w:t>?</w:t>
            </w:r>
          </w:p>
          <w:p w14:paraId="2483DEAD" w14:textId="77777777"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w:t>
            </w:r>
            <w:proofErr w:type="spellStart"/>
            <w:r w:rsidRPr="00A83D28">
              <w:rPr>
                <w:rFonts w:ascii="Trebuchet MS" w:eastAsia="Calibri" w:hAnsi="Trebuchet MS" w:cs="Arial"/>
                <w:i/>
                <w:sz w:val="20"/>
                <w:szCs w:val="20"/>
                <w:lang w:val="ro-RO"/>
              </w:rPr>
              <w:t>care</w:t>
            </w:r>
            <w:proofErr w:type="spellEnd"/>
            <w:r w:rsidRPr="00A83D28">
              <w:rPr>
                <w:rFonts w:ascii="Trebuchet MS" w:eastAsia="Calibri" w:hAnsi="Trebuchet MS" w:cs="Arial"/>
                <w:i/>
                <w:sz w:val="20"/>
                <w:szCs w:val="20"/>
                <w:lang w:val="ro-RO"/>
              </w:rPr>
              <w:t xml:space="preserve"> în conformitate cu etapa de evaluare </w:t>
            </w:r>
            <w:proofErr w:type="spellStart"/>
            <w:r w:rsidRPr="00A83D28">
              <w:rPr>
                <w:rFonts w:ascii="Trebuchet MS" w:eastAsia="Calibri" w:hAnsi="Trebuchet MS" w:cs="Arial"/>
                <w:i/>
                <w:sz w:val="20"/>
                <w:szCs w:val="20"/>
                <w:lang w:val="ro-RO"/>
              </w:rPr>
              <w:t>iniţială</w:t>
            </w:r>
            <w:proofErr w:type="spellEnd"/>
            <w:r w:rsidRPr="00A83D28">
              <w:rPr>
                <w:rFonts w:ascii="Trebuchet MS" w:eastAsia="Calibri" w:hAnsi="Trebuchet MS" w:cs="Arial"/>
                <w:i/>
                <w:sz w:val="20"/>
                <w:szCs w:val="20"/>
                <w:lang w:val="ro-RO"/>
              </w:rPr>
              <w:t xml:space="preserve"> efectuată de către autoritatea competentă pentru </w:t>
            </w:r>
            <w:proofErr w:type="spellStart"/>
            <w:r w:rsidRPr="00A83D28">
              <w:rPr>
                <w:rFonts w:ascii="Trebuchet MS" w:eastAsia="Calibri" w:hAnsi="Trebuchet MS" w:cs="Arial"/>
                <w:i/>
                <w:sz w:val="20"/>
                <w:szCs w:val="20"/>
                <w:lang w:val="ro-RO"/>
              </w:rPr>
              <w:t>protecţia</w:t>
            </w:r>
            <w:proofErr w:type="spellEnd"/>
            <w:r w:rsidRPr="00A83D28">
              <w:rPr>
                <w:rFonts w:ascii="Trebuchet MS" w:eastAsia="Calibri" w:hAnsi="Trebuchet MS" w:cs="Arial"/>
                <w:i/>
                <w:sz w:val="20"/>
                <w:szCs w:val="20"/>
                <w:lang w:val="ro-RO"/>
              </w:rPr>
              <w:t xml:space="preserve"> mediului vor face obiectul procedurii de evaluare a impactului asupra mediului</w:t>
            </w:r>
            <w:r w:rsidRPr="00A83D28">
              <w:rPr>
                <w:rFonts w:ascii="Trebuchet MS" w:eastAsia="Calibri" w:hAnsi="Trebuchet MS" w:cs="Arial"/>
                <w:sz w:val="20"/>
                <w:szCs w:val="20"/>
                <w:lang w:val="ro-RO"/>
              </w:rPr>
              <w:t xml:space="preserve">: Actul administrativ al </w:t>
            </w:r>
            <w:proofErr w:type="spellStart"/>
            <w:r w:rsidRPr="00A83D28">
              <w:rPr>
                <w:rFonts w:ascii="Trebuchet MS" w:eastAsia="Calibri" w:hAnsi="Trebuchet MS" w:cs="Arial"/>
                <w:sz w:val="20"/>
                <w:szCs w:val="20"/>
                <w:lang w:val="ro-RO"/>
              </w:rPr>
              <w:t>autorităţii</w:t>
            </w:r>
            <w:proofErr w:type="spellEnd"/>
            <w:r w:rsidRPr="00A83D28">
              <w:rPr>
                <w:rFonts w:ascii="Trebuchet MS" w:eastAsia="Calibri" w:hAnsi="Trebuchet MS" w:cs="Arial"/>
                <w:sz w:val="20"/>
                <w:szCs w:val="20"/>
                <w:lang w:val="ro-RO"/>
              </w:rPr>
              <w:t xml:space="preserve"> competente pentru </w:t>
            </w:r>
            <w:proofErr w:type="spellStart"/>
            <w:r w:rsidRPr="00A83D28">
              <w:rPr>
                <w:rFonts w:ascii="Trebuchet MS" w:eastAsia="Calibri" w:hAnsi="Trebuchet MS" w:cs="Arial"/>
                <w:sz w:val="20"/>
                <w:szCs w:val="20"/>
                <w:lang w:val="ro-RO"/>
              </w:rPr>
              <w:t>protecţia</w:t>
            </w:r>
            <w:proofErr w:type="spellEnd"/>
            <w:r w:rsidRPr="00A83D28">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A83D28">
              <w:rPr>
                <w:rFonts w:ascii="Trebuchet MS" w:eastAsia="Calibri" w:hAnsi="Trebuchet MS" w:cs="Arial"/>
                <w:sz w:val="20"/>
                <w:szCs w:val="20"/>
                <w:lang w:val="ro-RO"/>
              </w:rPr>
              <w:t>documentaţia</w:t>
            </w:r>
            <w:proofErr w:type="spellEnd"/>
            <w:r w:rsidRPr="00A83D28">
              <w:rPr>
                <w:rFonts w:ascii="Trebuchet MS" w:eastAsia="Calibri" w:hAnsi="Trebuchet MS" w:cs="Arial"/>
                <w:sz w:val="20"/>
                <w:szCs w:val="20"/>
                <w:lang w:val="ro-RO"/>
              </w:rPr>
              <w:t xml:space="preserve"> tehnico-economică?</w:t>
            </w:r>
          </w:p>
          <w:p w14:paraId="72025A54" w14:textId="77777777"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w:t>
            </w:r>
            <w:proofErr w:type="spellStart"/>
            <w:r w:rsidRPr="00A83D28">
              <w:rPr>
                <w:rFonts w:ascii="Trebuchet MS" w:eastAsia="Calibri" w:hAnsi="Trebuchet MS" w:cs="Arial"/>
                <w:i/>
                <w:sz w:val="20"/>
                <w:szCs w:val="20"/>
                <w:lang w:val="ro-RO"/>
              </w:rPr>
              <w:t>care</w:t>
            </w:r>
            <w:proofErr w:type="spellEnd"/>
            <w:r w:rsidRPr="00A83D28">
              <w:rPr>
                <w:rFonts w:ascii="Trebuchet MS" w:eastAsia="Calibri" w:hAnsi="Trebuchet MS" w:cs="Arial"/>
                <w:i/>
                <w:sz w:val="20"/>
                <w:szCs w:val="20"/>
                <w:lang w:val="ro-RO"/>
              </w:rPr>
              <w:t xml:space="preserve"> în conformitate cu etapa de evaluare </w:t>
            </w:r>
            <w:proofErr w:type="spellStart"/>
            <w:r w:rsidRPr="00A83D28">
              <w:rPr>
                <w:rFonts w:ascii="Trebuchet MS" w:eastAsia="Calibri" w:hAnsi="Trebuchet MS" w:cs="Arial"/>
                <w:i/>
                <w:sz w:val="20"/>
                <w:szCs w:val="20"/>
                <w:lang w:val="ro-RO"/>
              </w:rPr>
              <w:t>iniţială</w:t>
            </w:r>
            <w:proofErr w:type="spellEnd"/>
            <w:r w:rsidRPr="00A83D28">
              <w:rPr>
                <w:rFonts w:ascii="Trebuchet MS" w:eastAsia="Calibri" w:hAnsi="Trebuchet MS" w:cs="Arial"/>
                <w:i/>
                <w:sz w:val="20"/>
                <w:szCs w:val="20"/>
                <w:lang w:val="ro-RO"/>
              </w:rPr>
              <w:t xml:space="preserve"> efectuată de către autoritatea competentă pentru </w:t>
            </w:r>
            <w:proofErr w:type="spellStart"/>
            <w:r w:rsidRPr="00A83D28">
              <w:rPr>
                <w:rFonts w:ascii="Trebuchet MS" w:eastAsia="Calibri" w:hAnsi="Trebuchet MS" w:cs="Arial"/>
                <w:i/>
                <w:sz w:val="20"/>
                <w:szCs w:val="20"/>
                <w:lang w:val="ro-RO"/>
              </w:rPr>
              <w:t>protecţia</w:t>
            </w:r>
            <w:proofErr w:type="spellEnd"/>
            <w:r w:rsidRPr="00A83D28">
              <w:rPr>
                <w:rFonts w:ascii="Trebuchet MS" w:eastAsia="Calibri" w:hAnsi="Trebuchet MS" w:cs="Arial"/>
                <w:i/>
                <w:sz w:val="20"/>
                <w:szCs w:val="20"/>
                <w:lang w:val="ro-RO"/>
              </w:rPr>
              <w:t xml:space="preserve">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xml:space="preserve">: Punctul de vedere al </w:t>
            </w:r>
            <w:proofErr w:type="spellStart"/>
            <w:r w:rsidRPr="00A83D28">
              <w:rPr>
                <w:rFonts w:ascii="Trebuchet MS" w:eastAsia="Calibri" w:hAnsi="Trebuchet MS" w:cs="Arial"/>
                <w:sz w:val="20"/>
                <w:szCs w:val="20"/>
                <w:lang w:val="ro-RO"/>
              </w:rPr>
              <w:t>autorităţii</w:t>
            </w:r>
            <w:proofErr w:type="spellEnd"/>
            <w:r w:rsidRPr="00A83D28">
              <w:rPr>
                <w:rFonts w:ascii="Trebuchet MS" w:eastAsia="Calibri" w:hAnsi="Trebuchet MS" w:cs="Arial"/>
                <w:sz w:val="20"/>
                <w:szCs w:val="20"/>
                <w:lang w:val="ro-RO"/>
              </w:rPr>
              <w:t xml:space="preserve"> competente pentru </w:t>
            </w:r>
            <w:proofErr w:type="spellStart"/>
            <w:r w:rsidRPr="00A83D28">
              <w:rPr>
                <w:rFonts w:ascii="Trebuchet MS" w:eastAsia="Calibri" w:hAnsi="Trebuchet MS" w:cs="Arial"/>
                <w:sz w:val="20"/>
                <w:szCs w:val="20"/>
                <w:lang w:val="ro-RO"/>
              </w:rPr>
              <w:t>protecţia</w:t>
            </w:r>
            <w:proofErr w:type="spellEnd"/>
            <w:r w:rsidRPr="00A83D28">
              <w:rPr>
                <w:rFonts w:ascii="Trebuchet MS" w:eastAsia="Calibri" w:hAnsi="Trebuchet MS" w:cs="Arial"/>
                <w:sz w:val="20"/>
                <w:szCs w:val="20"/>
                <w:lang w:val="ro-RO"/>
              </w:rPr>
              <w:t xml:space="preserve"> mediului?</w:t>
            </w:r>
          </w:p>
          <w:p w14:paraId="5F502D4B" w14:textId="77777777"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Avize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acorduri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studii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specifice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 xml:space="preserve">, care pot </w:t>
            </w:r>
            <w:proofErr w:type="spellStart"/>
            <w:r w:rsidRPr="00A83D28">
              <w:rPr>
                <w:rFonts w:ascii="Trebuchet MS" w:eastAsia="Calibri" w:hAnsi="Trebuchet MS" w:cs="Times New Roman"/>
                <w:sz w:val="20"/>
                <w:szCs w:val="20"/>
              </w:rPr>
              <w:t>condiţiona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soluţiile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tehnice</w:t>
            </w:r>
            <w:proofErr w:type="spellEnd"/>
            <w:r w:rsidRPr="00A83D28">
              <w:rPr>
                <w:rFonts w:ascii="Trebuchet MS" w:eastAsia="Calibri" w:hAnsi="Trebuchet MS" w:cs="Times New Roman"/>
                <w:sz w:val="20"/>
                <w:szCs w:val="20"/>
              </w:rPr>
              <w:t>, precum:</w:t>
            </w:r>
          </w:p>
          <w:p w14:paraId="21E67BED"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privind</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posibilitatea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utilizării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unor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sisteme</w:t>
            </w:r>
            <w:proofErr w:type="spellEnd"/>
            <w:r w:rsidRPr="00A83D28">
              <w:rPr>
                <w:rFonts w:ascii="Trebuchet MS" w:eastAsia="Calibri" w:hAnsi="Trebuchet MS" w:cs="Times New Roman"/>
                <w:sz w:val="20"/>
                <w:szCs w:val="20"/>
              </w:rPr>
              <w:t xml:space="preserve"> alternative de </w:t>
            </w:r>
            <w:proofErr w:type="spellStart"/>
            <w:r w:rsidRPr="00A83D28">
              <w:rPr>
                <w:rFonts w:ascii="Trebuchet MS" w:eastAsia="Calibri" w:hAnsi="Trebuchet MS" w:cs="Times New Roman"/>
                <w:sz w:val="20"/>
                <w:szCs w:val="20"/>
              </w:rPr>
              <w:t>eficienţă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ridicată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pentru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creşterea</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performanţei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energetice</w:t>
            </w:r>
            <w:proofErr w:type="spellEnd"/>
            <w:r w:rsidRPr="00A83D28">
              <w:rPr>
                <w:rFonts w:ascii="Trebuchet MS" w:eastAsia="Calibri" w:hAnsi="Trebuchet MS" w:cs="Times New Roman"/>
                <w:sz w:val="20"/>
                <w:szCs w:val="20"/>
              </w:rPr>
              <w:t>?</w:t>
            </w:r>
          </w:p>
          <w:p w14:paraId="222CF93C"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trafic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şi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circulaţie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după</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w:t>
            </w:r>
            <w:proofErr w:type="spellEnd"/>
            <w:r w:rsidRPr="00A83D28">
              <w:rPr>
                <w:rFonts w:ascii="Trebuchet MS" w:eastAsia="Calibri" w:hAnsi="Trebuchet MS" w:cs="Times New Roman"/>
                <w:sz w:val="20"/>
                <w:szCs w:val="20"/>
              </w:rPr>
              <w:t>?</w:t>
            </w:r>
          </w:p>
          <w:p w14:paraId="326226E0"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raport</w:t>
            </w:r>
            <w:proofErr w:type="spellEnd"/>
            <w:r w:rsidRPr="00A83D28">
              <w:rPr>
                <w:rFonts w:ascii="Trebuchet MS" w:eastAsia="Calibri" w:hAnsi="Trebuchet MS" w:cs="Times New Roman"/>
                <w:sz w:val="20"/>
                <w:szCs w:val="20"/>
              </w:rPr>
              <w:t xml:space="preserve"> de diagnostic </w:t>
            </w:r>
            <w:proofErr w:type="spellStart"/>
            <w:r w:rsidRPr="00A83D28">
              <w:rPr>
                <w:rFonts w:ascii="Trebuchet MS" w:eastAsia="Calibri" w:hAnsi="Trebuchet MS" w:cs="Times New Roman"/>
                <w:sz w:val="20"/>
                <w:szCs w:val="20"/>
              </w:rPr>
              <w:t>arheologic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intervenţiilor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situri</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arheologice</w:t>
            </w:r>
            <w:proofErr w:type="spellEnd"/>
            <w:r w:rsidRPr="00A83D28">
              <w:rPr>
                <w:rFonts w:ascii="Trebuchet MS" w:eastAsia="Calibri" w:hAnsi="Trebuchet MS" w:cs="Times New Roman"/>
                <w:sz w:val="20"/>
                <w:szCs w:val="20"/>
              </w:rPr>
              <w:t>?</w:t>
            </w:r>
          </w:p>
          <w:p w14:paraId="7A7A1C10"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proofErr w:type="spellStart"/>
            <w:r w:rsidRPr="00A83D28">
              <w:rPr>
                <w:rFonts w:ascii="Trebuchet MS" w:eastAsia="Calibri" w:hAnsi="Trebuchet MS" w:cs="Times New Roman"/>
                <w:sz w:val="20"/>
                <w:szCs w:val="20"/>
              </w:rPr>
              <w:t>studiu</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cazul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monumentelor</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istorice</w:t>
            </w:r>
            <w:proofErr w:type="spellEnd"/>
            <w:r w:rsidRPr="00A83D28">
              <w:rPr>
                <w:rFonts w:ascii="Trebuchet MS" w:eastAsia="Calibri" w:hAnsi="Trebuchet MS" w:cs="Times New Roman"/>
                <w:sz w:val="20"/>
                <w:szCs w:val="20"/>
              </w:rPr>
              <w:t>?</w:t>
            </w:r>
          </w:p>
          <w:p w14:paraId="399396F6" w14:textId="77777777"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proofErr w:type="spellStart"/>
            <w:r w:rsidRPr="00A83D28">
              <w:rPr>
                <w:rFonts w:ascii="Trebuchet MS" w:eastAsia="Calibri" w:hAnsi="Trebuchet MS" w:cs="Times New Roman"/>
                <w:sz w:val="20"/>
                <w:szCs w:val="20"/>
              </w:rPr>
              <w:t>studii</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specialitate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necesare</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în</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funcţie</w:t>
            </w:r>
            <w:proofErr w:type="spellEnd"/>
            <w:r w:rsidRPr="00A83D28">
              <w:rPr>
                <w:rFonts w:ascii="Trebuchet MS" w:eastAsia="Calibri" w:hAnsi="Trebuchet MS" w:cs="Times New Roman"/>
                <w:sz w:val="20"/>
                <w:szCs w:val="20"/>
              </w:rPr>
              <w:t xml:space="preserve"> de </w:t>
            </w:r>
            <w:proofErr w:type="spellStart"/>
            <w:r w:rsidRPr="00A83D28">
              <w:rPr>
                <w:rFonts w:ascii="Trebuchet MS" w:eastAsia="Calibri" w:hAnsi="Trebuchet MS" w:cs="Times New Roman"/>
                <w:sz w:val="20"/>
                <w:szCs w:val="20"/>
              </w:rPr>
              <w:t>specificul</w:t>
            </w:r>
            <w:proofErr w:type="spellEnd"/>
            <w:r w:rsidRPr="00A83D28">
              <w:rPr>
                <w:rFonts w:ascii="Trebuchet MS" w:eastAsia="Calibri" w:hAnsi="Trebuchet MS" w:cs="Times New Roman"/>
                <w:sz w:val="20"/>
                <w:szCs w:val="20"/>
              </w:rPr>
              <w:t xml:space="preserve"> </w:t>
            </w:r>
            <w:proofErr w:type="spellStart"/>
            <w:r w:rsidRPr="00A83D28">
              <w:rPr>
                <w:rFonts w:ascii="Trebuchet MS" w:eastAsia="Calibri" w:hAnsi="Trebuchet MS" w:cs="Times New Roman"/>
                <w:sz w:val="20"/>
                <w:szCs w:val="20"/>
              </w:rPr>
              <w:t>investiţiei</w:t>
            </w:r>
            <w:proofErr w:type="spellEnd"/>
            <w:r w:rsidRPr="00A83D28">
              <w:rPr>
                <w:rFonts w:ascii="Trebuchet MS" w:eastAsia="Calibri" w:hAnsi="Trebuchet MS" w:cs="Times New Roman"/>
                <w:sz w:val="20"/>
                <w:szCs w:val="20"/>
              </w:rPr>
              <w:t>?</w:t>
            </w:r>
          </w:p>
        </w:tc>
        <w:tc>
          <w:tcPr>
            <w:tcW w:w="427" w:type="dxa"/>
            <w:shd w:val="clear" w:color="auto" w:fill="auto"/>
            <w:vAlign w:val="center"/>
          </w:tcPr>
          <w:p w14:paraId="6E132CA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70A552A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tcPr>
          <w:p w14:paraId="11614CF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tcPr>
          <w:p w14:paraId="5CD1F69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DC1B0D0" w14:textId="77777777" w:rsidTr="0094609D">
        <w:trPr>
          <w:gridAfter w:val="1"/>
          <w:trHeight w:val="300"/>
        </w:trPr>
        <w:tc>
          <w:tcPr>
            <w:tcW w:w="710" w:type="dxa"/>
            <w:gridSpan w:val="2"/>
            <w:shd w:val="clear" w:color="auto" w:fill="F2F2F2" w:themeFill="background1" w:themeFillShade="F2"/>
          </w:tcPr>
          <w:p w14:paraId="2FF9C1A1"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F2F2F2" w:themeFill="background1" w:themeFillShade="F2"/>
            <w:vAlign w:val="center"/>
          </w:tcPr>
          <w:p w14:paraId="1B86091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 xml:space="preserve">privind etapele de elaborare </w:t>
            </w:r>
            <w:proofErr w:type="spellStart"/>
            <w:r w:rsidRPr="00A83D28">
              <w:rPr>
                <w:rFonts w:ascii="Trebuchet MS" w:eastAsia="Calibri" w:hAnsi="Trebuchet MS" w:cs="Arial"/>
                <w:i/>
                <w:sz w:val="20"/>
                <w:szCs w:val="20"/>
                <w:lang w:val="ro-RO"/>
              </w:rPr>
              <w:t>şi</w:t>
            </w:r>
            <w:proofErr w:type="spellEnd"/>
            <w:r w:rsidRPr="00A83D28">
              <w:rPr>
                <w:rFonts w:ascii="Trebuchet MS" w:eastAsia="Calibri" w:hAnsi="Trebuchet MS" w:cs="Arial"/>
                <w:i/>
                <w:sz w:val="20"/>
                <w:szCs w:val="20"/>
                <w:lang w:val="ro-RO"/>
              </w:rPr>
              <w:t xml:space="preserve"> </w:t>
            </w:r>
            <w:proofErr w:type="spellStart"/>
            <w:r w:rsidRPr="00A83D28">
              <w:rPr>
                <w:rFonts w:ascii="Trebuchet MS" w:eastAsia="Calibri" w:hAnsi="Trebuchet MS" w:cs="Arial"/>
                <w:i/>
                <w:sz w:val="20"/>
                <w:szCs w:val="20"/>
                <w:lang w:val="ro-RO"/>
              </w:rPr>
              <w:t>conţinutul</w:t>
            </w:r>
            <w:proofErr w:type="spellEnd"/>
            <w:r w:rsidRPr="00A83D28">
              <w:rPr>
                <w:rFonts w:ascii="Trebuchet MS" w:eastAsia="Calibri" w:hAnsi="Trebuchet MS" w:cs="Arial"/>
                <w:i/>
                <w:sz w:val="20"/>
                <w:szCs w:val="20"/>
                <w:lang w:val="ro-RO"/>
              </w:rPr>
              <w:t xml:space="preserve">-cadru al </w:t>
            </w:r>
            <w:proofErr w:type="spellStart"/>
            <w:r w:rsidRPr="00A83D28">
              <w:rPr>
                <w:rFonts w:ascii="Trebuchet MS" w:eastAsia="Calibri" w:hAnsi="Trebuchet MS" w:cs="Arial"/>
                <w:i/>
                <w:sz w:val="20"/>
                <w:szCs w:val="20"/>
                <w:lang w:val="ro-RO"/>
              </w:rPr>
              <w:t>documentaţiilor</w:t>
            </w:r>
            <w:proofErr w:type="spellEnd"/>
            <w:r w:rsidRPr="00A83D28">
              <w:rPr>
                <w:rFonts w:ascii="Trebuchet MS" w:eastAsia="Calibri" w:hAnsi="Trebuchet MS" w:cs="Arial"/>
                <w:i/>
                <w:sz w:val="20"/>
                <w:szCs w:val="20"/>
                <w:lang w:val="ro-RO"/>
              </w:rPr>
              <w:t xml:space="preserve"> tehnico-economice aferente obiectivelor/proiectelor de </w:t>
            </w:r>
            <w:proofErr w:type="spellStart"/>
            <w:r w:rsidRPr="00A83D28">
              <w:rPr>
                <w:rFonts w:ascii="Trebuchet MS" w:eastAsia="Calibri" w:hAnsi="Trebuchet MS" w:cs="Arial"/>
                <w:i/>
                <w:sz w:val="20"/>
                <w:szCs w:val="20"/>
                <w:lang w:val="ro-RO"/>
              </w:rPr>
              <w:t>investiţii</w:t>
            </w:r>
            <w:proofErr w:type="spellEnd"/>
            <w:r w:rsidRPr="00A83D28">
              <w:rPr>
                <w:rFonts w:ascii="Trebuchet MS" w:eastAsia="Calibri" w:hAnsi="Trebuchet MS" w:cs="Arial"/>
                <w:i/>
                <w:sz w:val="20"/>
                <w:szCs w:val="20"/>
                <w:lang w:val="ro-RO"/>
              </w:rPr>
              <w:t xml:space="preserve"> </w:t>
            </w:r>
            <w:proofErr w:type="spellStart"/>
            <w:r w:rsidRPr="00A83D28">
              <w:rPr>
                <w:rFonts w:ascii="Trebuchet MS" w:eastAsia="Calibri" w:hAnsi="Trebuchet MS" w:cs="Arial"/>
                <w:i/>
                <w:sz w:val="20"/>
                <w:szCs w:val="20"/>
                <w:lang w:val="ro-RO"/>
              </w:rPr>
              <w:t>finanţate</w:t>
            </w:r>
            <w:proofErr w:type="spellEnd"/>
            <w:r w:rsidRPr="00A83D28">
              <w:rPr>
                <w:rFonts w:ascii="Trebuchet MS" w:eastAsia="Calibri" w:hAnsi="Trebuchet MS" w:cs="Arial"/>
                <w:i/>
                <w:sz w:val="20"/>
                <w:szCs w:val="20"/>
                <w:lang w:val="ro-RO"/>
              </w:rPr>
              <w:t xml:space="preserve"> din fonduri publice,</w:t>
            </w:r>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14:paraId="00179BC3" w14:textId="77777777"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14:paraId="24BF4A9A" w14:textId="77777777"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14:paraId="599DC9B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F2F2F2" w:themeFill="background1" w:themeFillShade="F2"/>
            <w:vAlign w:val="center"/>
          </w:tcPr>
          <w:p w14:paraId="15505BC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F2F2F2" w:themeFill="background1" w:themeFillShade="F2"/>
            <w:vAlign w:val="center"/>
          </w:tcPr>
          <w:p w14:paraId="46DEBE0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F2F2F2" w:themeFill="background1" w:themeFillShade="F2"/>
            <w:vAlign w:val="center"/>
          </w:tcPr>
          <w:p w14:paraId="6A2C3A3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58E182D2" w14:textId="77777777" w:rsidTr="0094609D">
        <w:trPr>
          <w:gridAfter w:val="1"/>
          <w:trHeight w:val="300"/>
        </w:trPr>
        <w:tc>
          <w:tcPr>
            <w:tcW w:w="710" w:type="dxa"/>
            <w:gridSpan w:val="2"/>
            <w:shd w:val="clear" w:color="auto" w:fill="F2F2F2" w:themeFill="background1" w:themeFillShade="F2"/>
          </w:tcPr>
          <w:p w14:paraId="4AA8DFD2"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F2F2F2" w:themeFill="background1" w:themeFillShade="F2"/>
            <w:vAlign w:val="center"/>
          </w:tcPr>
          <w:p w14:paraId="4B9F6756"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14:paraId="3D4C253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F2F2F2" w:themeFill="background1" w:themeFillShade="F2"/>
            <w:vAlign w:val="center"/>
          </w:tcPr>
          <w:p w14:paraId="2D3D443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F2F2F2" w:themeFill="background1" w:themeFillShade="F2"/>
            <w:vAlign w:val="center"/>
          </w:tcPr>
          <w:p w14:paraId="226ECE8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F2F2F2" w:themeFill="background1" w:themeFillShade="F2"/>
            <w:vAlign w:val="center"/>
          </w:tcPr>
          <w:p w14:paraId="0FF5844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33AB4B68" w14:textId="77777777" w:rsidTr="0094609D">
        <w:trPr>
          <w:gridAfter w:val="1"/>
          <w:trHeight w:val="85"/>
        </w:trPr>
        <w:tc>
          <w:tcPr>
            <w:tcW w:w="710" w:type="dxa"/>
            <w:gridSpan w:val="2"/>
            <w:shd w:val="clear" w:color="auto" w:fill="F2F2F2" w:themeFill="background1" w:themeFillShade="F2"/>
          </w:tcPr>
          <w:p w14:paraId="5E648E00"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F2F2F2" w:themeFill="background1" w:themeFillShade="F2"/>
            <w:vAlign w:val="center"/>
          </w:tcPr>
          <w:p w14:paraId="52A87C6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Există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piesele</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desenate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prezentate</w:t>
            </w:r>
            <w:proofErr w:type="spellEnd"/>
            <w:r w:rsidRPr="00A83D28">
              <w:rPr>
                <w:rFonts w:ascii="Trebuchet MS" w:eastAsia="Calibri" w:hAnsi="Trebuchet MS" w:cs="Arial"/>
                <w:sz w:val="20"/>
                <w:szCs w:val="20"/>
              </w:rPr>
              <w:t xml:space="preserve"> la </w:t>
            </w:r>
            <w:proofErr w:type="spellStart"/>
            <w:r w:rsidRPr="00A83D28">
              <w:rPr>
                <w:rFonts w:ascii="Trebuchet MS" w:eastAsia="Calibri" w:hAnsi="Trebuchet MS" w:cs="Arial"/>
                <w:sz w:val="20"/>
                <w:szCs w:val="20"/>
              </w:rPr>
              <w:t>scara</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relevanta</w:t>
            </w:r>
            <w:proofErr w:type="spellEnd"/>
            <w:r w:rsidRPr="00A83D28">
              <w:rPr>
                <w:rFonts w:ascii="Trebuchet MS" w:eastAsia="Calibri" w:hAnsi="Trebuchet MS" w:cs="Arial"/>
                <w:sz w:val="20"/>
                <w:szCs w:val="20"/>
              </w:rPr>
              <w:t xml:space="preserve"> in </w:t>
            </w:r>
            <w:proofErr w:type="spellStart"/>
            <w:r w:rsidRPr="00A83D28">
              <w:rPr>
                <w:rFonts w:ascii="Trebuchet MS" w:eastAsia="Calibri" w:hAnsi="Trebuchet MS" w:cs="Arial"/>
                <w:sz w:val="20"/>
                <w:szCs w:val="20"/>
              </w:rPr>
              <w:t>raport</w:t>
            </w:r>
            <w:proofErr w:type="spellEnd"/>
            <w:r w:rsidRPr="00A83D28">
              <w:rPr>
                <w:rFonts w:ascii="Trebuchet MS" w:eastAsia="Calibri" w:hAnsi="Trebuchet MS" w:cs="Arial"/>
                <w:sz w:val="20"/>
                <w:szCs w:val="20"/>
              </w:rPr>
              <w:t xml:space="preserve"> cu </w:t>
            </w:r>
            <w:proofErr w:type="spellStart"/>
            <w:r w:rsidRPr="00A83D28">
              <w:rPr>
                <w:rFonts w:ascii="Trebuchet MS" w:eastAsia="Calibri" w:hAnsi="Trebuchet MS" w:cs="Arial"/>
                <w:sz w:val="20"/>
                <w:szCs w:val="20"/>
              </w:rPr>
              <w:t>caracteristicile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obiectivului</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investitii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pentru</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toate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obiectele</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investiți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si</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pentru</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toate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specialitățile</w:t>
            </w:r>
            <w:proofErr w:type="spellEnd"/>
            <w:r w:rsidRPr="00A83D28">
              <w:rPr>
                <w:rFonts w:ascii="Trebuchet MS" w:eastAsia="Calibri" w:hAnsi="Trebuchet MS" w:cs="Arial"/>
                <w:sz w:val="20"/>
                <w:szCs w:val="20"/>
              </w:rPr>
              <w:t>?</w:t>
            </w:r>
          </w:p>
        </w:tc>
        <w:tc>
          <w:tcPr>
            <w:tcW w:w="427" w:type="dxa"/>
            <w:shd w:val="clear" w:color="auto" w:fill="F2F2F2" w:themeFill="background1" w:themeFillShade="F2"/>
            <w:vAlign w:val="center"/>
          </w:tcPr>
          <w:p w14:paraId="24BA470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F2F2F2" w:themeFill="background1" w:themeFillShade="F2"/>
            <w:vAlign w:val="center"/>
          </w:tcPr>
          <w:p w14:paraId="1944955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F2F2F2" w:themeFill="background1" w:themeFillShade="F2"/>
            <w:vAlign w:val="center"/>
          </w:tcPr>
          <w:p w14:paraId="772104D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F2F2F2" w:themeFill="background1" w:themeFillShade="F2"/>
            <w:vAlign w:val="center"/>
          </w:tcPr>
          <w:p w14:paraId="48C4743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474CD87" w14:textId="77777777" w:rsidTr="0094609D">
        <w:trPr>
          <w:gridAfter w:val="1"/>
          <w:trHeight w:val="307"/>
        </w:trPr>
        <w:tc>
          <w:tcPr>
            <w:tcW w:w="710" w:type="dxa"/>
            <w:gridSpan w:val="2"/>
            <w:vMerge w:val="restart"/>
            <w:shd w:val="clear" w:color="auto" w:fill="auto"/>
          </w:tcPr>
          <w:p w14:paraId="4D789E10"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27549804" w14:textId="77777777"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Există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planşe</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referitoare</w:t>
            </w:r>
            <w:proofErr w:type="spellEnd"/>
            <w:r w:rsidRPr="00A83D28">
              <w:rPr>
                <w:rFonts w:ascii="Trebuchet MS" w:eastAsia="Calibri" w:hAnsi="Trebuchet MS" w:cs="Arial"/>
                <w:b/>
                <w:sz w:val="20"/>
                <w:szCs w:val="20"/>
              </w:rPr>
              <w:t xml:space="preserve"> la </w:t>
            </w:r>
            <w:proofErr w:type="spellStart"/>
            <w:r w:rsidRPr="00A83D28">
              <w:rPr>
                <w:rFonts w:ascii="Trebuchet MS" w:eastAsia="Calibri" w:hAnsi="Trebuchet MS" w:cs="Arial"/>
                <w:b/>
                <w:sz w:val="20"/>
                <w:szCs w:val="20"/>
              </w:rPr>
              <w:t>constructia</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existentă</w:t>
            </w:r>
            <w:proofErr w:type="spellEnd"/>
            <w:r w:rsidRPr="00A83D28">
              <w:rPr>
                <w:rFonts w:ascii="Trebuchet MS" w:eastAsia="Calibri" w:hAnsi="Trebuchet MS" w:cs="Arial"/>
                <w:sz w:val="20"/>
                <w:szCs w:val="20"/>
              </w:rPr>
              <w:t>:</w:t>
            </w:r>
          </w:p>
        </w:tc>
        <w:tc>
          <w:tcPr>
            <w:tcW w:w="427" w:type="dxa"/>
            <w:shd w:val="clear" w:color="auto" w:fill="auto"/>
            <w:vAlign w:val="center"/>
          </w:tcPr>
          <w:p w14:paraId="7358A0E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2A209FE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0A2EB0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451F7FC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2EE8336" w14:textId="77777777" w:rsidTr="0094609D">
        <w:trPr>
          <w:gridAfter w:val="1"/>
          <w:trHeight w:val="170"/>
        </w:trPr>
        <w:tc>
          <w:tcPr>
            <w:tcW w:w="710" w:type="dxa"/>
            <w:gridSpan w:val="2"/>
            <w:vMerge/>
            <w:shd w:val="clear" w:color="auto" w:fill="auto"/>
          </w:tcPr>
          <w:p w14:paraId="6FFD99A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6EFC3477"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14:paraId="5C75BE3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2C0FA0C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6E9870E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693009A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08047A2" w14:textId="77777777" w:rsidTr="0094609D">
        <w:trPr>
          <w:gridAfter w:val="1"/>
          <w:trHeight w:val="163"/>
        </w:trPr>
        <w:tc>
          <w:tcPr>
            <w:tcW w:w="710" w:type="dxa"/>
            <w:gridSpan w:val="2"/>
            <w:vMerge/>
            <w:shd w:val="clear" w:color="auto" w:fill="auto"/>
          </w:tcPr>
          <w:p w14:paraId="432C960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20840AC5"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 xml:space="preserve">plan de </w:t>
            </w:r>
            <w:proofErr w:type="spellStart"/>
            <w:r w:rsidRPr="00A83D28">
              <w:rPr>
                <w:rFonts w:ascii="Trebuchet MS" w:eastAsia="Calibri" w:hAnsi="Trebuchet MS" w:cs="Arial"/>
                <w:sz w:val="20"/>
                <w:szCs w:val="20"/>
                <w:lang w:val="ro-RO"/>
              </w:rPr>
              <w:t>situaţie</w:t>
            </w:r>
            <w:proofErr w:type="spellEnd"/>
            <w:r w:rsidRPr="00A83D28">
              <w:rPr>
                <w:rFonts w:ascii="Trebuchet MS" w:eastAsia="Calibri" w:hAnsi="Trebuchet MS" w:cs="Arial"/>
                <w:sz w:val="20"/>
                <w:szCs w:val="20"/>
                <w:lang w:val="ro-RO"/>
              </w:rPr>
              <w:t>?</w:t>
            </w:r>
          </w:p>
        </w:tc>
        <w:tc>
          <w:tcPr>
            <w:tcW w:w="427" w:type="dxa"/>
            <w:shd w:val="clear" w:color="auto" w:fill="auto"/>
            <w:vAlign w:val="center"/>
          </w:tcPr>
          <w:p w14:paraId="049DEFF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3A0B029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536F0F0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669F8363"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68FBFC75" w14:textId="77777777" w:rsidTr="0094609D">
        <w:trPr>
          <w:gridAfter w:val="1"/>
          <w:trHeight w:val="576"/>
        </w:trPr>
        <w:tc>
          <w:tcPr>
            <w:tcW w:w="710" w:type="dxa"/>
            <w:gridSpan w:val="2"/>
            <w:vMerge/>
            <w:shd w:val="clear" w:color="auto" w:fill="auto"/>
          </w:tcPr>
          <w:p w14:paraId="2448BD16"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158AC76B"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releveu de arhitectură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după caz, structura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instalaţii</w:t>
            </w:r>
            <w:proofErr w:type="spellEnd"/>
            <w:r w:rsidRPr="00A83D28">
              <w:rPr>
                <w:rFonts w:ascii="Trebuchet MS" w:eastAsia="Calibri" w:hAnsi="Trebuchet MS" w:cs="Arial"/>
                <w:sz w:val="20"/>
                <w:szCs w:val="20"/>
                <w:lang w:val="ro-RO"/>
              </w:rPr>
              <w:t xml:space="preserve"> - planuri, </w:t>
            </w:r>
            <w:proofErr w:type="spellStart"/>
            <w:r w:rsidRPr="00A83D28">
              <w:rPr>
                <w:rFonts w:ascii="Trebuchet MS" w:eastAsia="Calibri" w:hAnsi="Trebuchet MS" w:cs="Arial"/>
                <w:sz w:val="20"/>
                <w:szCs w:val="20"/>
                <w:lang w:val="ro-RO"/>
              </w:rPr>
              <w:t>secţiuni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faţade</w:t>
            </w:r>
            <w:proofErr w:type="spellEnd"/>
            <w:r w:rsidRPr="00A83D28">
              <w:rPr>
                <w:rFonts w:ascii="Trebuchet MS" w:eastAsia="Calibri" w:hAnsi="Trebuchet MS" w:cs="Arial"/>
                <w:sz w:val="20"/>
                <w:szCs w:val="20"/>
                <w:lang w:val="ro-RO"/>
              </w:rPr>
              <w:t>, cotate?</w:t>
            </w:r>
          </w:p>
        </w:tc>
        <w:tc>
          <w:tcPr>
            <w:tcW w:w="427" w:type="dxa"/>
            <w:shd w:val="clear" w:color="auto" w:fill="auto"/>
            <w:vAlign w:val="center"/>
          </w:tcPr>
          <w:p w14:paraId="0810FFD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F343FF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6285A9A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3CCB941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285C2A7D" w14:textId="77777777" w:rsidTr="0094609D">
        <w:trPr>
          <w:gridAfter w:val="1"/>
          <w:trHeight w:val="276"/>
        </w:trPr>
        <w:tc>
          <w:tcPr>
            <w:tcW w:w="710" w:type="dxa"/>
            <w:gridSpan w:val="2"/>
            <w:vMerge/>
            <w:shd w:val="clear" w:color="auto" w:fill="auto"/>
          </w:tcPr>
          <w:p w14:paraId="2610FBC2"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497007D" w14:textId="77777777"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lang w:val="ro-RO"/>
              </w:rPr>
              <w:t>planşe</w:t>
            </w:r>
            <w:proofErr w:type="spellEnd"/>
            <w:r w:rsidRPr="00A83D28">
              <w:rPr>
                <w:rFonts w:ascii="Trebuchet MS" w:eastAsia="Calibri" w:hAnsi="Trebuchet MS" w:cs="Arial"/>
                <w:sz w:val="20"/>
                <w:szCs w:val="20"/>
                <w:lang w:val="ro-RO"/>
              </w:rPr>
              <w:t xml:space="preserve"> specifice de analiză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sinteză, în cazul </w:t>
            </w:r>
            <w:proofErr w:type="spellStart"/>
            <w:r w:rsidRPr="00A83D28">
              <w:rPr>
                <w:rFonts w:ascii="Trebuchet MS" w:eastAsia="Calibri" w:hAnsi="Trebuchet MS" w:cs="Arial"/>
                <w:sz w:val="20"/>
                <w:szCs w:val="20"/>
                <w:lang w:val="ro-RO"/>
              </w:rPr>
              <w:t>intervenţiilor</w:t>
            </w:r>
            <w:proofErr w:type="spellEnd"/>
            <w:r w:rsidRPr="00A83D28">
              <w:rPr>
                <w:rFonts w:ascii="Trebuchet MS" w:eastAsia="Calibri" w:hAnsi="Trebuchet MS" w:cs="Arial"/>
                <w:sz w:val="20"/>
                <w:szCs w:val="20"/>
                <w:lang w:val="ro-RO"/>
              </w:rPr>
              <w:t xml:space="preserve"> pe monumente istorice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în zonele de </w:t>
            </w:r>
            <w:proofErr w:type="spellStart"/>
            <w:r w:rsidRPr="00A83D28">
              <w:rPr>
                <w:rFonts w:ascii="Trebuchet MS" w:eastAsia="Calibri" w:hAnsi="Trebuchet MS" w:cs="Arial"/>
                <w:sz w:val="20"/>
                <w:szCs w:val="20"/>
                <w:lang w:val="ro-RO"/>
              </w:rPr>
              <w:t>protecţie</w:t>
            </w:r>
            <w:proofErr w:type="spellEnd"/>
            <w:r w:rsidRPr="00A83D28">
              <w:rPr>
                <w:rFonts w:ascii="Trebuchet MS" w:eastAsia="Calibri" w:hAnsi="Trebuchet MS" w:cs="Arial"/>
                <w:sz w:val="20"/>
                <w:szCs w:val="20"/>
                <w:lang w:val="ro-RO"/>
              </w:rPr>
              <w:t xml:space="preserve"> aferente?</w:t>
            </w:r>
          </w:p>
        </w:tc>
        <w:tc>
          <w:tcPr>
            <w:tcW w:w="427" w:type="dxa"/>
            <w:shd w:val="clear" w:color="auto" w:fill="auto"/>
            <w:vAlign w:val="center"/>
          </w:tcPr>
          <w:p w14:paraId="5FFAB26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2F9AB79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5D82E39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016204B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E418E3B" w14:textId="77777777" w:rsidTr="0094609D">
        <w:trPr>
          <w:gridAfter w:val="1"/>
          <w:trHeight w:val="293"/>
        </w:trPr>
        <w:tc>
          <w:tcPr>
            <w:tcW w:w="710" w:type="dxa"/>
            <w:gridSpan w:val="2"/>
            <w:vMerge w:val="restart"/>
            <w:shd w:val="clear" w:color="auto" w:fill="auto"/>
          </w:tcPr>
          <w:p w14:paraId="72D6CBDC"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3557A315" w14:textId="77777777"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Există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b/>
                <w:sz w:val="20"/>
                <w:szCs w:val="20"/>
              </w:rPr>
              <w:t>planşe</w:t>
            </w:r>
            <w:proofErr w:type="spellEnd"/>
            <w:r w:rsidRPr="00A83D28">
              <w:rPr>
                <w:rFonts w:ascii="Trebuchet MS" w:eastAsia="Calibri" w:hAnsi="Trebuchet MS" w:cs="Arial"/>
                <w:b/>
                <w:sz w:val="20"/>
                <w:szCs w:val="20"/>
              </w:rPr>
              <w:t xml:space="preserve"> </w:t>
            </w:r>
            <w:proofErr w:type="spellStart"/>
            <w:r w:rsidRPr="00A83D28">
              <w:rPr>
                <w:rFonts w:ascii="Trebuchet MS" w:eastAsia="Calibri" w:hAnsi="Trebuchet MS" w:cs="Arial"/>
                <w:b/>
                <w:sz w:val="20"/>
                <w:szCs w:val="20"/>
              </w:rPr>
              <w:t>referitoare</w:t>
            </w:r>
            <w:proofErr w:type="spellEnd"/>
            <w:r w:rsidRPr="00A83D28">
              <w:rPr>
                <w:rFonts w:ascii="Trebuchet MS" w:eastAsia="Calibri" w:hAnsi="Trebuchet MS" w:cs="Arial"/>
                <w:b/>
                <w:sz w:val="20"/>
                <w:szCs w:val="20"/>
              </w:rPr>
              <w:t xml:space="preserve"> la </w:t>
            </w:r>
            <w:proofErr w:type="spellStart"/>
            <w:r w:rsidRPr="00A83D28">
              <w:rPr>
                <w:rFonts w:ascii="Trebuchet MS" w:eastAsia="Calibri" w:hAnsi="Trebuchet MS" w:cs="Arial"/>
                <w:b/>
                <w:sz w:val="20"/>
                <w:szCs w:val="20"/>
              </w:rPr>
              <w:t>scenariul</w:t>
            </w:r>
            <w:proofErr w:type="spellEnd"/>
            <w:r w:rsidRPr="00A83D28">
              <w:rPr>
                <w:rFonts w:ascii="Trebuchet MS" w:eastAsia="Calibri" w:hAnsi="Trebuchet MS" w:cs="Arial"/>
                <w:b/>
                <w:sz w:val="20"/>
                <w:szCs w:val="20"/>
              </w:rPr>
              <w:t>/</w:t>
            </w:r>
            <w:proofErr w:type="spellStart"/>
            <w:r w:rsidRPr="00A83D28">
              <w:rPr>
                <w:rFonts w:ascii="Trebuchet MS" w:eastAsia="Calibri" w:hAnsi="Trebuchet MS" w:cs="Arial"/>
                <w:b/>
                <w:sz w:val="20"/>
                <w:szCs w:val="20"/>
              </w:rPr>
              <w:t>opţiunea</w:t>
            </w:r>
            <w:proofErr w:type="spellEnd"/>
            <w:r w:rsidRPr="00A83D28">
              <w:rPr>
                <w:rFonts w:ascii="Trebuchet MS" w:eastAsia="Calibri" w:hAnsi="Trebuchet MS" w:cs="Arial"/>
                <w:b/>
                <w:sz w:val="20"/>
                <w:szCs w:val="20"/>
              </w:rPr>
              <w:t xml:space="preserve"> tehnico-economic(ă) </w:t>
            </w:r>
            <w:proofErr w:type="spellStart"/>
            <w:r w:rsidRPr="00A83D28">
              <w:rPr>
                <w:rFonts w:ascii="Trebuchet MS" w:eastAsia="Calibri" w:hAnsi="Trebuchet MS" w:cs="Arial"/>
                <w:b/>
                <w:sz w:val="20"/>
                <w:szCs w:val="20"/>
              </w:rPr>
              <w:t>optim</w:t>
            </w:r>
            <w:proofErr w:type="spellEnd"/>
            <w:r w:rsidRPr="00A83D28">
              <w:rPr>
                <w:rFonts w:ascii="Trebuchet MS" w:eastAsia="Calibri" w:hAnsi="Trebuchet MS" w:cs="Arial"/>
                <w:b/>
                <w:sz w:val="20"/>
                <w:szCs w:val="20"/>
              </w:rPr>
              <w:t xml:space="preserve">(ă), </w:t>
            </w:r>
            <w:proofErr w:type="spellStart"/>
            <w:r w:rsidRPr="00A83D28">
              <w:rPr>
                <w:rFonts w:ascii="Trebuchet MS" w:eastAsia="Calibri" w:hAnsi="Trebuchet MS" w:cs="Arial"/>
                <w:b/>
                <w:sz w:val="20"/>
                <w:szCs w:val="20"/>
              </w:rPr>
              <w:t>recomandat</w:t>
            </w:r>
            <w:proofErr w:type="spellEnd"/>
            <w:r w:rsidRPr="00A83D28">
              <w:rPr>
                <w:rFonts w:ascii="Trebuchet MS" w:eastAsia="Calibri" w:hAnsi="Trebuchet MS" w:cs="Arial"/>
                <w:b/>
                <w:sz w:val="20"/>
                <w:szCs w:val="20"/>
              </w:rPr>
              <w:t>(ă)</w:t>
            </w:r>
            <w:r w:rsidRPr="00A83D28">
              <w:rPr>
                <w:rFonts w:ascii="Trebuchet MS" w:eastAsia="Calibri" w:hAnsi="Trebuchet MS" w:cs="Arial"/>
                <w:sz w:val="20"/>
                <w:szCs w:val="20"/>
              </w:rPr>
              <w:t>:</w:t>
            </w:r>
          </w:p>
        </w:tc>
        <w:tc>
          <w:tcPr>
            <w:tcW w:w="427" w:type="dxa"/>
            <w:shd w:val="clear" w:color="auto" w:fill="auto"/>
            <w:vAlign w:val="center"/>
          </w:tcPr>
          <w:p w14:paraId="7E182AED"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033BF3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5C3A35E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4033CCB8"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DCFAAD6" w14:textId="77777777" w:rsidTr="0094609D">
        <w:trPr>
          <w:gridAfter w:val="1"/>
          <w:trHeight w:val="293"/>
        </w:trPr>
        <w:tc>
          <w:tcPr>
            <w:tcW w:w="710" w:type="dxa"/>
            <w:gridSpan w:val="2"/>
            <w:vMerge/>
            <w:shd w:val="clear" w:color="auto" w:fill="auto"/>
          </w:tcPr>
          <w:p w14:paraId="53FA29AD"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3F1DAD30" w14:textId="77777777"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14:paraId="7089CE0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71B18FDF"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3E95A2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6A34FCB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0E08765" w14:textId="77777777" w:rsidTr="0094609D">
        <w:trPr>
          <w:gridAfter w:val="1"/>
          <w:trHeight w:val="293"/>
        </w:trPr>
        <w:tc>
          <w:tcPr>
            <w:tcW w:w="710" w:type="dxa"/>
            <w:gridSpan w:val="2"/>
            <w:vMerge/>
            <w:shd w:val="clear" w:color="auto" w:fill="auto"/>
          </w:tcPr>
          <w:p w14:paraId="72D9899D"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1E813CE1" w14:textId="77777777"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 xml:space="preserve">plan de </w:t>
            </w:r>
            <w:proofErr w:type="spellStart"/>
            <w:r w:rsidRPr="00A83D28">
              <w:rPr>
                <w:rFonts w:ascii="Trebuchet MS" w:eastAsia="Calibri" w:hAnsi="Trebuchet MS" w:cs="Arial"/>
                <w:sz w:val="20"/>
                <w:szCs w:val="20"/>
                <w:lang w:val="ro-RO"/>
              </w:rPr>
              <w:t>situaţie</w:t>
            </w:r>
            <w:proofErr w:type="spellEnd"/>
            <w:r w:rsidRPr="00A83D28">
              <w:rPr>
                <w:rFonts w:ascii="Trebuchet MS" w:eastAsia="Calibri" w:hAnsi="Trebuchet MS" w:cs="Arial"/>
                <w:sz w:val="20"/>
                <w:szCs w:val="20"/>
                <w:lang w:val="ro-RO"/>
              </w:rPr>
              <w:t>?</w:t>
            </w:r>
          </w:p>
        </w:tc>
        <w:tc>
          <w:tcPr>
            <w:tcW w:w="427" w:type="dxa"/>
            <w:shd w:val="clear" w:color="auto" w:fill="auto"/>
            <w:vAlign w:val="center"/>
          </w:tcPr>
          <w:p w14:paraId="5F094C7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2C865E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5CFAFB0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237C414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816291" w14:paraId="7E542312" w14:textId="77777777" w:rsidTr="0094609D">
        <w:trPr>
          <w:gridAfter w:val="1"/>
          <w:trHeight w:val="293"/>
        </w:trPr>
        <w:tc>
          <w:tcPr>
            <w:tcW w:w="710" w:type="dxa"/>
            <w:gridSpan w:val="2"/>
            <w:vMerge/>
            <w:shd w:val="clear" w:color="auto" w:fill="auto"/>
          </w:tcPr>
          <w:p w14:paraId="70B728A5"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3D9F44FE" w14:textId="77777777" w:rsidR="00E05533" w:rsidRPr="00816291"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planuri generale, </w:t>
            </w:r>
            <w:proofErr w:type="spellStart"/>
            <w:r w:rsidRPr="00A83D28">
              <w:rPr>
                <w:rFonts w:ascii="Trebuchet MS" w:eastAsia="Calibri" w:hAnsi="Trebuchet MS" w:cs="Arial"/>
                <w:sz w:val="20"/>
                <w:szCs w:val="20"/>
                <w:lang w:val="ro-RO"/>
              </w:rPr>
              <w:t>faţade</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secţiuni</w:t>
            </w:r>
            <w:proofErr w:type="spellEnd"/>
            <w:r w:rsidRPr="00A83D28">
              <w:rPr>
                <w:rFonts w:ascii="Trebuchet MS" w:eastAsia="Calibri" w:hAnsi="Trebuchet MS" w:cs="Arial"/>
                <w:sz w:val="20"/>
                <w:szCs w:val="20"/>
                <w:lang w:val="ro-RO"/>
              </w:rPr>
              <w:t xml:space="preserve"> caracteristice de arhitectură, cotate, scheme de principiu pentru </w:t>
            </w:r>
            <w:proofErr w:type="spellStart"/>
            <w:r w:rsidRPr="00A83D28">
              <w:rPr>
                <w:rFonts w:ascii="Trebuchet MS" w:eastAsia="Calibri" w:hAnsi="Trebuchet MS" w:cs="Arial"/>
                <w:sz w:val="20"/>
                <w:szCs w:val="20"/>
                <w:lang w:val="ro-RO"/>
              </w:rPr>
              <w:t>rezistenţă</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instalaţii</w:t>
            </w:r>
            <w:proofErr w:type="spellEnd"/>
            <w:r w:rsidRPr="00A83D28">
              <w:rPr>
                <w:rFonts w:ascii="Trebuchet MS" w:eastAsia="Calibri" w:hAnsi="Trebuchet MS" w:cs="Arial"/>
                <w:sz w:val="20"/>
                <w:szCs w:val="20"/>
                <w:lang w:val="ro-RO"/>
              </w:rPr>
              <w:t xml:space="preserve">, volumetrii, scheme </w:t>
            </w:r>
            <w:proofErr w:type="spellStart"/>
            <w:r w:rsidRPr="00A83D28">
              <w:rPr>
                <w:rFonts w:ascii="Trebuchet MS" w:eastAsia="Calibri" w:hAnsi="Trebuchet MS" w:cs="Arial"/>
                <w:sz w:val="20"/>
                <w:szCs w:val="20"/>
                <w:lang w:val="ro-RO"/>
              </w:rPr>
              <w:t>funcţionale</w:t>
            </w:r>
            <w:proofErr w:type="spellEnd"/>
            <w:r w:rsidRPr="00A83D28">
              <w:rPr>
                <w:rFonts w:ascii="Trebuchet MS" w:eastAsia="Calibri" w:hAnsi="Trebuchet MS" w:cs="Arial"/>
                <w:sz w:val="20"/>
                <w:szCs w:val="20"/>
                <w:lang w:val="ro-RO"/>
              </w:rPr>
              <w:t>, izometrice sau planuri specifice, după caz?</w:t>
            </w:r>
          </w:p>
        </w:tc>
        <w:tc>
          <w:tcPr>
            <w:tcW w:w="427" w:type="dxa"/>
            <w:shd w:val="clear" w:color="auto" w:fill="auto"/>
            <w:vAlign w:val="center"/>
          </w:tcPr>
          <w:p w14:paraId="2226924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3CC664A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20FBFE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51427A2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384DF82" w14:textId="77777777" w:rsidTr="0094609D">
        <w:trPr>
          <w:gridAfter w:val="1"/>
          <w:trHeight w:val="293"/>
        </w:trPr>
        <w:tc>
          <w:tcPr>
            <w:tcW w:w="710" w:type="dxa"/>
            <w:gridSpan w:val="2"/>
            <w:vMerge/>
            <w:shd w:val="clear" w:color="auto" w:fill="auto"/>
          </w:tcPr>
          <w:p w14:paraId="7CD256A2"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2C5270AD" w14:textId="77777777"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 xml:space="preserve">planuri generale, </w:t>
            </w:r>
            <w:proofErr w:type="spellStart"/>
            <w:r w:rsidRPr="00A83D28">
              <w:rPr>
                <w:rFonts w:ascii="Trebuchet MS" w:eastAsia="Calibri" w:hAnsi="Trebuchet MS" w:cs="Arial"/>
                <w:sz w:val="20"/>
                <w:szCs w:val="20"/>
                <w:lang w:val="ro-RO"/>
              </w:rPr>
              <w:t>profile</w:t>
            </w:r>
            <w:proofErr w:type="spellEnd"/>
            <w:r w:rsidRPr="00A83D28">
              <w:rPr>
                <w:rFonts w:ascii="Trebuchet MS" w:eastAsia="Calibri" w:hAnsi="Trebuchet MS" w:cs="Arial"/>
                <w:sz w:val="20"/>
                <w:szCs w:val="20"/>
                <w:lang w:val="ro-RO"/>
              </w:rPr>
              <w:t xml:space="preserve"> longitudinale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transversale caracteristice, cotate, planuri specifice, după caz?</w:t>
            </w:r>
          </w:p>
        </w:tc>
        <w:tc>
          <w:tcPr>
            <w:tcW w:w="427" w:type="dxa"/>
            <w:shd w:val="clear" w:color="auto" w:fill="auto"/>
            <w:vAlign w:val="center"/>
          </w:tcPr>
          <w:p w14:paraId="71B95F0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6F7EB879"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6B77F7C2"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7468CCC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5C579AC" w14:textId="77777777" w:rsidTr="0094609D">
        <w:trPr>
          <w:gridAfter w:val="1"/>
          <w:trHeight w:val="310"/>
        </w:trPr>
        <w:tc>
          <w:tcPr>
            <w:tcW w:w="710" w:type="dxa"/>
            <w:gridSpan w:val="2"/>
            <w:shd w:val="clear" w:color="auto" w:fill="auto"/>
          </w:tcPr>
          <w:p w14:paraId="4B7F69C0"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208B766" w14:textId="77777777"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Fiecare </w:t>
            </w:r>
            <w:proofErr w:type="spellStart"/>
            <w:r w:rsidRPr="00A83D28">
              <w:rPr>
                <w:rFonts w:ascii="Trebuchet MS" w:eastAsia="Calibri" w:hAnsi="Trebuchet MS" w:cs="Arial"/>
                <w:sz w:val="20"/>
                <w:szCs w:val="20"/>
                <w:lang w:val="ro-RO"/>
              </w:rPr>
              <w:t>planşă</w:t>
            </w:r>
            <w:proofErr w:type="spellEnd"/>
            <w:r w:rsidRPr="00A83D28">
              <w:rPr>
                <w:rFonts w:ascii="Trebuchet MS" w:eastAsia="Calibri" w:hAnsi="Trebuchet MS" w:cs="Arial"/>
                <w:sz w:val="20"/>
                <w:szCs w:val="20"/>
                <w:lang w:val="ro-RO"/>
              </w:rPr>
              <w:t xml:space="preserve"> din cadrul pieselor desenate este numerotata/codificata si prezintă un </w:t>
            </w:r>
            <w:proofErr w:type="spellStart"/>
            <w:r w:rsidRPr="00A83D28">
              <w:rPr>
                <w:rFonts w:ascii="Trebuchet MS" w:eastAsia="Calibri" w:hAnsi="Trebuchet MS" w:cs="Arial"/>
                <w:sz w:val="20"/>
                <w:szCs w:val="20"/>
                <w:lang w:val="ro-RO"/>
              </w:rPr>
              <w:t>cartuş</w:t>
            </w:r>
            <w:proofErr w:type="spellEnd"/>
            <w:r w:rsidRPr="00A83D28">
              <w:rPr>
                <w:rFonts w:ascii="Trebuchet MS" w:eastAsia="Calibri" w:hAnsi="Trebuchet MS" w:cs="Arial"/>
                <w:sz w:val="20"/>
                <w:szCs w:val="20"/>
                <w:lang w:val="ro-RO"/>
              </w:rPr>
              <w:t xml:space="preserve"> care </w:t>
            </w:r>
            <w:proofErr w:type="spellStart"/>
            <w:r w:rsidRPr="00A83D28">
              <w:rPr>
                <w:rFonts w:ascii="Trebuchet MS" w:eastAsia="Calibri" w:hAnsi="Trebuchet MS" w:cs="Arial"/>
                <w:sz w:val="20"/>
                <w:szCs w:val="20"/>
                <w:lang w:val="ro-RO"/>
              </w:rPr>
              <w:t>contine</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informatiile</w:t>
            </w:r>
            <w:proofErr w:type="spellEnd"/>
            <w:r w:rsidRPr="00A83D28">
              <w:rPr>
                <w:rFonts w:ascii="Trebuchet MS" w:eastAsia="Calibri" w:hAnsi="Trebuchet MS" w:cs="Arial"/>
                <w:sz w:val="20"/>
                <w:szCs w:val="20"/>
                <w:lang w:val="ro-RO"/>
              </w:rPr>
              <w:t xml:space="preserve"> solicitate conform prevederilor legale?</w:t>
            </w:r>
          </w:p>
        </w:tc>
        <w:tc>
          <w:tcPr>
            <w:tcW w:w="427" w:type="dxa"/>
            <w:shd w:val="clear" w:color="auto" w:fill="auto"/>
            <w:vAlign w:val="center"/>
          </w:tcPr>
          <w:p w14:paraId="5370BD4A"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271A95D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41F2A69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14EE51D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1BE90D2D" w14:textId="77777777" w:rsidTr="0094609D">
        <w:trPr>
          <w:gridAfter w:val="1"/>
          <w:trHeight w:val="240"/>
        </w:trPr>
        <w:tc>
          <w:tcPr>
            <w:tcW w:w="710" w:type="dxa"/>
            <w:gridSpan w:val="2"/>
            <w:shd w:val="clear" w:color="auto" w:fill="auto"/>
          </w:tcPr>
          <w:p w14:paraId="53D97E8B"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59D88A23" w14:textId="77777777"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În cazul în care </w:t>
            </w:r>
            <w:proofErr w:type="spellStart"/>
            <w:r w:rsidRPr="00A83D28">
              <w:rPr>
                <w:rFonts w:ascii="Trebuchet MS" w:eastAsia="Calibri" w:hAnsi="Trebuchet MS" w:cs="Arial"/>
                <w:sz w:val="20"/>
                <w:szCs w:val="20"/>
                <w:lang w:val="ro-RO"/>
              </w:rPr>
              <w:t>plansele</w:t>
            </w:r>
            <w:proofErr w:type="spellEnd"/>
            <w:r w:rsidRPr="00A83D28">
              <w:rPr>
                <w:rFonts w:ascii="Trebuchet MS" w:eastAsia="Calibri" w:hAnsi="Trebuchet MS" w:cs="Arial"/>
                <w:sz w:val="20"/>
                <w:szCs w:val="20"/>
                <w:lang w:val="ro-RO"/>
              </w:rPr>
              <w:t xml:space="preserve"> au fost anexate la cererea de </w:t>
            </w:r>
            <w:proofErr w:type="spellStart"/>
            <w:r w:rsidRPr="00A83D28">
              <w:rPr>
                <w:rFonts w:ascii="Trebuchet MS" w:eastAsia="Calibri" w:hAnsi="Trebuchet MS" w:cs="Arial"/>
                <w:sz w:val="20"/>
                <w:szCs w:val="20"/>
                <w:lang w:val="ro-RO"/>
              </w:rPr>
              <w:t>finantare</w:t>
            </w:r>
            <w:proofErr w:type="spellEnd"/>
            <w:r w:rsidRPr="00A83D28">
              <w:rPr>
                <w:rFonts w:ascii="Trebuchet MS" w:eastAsia="Calibri" w:hAnsi="Trebuchet MS" w:cs="Arial"/>
                <w:sz w:val="20"/>
                <w:szCs w:val="20"/>
                <w:lang w:val="ro-RO"/>
              </w:rPr>
              <w:t xml:space="preserve"> în format scanat, </w:t>
            </w:r>
            <w:proofErr w:type="spellStart"/>
            <w:r w:rsidRPr="00A83D28">
              <w:rPr>
                <w:rFonts w:ascii="Trebuchet MS" w:eastAsia="Calibri" w:hAnsi="Trebuchet MS" w:cs="Arial"/>
                <w:sz w:val="20"/>
                <w:szCs w:val="20"/>
                <w:lang w:val="ro-RO"/>
              </w:rPr>
              <w:t>dupa</w:t>
            </w:r>
            <w:proofErr w:type="spellEnd"/>
            <w:r w:rsidRPr="00A83D28">
              <w:rPr>
                <w:rFonts w:ascii="Trebuchet MS" w:eastAsia="Calibri" w:hAnsi="Trebuchet MS" w:cs="Arial"/>
                <w:sz w:val="20"/>
                <w:szCs w:val="20"/>
                <w:lang w:val="ro-RO"/>
              </w:rPr>
              <w:t xml:space="preserve"> ce au fost semnate și ștampilate de elaboratori: este prezentă </w:t>
            </w:r>
            <w:proofErr w:type="spellStart"/>
            <w:r w:rsidRPr="00A83D28">
              <w:rPr>
                <w:rFonts w:ascii="Trebuchet MS" w:eastAsia="Calibri" w:hAnsi="Trebuchet MS" w:cs="Arial"/>
                <w:sz w:val="20"/>
                <w:szCs w:val="20"/>
                <w:lang w:val="ro-RO"/>
              </w:rPr>
              <w:t>semnatura</w:t>
            </w:r>
            <w:proofErr w:type="spellEnd"/>
            <w:r w:rsidRPr="00A83D28">
              <w:rPr>
                <w:rFonts w:ascii="Trebuchet MS" w:eastAsia="Calibri" w:hAnsi="Trebuchet MS" w:cs="Arial"/>
                <w:sz w:val="20"/>
                <w:szCs w:val="20"/>
                <w:lang w:val="ro-RO"/>
              </w:rPr>
              <w:t xml:space="preserve"> si stampila tuturor persoanelor nominalizate in </w:t>
            </w:r>
            <w:proofErr w:type="spellStart"/>
            <w:r w:rsidRPr="00A83D28">
              <w:rPr>
                <w:rFonts w:ascii="Trebuchet MS" w:eastAsia="Calibri" w:hAnsi="Trebuchet MS" w:cs="Arial"/>
                <w:sz w:val="20"/>
                <w:szCs w:val="20"/>
                <w:lang w:val="ro-RO"/>
              </w:rPr>
              <w:t>cartus</w:t>
            </w:r>
            <w:proofErr w:type="spellEnd"/>
            <w:r w:rsidRPr="00A83D28">
              <w:rPr>
                <w:rFonts w:ascii="Trebuchet MS" w:eastAsia="Calibri" w:hAnsi="Trebuchet MS" w:cs="Arial"/>
                <w:sz w:val="20"/>
                <w:szCs w:val="20"/>
                <w:lang w:val="ro-RO"/>
              </w:rPr>
              <w:t>, în conformitate cu prevederile legale, inclusiv de:</w:t>
            </w:r>
          </w:p>
          <w:p w14:paraId="63385347"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proiectantul</w:t>
            </w:r>
            <w:proofErr w:type="spellEnd"/>
            <w:r w:rsidRPr="00A83D28">
              <w:rPr>
                <w:rFonts w:ascii="Trebuchet MS" w:eastAsia="Calibri" w:hAnsi="Trebuchet MS" w:cs="Arial"/>
                <w:sz w:val="20"/>
                <w:szCs w:val="20"/>
              </w:rPr>
              <w:t xml:space="preserve"> general </w:t>
            </w:r>
            <w:proofErr w:type="gramStart"/>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şeful</w:t>
            </w:r>
            <w:proofErr w:type="spellEnd"/>
            <w:proofErr w:type="gram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proiect</w:t>
            </w:r>
            <w:proofErr w:type="spellEnd"/>
            <w:r w:rsidRPr="00A83D28">
              <w:rPr>
                <w:rFonts w:ascii="Trebuchet MS" w:eastAsia="Calibri" w:hAnsi="Trebuchet MS" w:cs="Arial"/>
                <w:sz w:val="20"/>
                <w:szCs w:val="20"/>
                <w:lang w:val="ro-RO"/>
              </w:rPr>
              <w:t xml:space="preserve"> ?</w:t>
            </w:r>
          </w:p>
          <w:p w14:paraId="02DFC096"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arhitect cu drept de </w:t>
            </w:r>
            <w:proofErr w:type="spellStart"/>
            <w:r w:rsidRPr="00A83D28">
              <w:rPr>
                <w:rFonts w:ascii="Trebuchet MS" w:eastAsia="Calibri" w:hAnsi="Trebuchet MS" w:cs="Arial"/>
                <w:sz w:val="20"/>
                <w:szCs w:val="20"/>
                <w:lang w:val="ro-RO"/>
              </w:rPr>
              <w:t>semnatura</w:t>
            </w:r>
            <w:proofErr w:type="spellEnd"/>
            <w:r w:rsidRPr="00A83D28">
              <w:rPr>
                <w:rFonts w:ascii="Trebuchet MS" w:eastAsia="Calibri" w:hAnsi="Trebuchet MS" w:cs="Arial"/>
                <w:sz w:val="20"/>
                <w:szCs w:val="20"/>
                <w:lang w:val="ro-RO"/>
              </w:rPr>
              <w:t xml:space="preserve">, cu ștampila cu </w:t>
            </w:r>
            <w:proofErr w:type="spellStart"/>
            <w:r w:rsidRPr="00A83D28">
              <w:rPr>
                <w:rFonts w:ascii="Trebuchet MS" w:eastAsia="Calibri" w:hAnsi="Trebuchet MS" w:cs="Arial"/>
                <w:sz w:val="20"/>
                <w:szCs w:val="20"/>
                <w:lang w:val="ro-RO"/>
              </w:rPr>
              <w:t>numar</w:t>
            </w:r>
            <w:proofErr w:type="spellEnd"/>
            <w:r w:rsidRPr="00A83D28">
              <w:rPr>
                <w:rFonts w:ascii="Trebuchet MS" w:eastAsia="Calibri" w:hAnsi="Trebuchet MS" w:cs="Arial"/>
                <w:sz w:val="20"/>
                <w:szCs w:val="20"/>
                <w:lang w:val="ro-RO"/>
              </w:rPr>
              <w:t xml:space="preserve"> de </w:t>
            </w:r>
            <w:proofErr w:type="spellStart"/>
            <w:r w:rsidRPr="00A83D28">
              <w:rPr>
                <w:rFonts w:ascii="Trebuchet MS" w:eastAsia="Calibri" w:hAnsi="Trebuchet MS" w:cs="Arial"/>
                <w:sz w:val="20"/>
                <w:szCs w:val="20"/>
                <w:lang w:val="ro-RO"/>
              </w:rPr>
              <w:t>inregistrare</w:t>
            </w:r>
            <w:proofErr w:type="spellEnd"/>
            <w:r w:rsidRPr="00A83D28">
              <w:rPr>
                <w:rFonts w:ascii="Trebuchet MS" w:eastAsia="Calibri" w:hAnsi="Trebuchet MS" w:cs="Arial"/>
                <w:sz w:val="20"/>
                <w:szCs w:val="20"/>
                <w:lang w:val="ro-RO"/>
              </w:rPr>
              <w:t xml:space="preserve"> in tabloul </w:t>
            </w:r>
            <w:proofErr w:type="spellStart"/>
            <w:r w:rsidRPr="00A83D28">
              <w:rPr>
                <w:rFonts w:ascii="Trebuchet MS" w:eastAsia="Calibri" w:hAnsi="Trebuchet MS" w:cs="Arial"/>
                <w:sz w:val="20"/>
                <w:szCs w:val="20"/>
                <w:lang w:val="ro-RO"/>
              </w:rPr>
              <w:t>national</w:t>
            </w:r>
            <w:proofErr w:type="spellEnd"/>
            <w:r w:rsidRPr="00A83D28">
              <w:rPr>
                <w:rFonts w:ascii="Trebuchet MS" w:eastAsia="Calibri" w:hAnsi="Trebuchet MS" w:cs="Arial"/>
                <w:sz w:val="20"/>
                <w:szCs w:val="20"/>
                <w:lang w:val="ro-RO"/>
              </w:rPr>
              <w:t xml:space="preserve"> TNA, conform reglementări OAR ?</w:t>
            </w:r>
          </w:p>
          <w:p w14:paraId="5CEBDC49"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lang w:val="ro-RO"/>
              </w:rPr>
              <w:t>proiectantii</w:t>
            </w:r>
            <w:proofErr w:type="spellEnd"/>
            <w:r w:rsidRPr="00A83D28">
              <w:rPr>
                <w:rFonts w:ascii="Trebuchet MS" w:eastAsia="Calibri" w:hAnsi="Trebuchet MS" w:cs="Arial"/>
                <w:sz w:val="20"/>
                <w:szCs w:val="20"/>
                <w:lang w:val="ro-RO"/>
              </w:rPr>
              <w:t xml:space="preserve"> de specialitate?</w:t>
            </w:r>
          </w:p>
          <w:p w14:paraId="5F6EB34A" w14:textId="77777777"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14:paraId="34E0F566" w14:textId="77777777"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14:paraId="353329E4"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06DACF8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1357E3EE"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2DCFE74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01C21BD5" w14:textId="77777777" w:rsidTr="0094609D">
        <w:trPr>
          <w:gridAfter w:val="1"/>
          <w:trHeight w:val="338"/>
        </w:trPr>
        <w:tc>
          <w:tcPr>
            <w:tcW w:w="710" w:type="dxa"/>
            <w:gridSpan w:val="2"/>
            <w:shd w:val="clear" w:color="auto" w:fill="auto"/>
          </w:tcPr>
          <w:p w14:paraId="56AB4486"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370A5F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139BD40B"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5C225F45"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2DADB98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7CB33340"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816291" w14:paraId="64001AE5" w14:textId="77777777" w:rsidTr="0094609D">
        <w:trPr>
          <w:gridAfter w:val="1"/>
          <w:trHeight w:val="303"/>
        </w:trPr>
        <w:tc>
          <w:tcPr>
            <w:tcW w:w="710" w:type="dxa"/>
            <w:gridSpan w:val="2"/>
            <w:shd w:val="clear" w:color="auto" w:fill="auto"/>
          </w:tcPr>
          <w:p w14:paraId="0EB27E58" w14:textId="77777777"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0A59FC7" w14:textId="535F4184"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o descrie</w:t>
            </w:r>
            <w:del w:id="97" w:author="Mirela Biris" w:date="2023-05-28T10:39:00Z">
              <w:r w:rsidRPr="00A83D28" w:rsidDel="004D67A7">
                <w:rPr>
                  <w:rFonts w:ascii="Trebuchet MS" w:eastAsia="Calibri" w:hAnsi="Trebuchet MS" w:cs="Arial"/>
                  <w:sz w:val="20"/>
                  <w:szCs w:val="20"/>
                  <w:lang w:val="ro-RO"/>
                </w:rPr>
                <w:delText>rie</w:delText>
              </w:r>
            </w:del>
            <w:r w:rsidRPr="00A83D28">
              <w:rPr>
                <w:rFonts w:ascii="Trebuchet MS" w:eastAsia="Calibri" w:hAnsi="Trebuchet MS" w:cs="Arial"/>
                <w:sz w:val="20"/>
                <w:szCs w:val="20"/>
                <w:lang w:val="ro-RO"/>
              </w:rPr>
              <w:t>re a lucr</w:t>
            </w:r>
            <w:del w:id="98" w:author="Mirela Biris" w:date="2023-05-28T10:39:00Z">
              <w:r w:rsidRPr="00A83D28" w:rsidDel="004D67A7">
                <w:rPr>
                  <w:rFonts w:ascii="Trebuchet MS" w:eastAsia="Calibri" w:hAnsi="Trebuchet MS" w:cs="Arial"/>
                  <w:sz w:val="20"/>
                  <w:szCs w:val="20"/>
                  <w:lang w:val="ro-RO"/>
                </w:rPr>
                <w:delText>a</w:delText>
              </w:r>
            </w:del>
            <w:ins w:id="99" w:author="Mirela Biris" w:date="2023-05-28T10:39:00Z">
              <w:r w:rsidR="004D67A7">
                <w:rPr>
                  <w:rFonts w:ascii="Trebuchet MS" w:eastAsia="Calibri" w:hAnsi="Trebuchet MS" w:cs="Arial"/>
                  <w:sz w:val="20"/>
                  <w:szCs w:val="20"/>
                  <w:lang w:val="ro-RO"/>
                </w:rPr>
                <w:t>ă</w:t>
              </w:r>
            </w:ins>
            <w:r w:rsidRPr="00A83D28">
              <w:rPr>
                <w:rFonts w:ascii="Trebuchet MS" w:eastAsia="Calibri" w:hAnsi="Trebuchet MS" w:cs="Arial"/>
                <w:sz w:val="20"/>
                <w:szCs w:val="20"/>
                <w:lang w:val="ro-RO"/>
              </w:rPr>
              <w:t xml:space="preserve">rilor de </w:t>
            </w:r>
            <w:r w:rsidRPr="00A83D28">
              <w:rPr>
                <w:rFonts w:ascii="Trebuchet MS" w:eastAsia="Calibri" w:hAnsi="Trebuchet MS" w:cs="Arial"/>
                <w:b/>
                <w:sz w:val="20"/>
                <w:szCs w:val="20"/>
                <w:lang w:val="ro-RO"/>
              </w:rPr>
              <w:t xml:space="preserve">organizare de </w:t>
            </w:r>
            <w:proofErr w:type="spellStart"/>
            <w:r w:rsidRPr="00A83D28">
              <w:rPr>
                <w:rFonts w:ascii="Trebuchet MS" w:eastAsia="Calibri" w:hAnsi="Trebuchet MS" w:cs="Arial"/>
                <w:b/>
                <w:sz w:val="20"/>
                <w:szCs w:val="20"/>
                <w:lang w:val="ro-RO"/>
              </w:rPr>
              <w:t>şantier</w:t>
            </w:r>
            <w:proofErr w:type="spellEnd"/>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CEF93C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2E04DDC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0BBD2D1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73782A6A"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F01C6E" w:rsidRPr="00A83D28" w14:paraId="438A886F" w14:textId="77777777" w:rsidTr="0094609D">
        <w:trPr>
          <w:gridAfter w:val="1"/>
          <w:trHeight w:val="303"/>
        </w:trPr>
        <w:tc>
          <w:tcPr>
            <w:tcW w:w="710" w:type="dxa"/>
            <w:gridSpan w:val="2"/>
            <w:shd w:val="clear" w:color="auto" w:fill="auto"/>
          </w:tcPr>
          <w:p w14:paraId="73149CBA" w14:textId="77777777" w:rsidR="00F01C6E" w:rsidRPr="00A83D28" w:rsidRDefault="00F01C6E"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8CD8E18" w14:textId="6EAF0455" w:rsidR="00F01C6E" w:rsidRPr="004D67A7" w:rsidRDefault="004D67A7" w:rsidP="00AF1D75">
            <w:pPr>
              <w:spacing w:before="60" w:after="60" w:line="240" w:lineRule="auto"/>
              <w:jc w:val="both"/>
              <w:rPr>
                <w:rFonts w:ascii="Trebuchet MS" w:eastAsia="Calibri" w:hAnsi="Trebuchet MS" w:cs="Arial"/>
                <w:strike/>
                <w:sz w:val="20"/>
                <w:szCs w:val="20"/>
                <w:lang w:val="ro-RO"/>
                <w:rPrChange w:id="100" w:author="Mirela Biris" w:date="2023-05-28T10:40:00Z">
                  <w:rPr>
                    <w:rFonts w:ascii="Trebuchet MS" w:eastAsia="Calibri" w:hAnsi="Trebuchet MS" w:cs="Arial"/>
                    <w:sz w:val="20"/>
                    <w:szCs w:val="20"/>
                    <w:lang w:val="ro-RO"/>
                  </w:rPr>
                </w:rPrChange>
              </w:rPr>
            </w:pPr>
            <w:ins w:id="101" w:author="Mirela Biris" w:date="2023-05-28T10:40:00Z">
              <w:r w:rsidRPr="004D67A7">
                <w:rPr>
                  <w:rFonts w:ascii="Trebuchet MS" w:eastAsia="Calibri" w:hAnsi="Trebuchet MS" w:cs="Arial"/>
                  <w:sz w:val="20"/>
                  <w:szCs w:val="20"/>
                </w:rPr>
                <w:t xml:space="preserve">D.A.L.I </w:t>
              </w:r>
              <w:proofErr w:type="spellStart"/>
              <w:r w:rsidRPr="004D67A7">
                <w:rPr>
                  <w:rFonts w:ascii="Trebuchet MS" w:eastAsia="Calibri" w:hAnsi="Trebuchet MS" w:cs="Arial"/>
                  <w:sz w:val="20"/>
                  <w:szCs w:val="20"/>
                </w:rPr>
                <w:t>respectă</w:t>
              </w:r>
              <w:proofErr w:type="spellEnd"/>
              <w:r w:rsidRPr="004D67A7">
                <w:rPr>
                  <w:rFonts w:ascii="Trebuchet MS" w:eastAsia="Calibri" w:hAnsi="Trebuchet MS" w:cs="Arial"/>
                  <w:sz w:val="20"/>
                  <w:szCs w:val="20"/>
                </w:rPr>
                <w:t xml:space="preserve"> </w:t>
              </w:r>
              <w:proofErr w:type="spellStart"/>
              <w:r w:rsidRPr="004D67A7">
                <w:rPr>
                  <w:rFonts w:ascii="Trebuchet MS" w:eastAsia="Calibri" w:hAnsi="Trebuchet MS" w:cs="Arial"/>
                  <w:sz w:val="20"/>
                  <w:szCs w:val="20"/>
                </w:rPr>
                <w:t>cerințele</w:t>
              </w:r>
              <w:proofErr w:type="spellEnd"/>
              <w:r w:rsidRPr="004D67A7">
                <w:rPr>
                  <w:rFonts w:ascii="Trebuchet MS" w:eastAsia="Calibri" w:hAnsi="Trebuchet MS" w:cs="Arial"/>
                  <w:sz w:val="20"/>
                  <w:szCs w:val="20"/>
                </w:rPr>
                <w:t xml:space="preserve"> </w:t>
              </w:r>
              <w:proofErr w:type="spellStart"/>
              <w:r w:rsidRPr="004D67A7">
                <w:rPr>
                  <w:rFonts w:ascii="Trebuchet MS" w:eastAsia="Calibri" w:hAnsi="Trebuchet MS" w:cs="Arial"/>
                  <w:sz w:val="20"/>
                  <w:szCs w:val="20"/>
                </w:rPr>
                <w:t>privind</w:t>
              </w:r>
              <w:proofErr w:type="spellEnd"/>
              <w:r w:rsidRPr="004D67A7">
                <w:rPr>
                  <w:rFonts w:ascii="Trebuchet MS" w:eastAsia="Calibri" w:hAnsi="Trebuchet MS" w:cs="Arial"/>
                  <w:sz w:val="20"/>
                  <w:szCs w:val="20"/>
                </w:rPr>
                <w:t xml:space="preserve"> data </w:t>
              </w:r>
              <w:proofErr w:type="spellStart"/>
              <w:r w:rsidRPr="004D67A7">
                <w:rPr>
                  <w:rFonts w:ascii="Trebuchet MS" w:eastAsia="Calibri" w:hAnsi="Trebuchet MS" w:cs="Arial"/>
                  <w:sz w:val="20"/>
                  <w:szCs w:val="20"/>
                </w:rPr>
                <w:t>elaborării</w:t>
              </w:r>
              <w:proofErr w:type="spellEnd"/>
              <w:r w:rsidRPr="004D67A7">
                <w:rPr>
                  <w:rFonts w:ascii="Trebuchet MS" w:eastAsia="Calibri" w:hAnsi="Trebuchet MS" w:cs="Arial"/>
                  <w:sz w:val="20"/>
                  <w:szCs w:val="20"/>
                </w:rPr>
                <w:t>/</w:t>
              </w:r>
              <w:proofErr w:type="spellStart"/>
              <w:r w:rsidRPr="004D67A7">
                <w:rPr>
                  <w:rFonts w:ascii="Trebuchet MS" w:eastAsia="Calibri" w:hAnsi="Trebuchet MS" w:cs="Arial"/>
                  <w:sz w:val="20"/>
                  <w:szCs w:val="20"/>
                </w:rPr>
                <w:t>revizuirii</w:t>
              </w:r>
              <w:proofErr w:type="spellEnd"/>
              <w:r w:rsidRPr="004D67A7">
                <w:rPr>
                  <w:rFonts w:ascii="Trebuchet MS" w:eastAsia="Calibri" w:hAnsi="Trebuchet MS" w:cs="Arial"/>
                  <w:sz w:val="20"/>
                  <w:szCs w:val="20"/>
                </w:rPr>
                <w:t>/</w:t>
              </w:r>
              <w:proofErr w:type="spellStart"/>
              <w:r w:rsidRPr="004D67A7">
                <w:rPr>
                  <w:rFonts w:ascii="Trebuchet MS" w:eastAsia="Calibri" w:hAnsi="Trebuchet MS" w:cs="Arial"/>
                  <w:sz w:val="20"/>
                  <w:szCs w:val="20"/>
                </w:rPr>
                <w:t>reactualizării</w:t>
              </w:r>
              <w:proofErr w:type="spellEnd"/>
              <w:r w:rsidRPr="004D67A7">
                <w:rPr>
                  <w:rFonts w:ascii="Trebuchet MS" w:eastAsia="Calibri" w:hAnsi="Trebuchet MS" w:cs="Arial"/>
                  <w:sz w:val="20"/>
                  <w:szCs w:val="20"/>
                </w:rPr>
                <w:t xml:space="preserve">, </w:t>
              </w:r>
              <w:proofErr w:type="spellStart"/>
              <w:r w:rsidRPr="004D67A7">
                <w:rPr>
                  <w:rFonts w:ascii="Trebuchet MS" w:eastAsia="Calibri" w:hAnsi="Trebuchet MS" w:cs="Arial"/>
                  <w:sz w:val="20"/>
                  <w:szCs w:val="20"/>
                </w:rPr>
                <w:t>prevăzute</w:t>
              </w:r>
              <w:proofErr w:type="spellEnd"/>
              <w:r w:rsidRPr="004D67A7">
                <w:rPr>
                  <w:rFonts w:ascii="Trebuchet MS" w:eastAsia="Calibri" w:hAnsi="Trebuchet MS" w:cs="Arial"/>
                  <w:sz w:val="20"/>
                  <w:szCs w:val="20"/>
                </w:rPr>
                <w:t xml:space="preserve"> </w:t>
              </w:r>
              <w:proofErr w:type="spellStart"/>
              <w:r w:rsidRPr="004D67A7">
                <w:rPr>
                  <w:rFonts w:ascii="Trebuchet MS" w:eastAsia="Calibri" w:hAnsi="Trebuchet MS" w:cs="Arial"/>
                  <w:sz w:val="20"/>
                  <w:szCs w:val="20"/>
                </w:rPr>
                <w:t>în</w:t>
              </w:r>
              <w:proofErr w:type="spellEnd"/>
              <w:r w:rsidRPr="004D67A7">
                <w:rPr>
                  <w:rFonts w:ascii="Trebuchet MS" w:eastAsia="Calibri" w:hAnsi="Trebuchet MS" w:cs="Arial"/>
                  <w:sz w:val="20"/>
                  <w:szCs w:val="20"/>
                </w:rPr>
                <w:t xml:space="preserve"> </w:t>
              </w:r>
              <w:proofErr w:type="spellStart"/>
              <w:r w:rsidRPr="004D67A7">
                <w:rPr>
                  <w:rFonts w:ascii="Trebuchet MS" w:eastAsia="Calibri" w:hAnsi="Trebuchet MS" w:cs="Arial"/>
                  <w:sz w:val="20"/>
                  <w:szCs w:val="20"/>
                </w:rPr>
                <w:t>ghidul</w:t>
              </w:r>
              <w:proofErr w:type="spellEnd"/>
              <w:r w:rsidRPr="004D67A7">
                <w:rPr>
                  <w:rFonts w:ascii="Trebuchet MS" w:eastAsia="Calibri" w:hAnsi="Trebuchet MS" w:cs="Arial"/>
                  <w:sz w:val="20"/>
                  <w:szCs w:val="20"/>
                </w:rPr>
                <w:t xml:space="preserve"> </w:t>
              </w:r>
              <w:proofErr w:type="spellStart"/>
              <w:r w:rsidRPr="004D67A7">
                <w:rPr>
                  <w:rFonts w:ascii="Trebuchet MS" w:eastAsia="Calibri" w:hAnsi="Trebuchet MS" w:cs="Arial"/>
                  <w:sz w:val="20"/>
                  <w:szCs w:val="20"/>
                </w:rPr>
                <w:t>solicitantului</w:t>
              </w:r>
              <w:proofErr w:type="spellEnd"/>
              <w:r w:rsidRPr="004D67A7">
                <w:rPr>
                  <w:rFonts w:ascii="Trebuchet MS" w:eastAsia="Calibri" w:hAnsi="Trebuchet MS" w:cs="Arial"/>
                  <w:sz w:val="20"/>
                  <w:szCs w:val="20"/>
                </w:rPr>
                <w:t xml:space="preserve"> </w:t>
              </w:r>
            </w:ins>
            <w:del w:id="102" w:author="Mirela Biris" w:date="2023-05-29T08:39:00Z">
              <w:r w:rsidR="00F01C6E" w:rsidRPr="004D67A7" w:rsidDel="00AF1D75">
                <w:rPr>
                  <w:rFonts w:ascii="Trebuchet MS" w:eastAsia="Calibri" w:hAnsi="Trebuchet MS" w:cs="Arial"/>
                  <w:strike/>
                  <w:sz w:val="20"/>
                  <w:szCs w:val="20"/>
                  <w:rPrChange w:id="103" w:author="Mirela Biris" w:date="2023-05-28T10:40:00Z">
                    <w:rPr>
                      <w:rFonts w:ascii="Trebuchet MS" w:eastAsia="Calibri" w:hAnsi="Trebuchet MS" w:cs="Arial"/>
                      <w:sz w:val="20"/>
                      <w:szCs w:val="20"/>
                    </w:rPr>
                  </w:rPrChange>
                </w:rPr>
                <w:delText>Documentele anexate la cererea de finantare care demonstreaza dreptul solicitantului/partenerilor de a executa lucrarile propuse, sunt cuprinzatoare fata de interventiile propuse a fi realizate prin proiect?</w:delText>
              </w:r>
              <w:r w:rsidR="00F01C6E" w:rsidRPr="004D67A7" w:rsidDel="00AF1D75">
                <w:rPr>
                  <w:rFonts w:ascii="Trebuchet MS" w:eastAsia="Calibri" w:hAnsi="Trebuchet MS" w:cs="Arial"/>
                  <w:strike/>
                  <w:sz w:val="20"/>
                  <w:szCs w:val="20"/>
                  <w:lang w:val="ro-RO"/>
                  <w:rPrChange w:id="104" w:author="Mirela Biris" w:date="2023-05-28T10:40:00Z">
                    <w:rPr>
                      <w:rFonts w:ascii="Trebuchet MS" w:eastAsia="Calibri" w:hAnsi="Trebuchet MS" w:cs="Arial"/>
                      <w:sz w:val="20"/>
                      <w:szCs w:val="20"/>
                      <w:lang w:val="ro-RO"/>
                    </w:rPr>
                  </w:rPrChange>
                </w:rPr>
                <w:delText xml:space="preserve"> </w:delText>
              </w:r>
              <w:r w:rsidR="00F01C6E" w:rsidRPr="004D67A7" w:rsidDel="00AF1D75">
                <w:rPr>
                  <w:rFonts w:ascii="Trebuchet MS" w:eastAsia="Calibri" w:hAnsi="Trebuchet MS" w:cs="Arial"/>
                  <w:b/>
                  <w:strike/>
                  <w:sz w:val="20"/>
                  <w:szCs w:val="20"/>
                  <w:lang w:val="ro-RO"/>
                  <w:rPrChange w:id="105" w:author="Mirela Biris" w:date="2023-05-28T10:40:00Z">
                    <w:rPr>
                      <w:rFonts w:ascii="Trebuchet MS" w:eastAsia="Calibri" w:hAnsi="Trebuchet MS" w:cs="Arial"/>
                      <w:b/>
                      <w:sz w:val="20"/>
                      <w:szCs w:val="20"/>
                      <w:lang w:val="ro-RO"/>
                    </w:rPr>
                  </w:rPrChange>
                </w:rPr>
                <w:delText>A se vedea NOTA 1</w:delText>
              </w:r>
            </w:del>
          </w:p>
        </w:tc>
        <w:tc>
          <w:tcPr>
            <w:tcW w:w="427" w:type="dxa"/>
            <w:shd w:val="clear" w:color="auto" w:fill="auto"/>
            <w:vAlign w:val="center"/>
          </w:tcPr>
          <w:p w14:paraId="00D118BF" w14:textId="77777777"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70AF0BC2" w14:textId="77777777"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06631069" w14:textId="77777777" w:rsidR="00F01C6E" w:rsidRPr="00A83D28" w:rsidRDefault="00F01C6E"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21793F9F" w14:textId="77777777" w:rsidR="00F01C6E" w:rsidRPr="00A83D28" w:rsidRDefault="00F01C6E" w:rsidP="00E05533">
            <w:pPr>
              <w:spacing w:before="60" w:after="60" w:line="240" w:lineRule="auto"/>
              <w:jc w:val="both"/>
              <w:rPr>
                <w:rFonts w:ascii="Trebuchet MS" w:eastAsia="Calibri" w:hAnsi="Trebuchet MS" w:cs="Arial"/>
                <w:sz w:val="20"/>
                <w:szCs w:val="20"/>
                <w:lang w:val="ro-RO"/>
              </w:rPr>
            </w:pPr>
          </w:p>
        </w:tc>
      </w:tr>
      <w:tr w:rsidR="00F01C6E" w:rsidRPr="00A83D28" w:rsidDel="00AF1D75" w14:paraId="5C9B4C7C" w14:textId="0DB396D6" w:rsidTr="0094609D">
        <w:trPr>
          <w:gridBefore w:val="1"/>
          <w:trHeight w:val="303"/>
          <w:del w:id="106" w:author="Mirela Biris" w:date="2023-05-29T08:39:00Z"/>
        </w:trPr>
        <w:tc>
          <w:tcPr>
            <w:tcW w:w="710" w:type="dxa"/>
            <w:gridSpan w:val="2"/>
            <w:shd w:val="clear" w:color="auto" w:fill="auto"/>
          </w:tcPr>
          <w:p w14:paraId="34A0E3B7" w14:textId="72673E33" w:rsidR="00F01C6E" w:rsidRPr="00A83D28" w:rsidDel="00AF1D75" w:rsidRDefault="00F01C6E" w:rsidP="00F01C6E">
            <w:pPr>
              <w:spacing w:before="60" w:after="60" w:line="240" w:lineRule="auto"/>
              <w:rPr>
                <w:del w:id="107" w:author="Mirela Biris" w:date="2023-05-29T08:39:00Z"/>
                <w:rFonts w:ascii="Trebuchet MS" w:eastAsia="Calibri" w:hAnsi="Trebuchet MS" w:cs="Arial"/>
                <w:b/>
                <w:sz w:val="20"/>
                <w:szCs w:val="20"/>
                <w:lang w:val="ro-RO"/>
              </w:rPr>
            </w:pPr>
          </w:p>
        </w:tc>
        <w:tc>
          <w:tcPr>
            <w:tcW w:w="6826" w:type="dxa"/>
            <w:gridSpan w:val="3"/>
            <w:shd w:val="clear" w:color="auto" w:fill="auto"/>
            <w:vAlign w:val="center"/>
          </w:tcPr>
          <w:p w14:paraId="02669F35" w14:textId="7DCA2E9F" w:rsidR="00F01C6E" w:rsidRPr="00A83D28" w:rsidDel="00AF1D75" w:rsidRDefault="00F01C6E" w:rsidP="00AF1D75">
            <w:pPr>
              <w:spacing w:before="60" w:after="60" w:line="240" w:lineRule="auto"/>
              <w:jc w:val="both"/>
              <w:rPr>
                <w:del w:id="108" w:author="Mirela Biris" w:date="2023-05-29T08:39:00Z"/>
                <w:rFonts w:ascii="Trebuchet MS" w:eastAsia="Calibri" w:hAnsi="Trebuchet MS" w:cs="Arial"/>
                <w:sz w:val="20"/>
                <w:szCs w:val="20"/>
                <w:lang w:val="ro-RO"/>
              </w:rPr>
            </w:pPr>
          </w:p>
        </w:tc>
        <w:tc>
          <w:tcPr>
            <w:tcW w:w="427" w:type="dxa"/>
            <w:gridSpan w:val="2"/>
            <w:shd w:val="clear" w:color="auto" w:fill="auto"/>
            <w:vAlign w:val="center"/>
          </w:tcPr>
          <w:p w14:paraId="35F66EC6" w14:textId="506B92F4" w:rsidR="00F01C6E" w:rsidRPr="00A83D28" w:rsidDel="00AF1D75" w:rsidRDefault="00F01C6E" w:rsidP="00E05533">
            <w:pPr>
              <w:spacing w:before="60" w:after="60" w:line="240" w:lineRule="auto"/>
              <w:jc w:val="both"/>
              <w:rPr>
                <w:del w:id="109" w:author="Mirela Biris" w:date="2023-05-29T08:39:00Z"/>
                <w:rFonts w:ascii="Trebuchet MS" w:eastAsia="Calibri" w:hAnsi="Trebuchet MS" w:cs="Arial"/>
                <w:sz w:val="20"/>
                <w:szCs w:val="20"/>
                <w:lang w:val="ro-RO"/>
              </w:rPr>
            </w:pPr>
          </w:p>
        </w:tc>
        <w:tc>
          <w:tcPr>
            <w:tcW w:w="450" w:type="dxa"/>
            <w:gridSpan w:val="2"/>
            <w:shd w:val="clear" w:color="auto" w:fill="auto"/>
            <w:vAlign w:val="center"/>
          </w:tcPr>
          <w:p w14:paraId="4A047673" w14:textId="49F18AF5" w:rsidR="00F01C6E" w:rsidRPr="00A83D28" w:rsidDel="00AF1D75" w:rsidRDefault="00F01C6E" w:rsidP="00E05533">
            <w:pPr>
              <w:spacing w:before="60" w:after="60" w:line="240" w:lineRule="auto"/>
              <w:jc w:val="both"/>
              <w:rPr>
                <w:del w:id="110" w:author="Mirela Biris" w:date="2023-05-29T08:39:00Z"/>
                <w:rFonts w:ascii="Trebuchet MS" w:eastAsia="Calibri" w:hAnsi="Trebuchet MS" w:cs="Arial"/>
                <w:sz w:val="20"/>
                <w:szCs w:val="20"/>
                <w:lang w:val="ro-RO"/>
              </w:rPr>
            </w:pPr>
          </w:p>
        </w:tc>
        <w:tc>
          <w:tcPr>
            <w:tcW w:w="630" w:type="dxa"/>
            <w:shd w:val="clear" w:color="auto" w:fill="auto"/>
            <w:vAlign w:val="center"/>
          </w:tcPr>
          <w:p w14:paraId="2841066D" w14:textId="526CBD8F" w:rsidR="00F01C6E" w:rsidRPr="00A83D28" w:rsidDel="00AF1D75" w:rsidRDefault="00F01C6E" w:rsidP="00E05533">
            <w:pPr>
              <w:spacing w:before="60" w:after="60" w:line="240" w:lineRule="auto"/>
              <w:jc w:val="both"/>
              <w:rPr>
                <w:del w:id="111" w:author="Mirela Biris" w:date="2023-05-29T08:39:00Z"/>
                <w:rFonts w:ascii="Trebuchet MS" w:eastAsia="Calibri" w:hAnsi="Trebuchet MS" w:cs="Arial"/>
                <w:sz w:val="20"/>
                <w:szCs w:val="20"/>
                <w:lang w:val="ro-RO"/>
              </w:rPr>
            </w:pPr>
          </w:p>
        </w:tc>
        <w:tc>
          <w:tcPr>
            <w:tcW w:w="1440" w:type="dxa"/>
            <w:gridSpan w:val="2"/>
            <w:shd w:val="clear" w:color="auto" w:fill="auto"/>
            <w:vAlign w:val="center"/>
          </w:tcPr>
          <w:p w14:paraId="61A0459C" w14:textId="30B0E7A6" w:rsidR="00F01C6E" w:rsidRPr="00A83D28" w:rsidDel="00AF1D75" w:rsidRDefault="00F01C6E" w:rsidP="00E05533">
            <w:pPr>
              <w:spacing w:before="60" w:after="60" w:line="240" w:lineRule="auto"/>
              <w:jc w:val="both"/>
              <w:rPr>
                <w:del w:id="112" w:author="Mirela Biris" w:date="2023-05-29T08:39:00Z"/>
                <w:rFonts w:ascii="Trebuchet MS" w:eastAsia="Calibri" w:hAnsi="Trebuchet MS" w:cs="Arial"/>
                <w:sz w:val="20"/>
                <w:szCs w:val="20"/>
                <w:lang w:val="ro-RO"/>
              </w:rPr>
            </w:pPr>
          </w:p>
        </w:tc>
      </w:tr>
      <w:tr w:rsidR="00F469FD" w:rsidRPr="00A83D28" w14:paraId="73119F22" w14:textId="77777777" w:rsidTr="00F469FD">
        <w:tblPrEx>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3" w:author="Mirela Biris" w:date="2023-05-28T10:58:00Z">
            <w:tblPrEx>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trHeight w:val="279"/>
          <w:trPrChange w:id="114" w:author="Mirela Biris" w:date="2023-05-28T10:58:00Z">
            <w:trPr>
              <w:gridBefore w:val="3"/>
              <w:trHeight w:val="279"/>
            </w:trPr>
          </w:trPrChange>
        </w:trPr>
        <w:tc>
          <w:tcPr>
            <w:tcW w:w="710" w:type="dxa"/>
            <w:gridSpan w:val="2"/>
            <w:shd w:val="clear" w:color="auto" w:fill="auto"/>
            <w:tcPrChange w:id="115" w:author="Mirela Biris" w:date="2023-05-28T10:58:00Z">
              <w:tcPr>
                <w:tcW w:w="710" w:type="dxa"/>
                <w:gridSpan w:val="2"/>
                <w:shd w:val="clear" w:color="auto" w:fill="76923C" w:themeFill="accent3" w:themeFillShade="BF"/>
              </w:tcPr>
            </w:tcPrChange>
          </w:tcPr>
          <w:p w14:paraId="4A5128C8" w14:textId="1BEE9898" w:rsidR="00F469FD" w:rsidRPr="00A83D28" w:rsidRDefault="00F469FD" w:rsidP="00E05533">
            <w:pPr>
              <w:spacing w:before="60" w:after="60" w:line="240" w:lineRule="auto"/>
              <w:jc w:val="center"/>
              <w:rPr>
                <w:rFonts w:ascii="Trebuchet MS" w:eastAsia="Calibri" w:hAnsi="Trebuchet MS" w:cs="Arial"/>
                <w:b/>
                <w:sz w:val="20"/>
                <w:szCs w:val="20"/>
                <w:lang w:val="ro-RO"/>
              </w:rPr>
            </w:pPr>
            <w:ins w:id="116" w:author="Mirela Biris" w:date="2023-05-28T11:00:00Z">
              <w:r>
                <w:rPr>
                  <w:rFonts w:ascii="Trebuchet MS" w:eastAsia="Calibri" w:hAnsi="Trebuchet MS" w:cs="Arial"/>
                  <w:b/>
                  <w:sz w:val="20"/>
                  <w:szCs w:val="20"/>
                  <w:lang w:val="ro-RO"/>
                </w:rPr>
                <w:t>20.</w:t>
              </w:r>
            </w:ins>
          </w:p>
        </w:tc>
        <w:tc>
          <w:tcPr>
            <w:tcW w:w="6826" w:type="dxa"/>
            <w:gridSpan w:val="2"/>
            <w:shd w:val="clear" w:color="auto" w:fill="auto"/>
            <w:vAlign w:val="center"/>
            <w:tcPrChange w:id="117" w:author="Mirela Biris" w:date="2023-05-28T10:58:00Z">
              <w:tcPr>
                <w:tcW w:w="6826" w:type="dxa"/>
                <w:gridSpan w:val="5"/>
                <w:shd w:val="clear" w:color="auto" w:fill="76923C" w:themeFill="accent3" w:themeFillShade="BF"/>
                <w:vAlign w:val="center"/>
              </w:tcPr>
            </w:tcPrChange>
          </w:tcPr>
          <w:p w14:paraId="269651F5" w14:textId="7561E796" w:rsidR="00F469FD" w:rsidRPr="00F469FD" w:rsidRDefault="00F469FD" w:rsidP="00E05533">
            <w:pPr>
              <w:spacing w:before="60" w:after="60" w:line="240" w:lineRule="auto"/>
              <w:jc w:val="both"/>
              <w:rPr>
                <w:rFonts w:ascii="Trebuchet MS" w:eastAsia="Calibri" w:hAnsi="Trebuchet MS" w:cs="Times New Roman"/>
                <w:bCs/>
                <w:sz w:val="20"/>
                <w:szCs w:val="20"/>
                <w:rPrChange w:id="118" w:author="Mirela Biris" w:date="2023-05-28T11:01:00Z">
                  <w:rPr>
                    <w:rFonts w:ascii="Trebuchet MS" w:eastAsia="Calibri" w:hAnsi="Trebuchet MS" w:cs="Times New Roman"/>
                    <w:b/>
                    <w:i/>
                    <w:iCs/>
                    <w:sz w:val="20"/>
                    <w:szCs w:val="20"/>
                  </w:rPr>
                </w:rPrChange>
              </w:rPr>
            </w:pPr>
            <w:ins w:id="119" w:author="Mirela Biris" w:date="2023-05-28T11:02:00Z">
              <w:r w:rsidRPr="00F469FD">
                <w:rPr>
                  <w:rFonts w:ascii="Trebuchet MS" w:eastAsia="Calibri" w:hAnsi="Trebuchet MS" w:cs="Times New Roman"/>
                  <w:bCs/>
                  <w:sz w:val="20"/>
                  <w:szCs w:val="20"/>
                </w:rPr>
                <w:t xml:space="preserve">Este </w:t>
              </w:r>
              <w:proofErr w:type="spellStart"/>
              <w:r w:rsidRPr="00F469FD">
                <w:rPr>
                  <w:rFonts w:ascii="Trebuchet MS" w:eastAsia="Calibri" w:hAnsi="Trebuchet MS" w:cs="Times New Roman"/>
                  <w:bCs/>
                  <w:sz w:val="20"/>
                  <w:szCs w:val="20"/>
                </w:rPr>
                <w:t>atașată</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și</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asumată</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Declarația</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privind</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asigurarea</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nivelului</w:t>
              </w:r>
              <w:proofErr w:type="spellEnd"/>
              <w:r w:rsidRPr="00F469FD">
                <w:rPr>
                  <w:rFonts w:ascii="Trebuchet MS" w:eastAsia="Calibri" w:hAnsi="Trebuchet MS" w:cs="Times New Roman"/>
                  <w:bCs/>
                  <w:sz w:val="20"/>
                  <w:szCs w:val="20"/>
                </w:rPr>
                <w:t xml:space="preserve"> de </w:t>
              </w:r>
              <w:proofErr w:type="spellStart"/>
              <w:r w:rsidRPr="00F469FD">
                <w:rPr>
                  <w:rFonts w:ascii="Trebuchet MS" w:eastAsia="Calibri" w:hAnsi="Trebuchet MS" w:cs="Times New Roman"/>
                  <w:bCs/>
                  <w:sz w:val="20"/>
                  <w:szCs w:val="20"/>
                </w:rPr>
                <w:t>calitate</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corespunzător</w:t>
              </w:r>
              <w:proofErr w:type="spellEnd"/>
              <w:r w:rsidRPr="00F469FD">
                <w:rPr>
                  <w:rFonts w:ascii="Trebuchet MS" w:eastAsia="Calibri" w:hAnsi="Trebuchet MS" w:cs="Times New Roman"/>
                  <w:bCs/>
                  <w:sz w:val="20"/>
                  <w:szCs w:val="20"/>
                </w:rPr>
                <w:t xml:space="preserve"> al </w:t>
              </w:r>
              <w:proofErr w:type="spellStart"/>
              <w:r w:rsidRPr="00F469FD">
                <w:rPr>
                  <w:rFonts w:ascii="Trebuchet MS" w:eastAsia="Calibri" w:hAnsi="Trebuchet MS" w:cs="Times New Roman"/>
                  <w:bCs/>
                  <w:sz w:val="20"/>
                  <w:szCs w:val="20"/>
                </w:rPr>
                <w:t>documentației</w:t>
              </w:r>
              <w:proofErr w:type="spellEnd"/>
              <w:r w:rsidRPr="00F469FD">
                <w:rPr>
                  <w:rFonts w:ascii="Trebuchet MS" w:eastAsia="Calibri" w:hAnsi="Trebuchet MS" w:cs="Times New Roman"/>
                  <w:bCs/>
                  <w:sz w:val="20"/>
                  <w:szCs w:val="20"/>
                </w:rPr>
                <w:t xml:space="preserve"> tehnico-</w:t>
              </w:r>
              <w:proofErr w:type="spellStart"/>
              <w:r w:rsidRPr="00F469FD">
                <w:rPr>
                  <w:rFonts w:ascii="Trebuchet MS" w:eastAsia="Calibri" w:hAnsi="Trebuchet MS" w:cs="Times New Roman"/>
                  <w:bCs/>
                  <w:sz w:val="20"/>
                  <w:szCs w:val="20"/>
                </w:rPr>
                <w:t>economice</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anexată</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proiectului</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Anexa</w:t>
              </w:r>
              <w:proofErr w:type="spellEnd"/>
              <w:r w:rsidRPr="00F469FD">
                <w:rPr>
                  <w:rFonts w:ascii="Trebuchet MS" w:eastAsia="Calibri" w:hAnsi="Trebuchet MS" w:cs="Times New Roman"/>
                  <w:bCs/>
                  <w:sz w:val="20"/>
                  <w:szCs w:val="20"/>
                </w:rPr>
                <w:t xml:space="preserve"> </w:t>
              </w:r>
              <w:proofErr w:type="gramStart"/>
              <w:r w:rsidRPr="00F469FD">
                <w:rPr>
                  <w:rFonts w:ascii="Trebuchet MS" w:eastAsia="Calibri" w:hAnsi="Trebuchet MS" w:cs="Times New Roman"/>
                  <w:bCs/>
                  <w:sz w:val="20"/>
                  <w:szCs w:val="20"/>
                  <w:highlight w:val="yellow"/>
                  <w:rPrChange w:id="120" w:author="Mirela Biris" w:date="2023-05-28T11:03:00Z">
                    <w:rPr>
                      <w:rFonts w:ascii="Trebuchet MS" w:eastAsia="Calibri" w:hAnsi="Trebuchet MS" w:cs="Times New Roman"/>
                      <w:bCs/>
                      <w:sz w:val="20"/>
                      <w:szCs w:val="20"/>
                    </w:rPr>
                  </w:rPrChange>
                </w:rPr>
                <w:t>.....</w:t>
              </w:r>
              <w:proofErr w:type="gramEnd"/>
              <w:r w:rsidRPr="00F469FD">
                <w:rPr>
                  <w:rFonts w:ascii="Trebuchet MS" w:eastAsia="Calibri" w:hAnsi="Trebuchet MS" w:cs="Times New Roman"/>
                  <w:bCs/>
                  <w:sz w:val="20"/>
                  <w:szCs w:val="20"/>
                </w:rPr>
                <w:t xml:space="preserve"> la </w:t>
              </w:r>
              <w:proofErr w:type="spellStart"/>
              <w:r w:rsidRPr="00F469FD">
                <w:rPr>
                  <w:rFonts w:ascii="Trebuchet MS" w:eastAsia="Calibri" w:hAnsi="Trebuchet MS" w:cs="Times New Roman"/>
                  <w:bCs/>
                  <w:sz w:val="20"/>
                  <w:szCs w:val="20"/>
                </w:rPr>
                <w:t>ghidul</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solicitantului</w:t>
              </w:r>
              <w:proofErr w:type="spellEnd"/>
              <w:r w:rsidRPr="00F469FD">
                <w:rPr>
                  <w:rFonts w:ascii="Trebuchet MS" w:eastAsia="Calibri" w:hAnsi="Trebuchet MS" w:cs="Times New Roman"/>
                  <w:bCs/>
                  <w:sz w:val="20"/>
                  <w:szCs w:val="20"/>
                </w:rPr>
                <w:t xml:space="preserve">) – </w:t>
              </w:r>
              <w:proofErr w:type="spellStart"/>
              <w:r w:rsidRPr="00F469FD">
                <w:rPr>
                  <w:rFonts w:ascii="Trebuchet MS" w:eastAsia="Calibri" w:hAnsi="Trebuchet MS" w:cs="Times New Roman"/>
                  <w:bCs/>
                  <w:sz w:val="20"/>
                  <w:szCs w:val="20"/>
                </w:rPr>
                <w:t>pentru</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toți</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membrii</w:t>
              </w:r>
              <w:proofErr w:type="spellEnd"/>
              <w:r w:rsidRPr="00F469FD">
                <w:rPr>
                  <w:rFonts w:ascii="Trebuchet MS" w:eastAsia="Calibri" w:hAnsi="Trebuchet MS" w:cs="Times New Roman"/>
                  <w:bCs/>
                  <w:sz w:val="20"/>
                  <w:szCs w:val="20"/>
                </w:rPr>
                <w:t xml:space="preserve"> </w:t>
              </w:r>
              <w:proofErr w:type="spellStart"/>
              <w:r w:rsidRPr="00F469FD">
                <w:rPr>
                  <w:rFonts w:ascii="Trebuchet MS" w:eastAsia="Calibri" w:hAnsi="Trebuchet MS" w:cs="Times New Roman"/>
                  <w:bCs/>
                  <w:sz w:val="20"/>
                  <w:szCs w:val="20"/>
                </w:rPr>
                <w:t>Consiliului</w:t>
              </w:r>
              <w:proofErr w:type="spellEnd"/>
              <w:r w:rsidRPr="00F469FD">
                <w:rPr>
                  <w:rFonts w:ascii="Trebuchet MS" w:eastAsia="Calibri" w:hAnsi="Trebuchet MS" w:cs="Times New Roman"/>
                  <w:bCs/>
                  <w:sz w:val="20"/>
                  <w:szCs w:val="20"/>
                </w:rPr>
                <w:t>/</w:t>
              </w:r>
              <w:proofErr w:type="spellStart"/>
              <w:r w:rsidRPr="00F469FD">
                <w:rPr>
                  <w:rFonts w:ascii="Trebuchet MS" w:eastAsia="Calibri" w:hAnsi="Trebuchet MS" w:cs="Times New Roman"/>
                  <w:bCs/>
                  <w:sz w:val="20"/>
                  <w:szCs w:val="20"/>
                </w:rPr>
                <w:t>Comisiei</w:t>
              </w:r>
              <w:proofErr w:type="spellEnd"/>
              <w:r w:rsidRPr="00F469FD">
                <w:rPr>
                  <w:rFonts w:ascii="Trebuchet MS" w:eastAsia="Calibri" w:hAnsi="Trebuchet MS" w:cs="Times New Roman"/>
                  <w:bCs/>
                  <w:sz w:val="20"/>
                  <w:szCs w:val="20"/>
                </w:rPr>
                <w:t xml:space="preserve"> Tehnico-Economic(e) a (</w:t>
              </w:r>
              <w:proofErr w:type="spellStart"/>
              <w:r w:rsidRPr="00F469FD">
                <w:rPr>
                  <w:rFonts w:ascii="Trebuchet MS" w:eastAsia="Calibri" w:hAnsi="Trebuchet MS" w:cs="Times New Roman"/>
                  <w:bCs/>
                  <w:sz w:val="20"/>
                  <w:szCs w:val="20"/>
                </w:rPr>
                <w:t>solicitantului</w:t>
              </w:r>
              <w:proofErr w:type="spellEnd"/>
              <w:r w:rsidRPr="00F469FD">
                <w:rPr>
                  <w:rFonts w:ascii="Trebuchet MS" w:eastAsia="Calibri" w:hAnsi="Trebuchet MS" w:cs="Times New Roman"/>
                  <w:bCs/>
                  <w:sz w:val="20"/>
                  <w:szCs w:val="20"/>
                </w:rPr>
                <w:t>)</w:t>
              </w:r>
            </w:ins>
          </w:p>
        </w:tc>
        <w:tc>
          <w:tcPr>
            <w:tcW w:w="427" w:type="dxa"/>
            <w:shd w:val="clear" w:color="auto" w:fill="auto"/>
            <w:vAlign w:val="center"/>
            <w:tcPrChange w:id="121" w:author="Mirela Biris" w:date="2023-05-28T10:58:00Z">
              <w:tcPr>
                <w:tcW w:w="427" w:type="dxa"/>
                <w:gridSpan w:val="2"/>
                <w:shd w:val="clear" w:color="auto" w:fill="76923C" w:themeFill="accent3" w:themeFillShade="BF"/>
                <w:vAlign w:val="center"/>
              </w:tcPr>
            </w:tcPrChange>
          </w:tcPr>
          <w:p w14:paraId="6FD2DA8D" w14:textId="77777777" w:rsidR="00F469FD" w:rsidRPr="00A83D28" w:rsidRDefault="00F469FD"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Change w:id="122" w:author="Mirela Biris" w:date="2023-05-28T10:58:00Z">
              <w:tcPr>
                <w:tcW w:w="450" w:type="dxa"/>
                <w:gridSpan w:val="3"/>
                <w:shd w:val="clear" w:color="auto" w:fill="76923C" w:themeFill="accent3" w:themeFillShade="BF"/>
                <w:vAlign w:val="center"/>
              </w:tcPr>
            </w:tcPrChange>
          </w:tcPr>
          <w:p w14:paraId="0717360F" w14:textId="77777777" w:rsidR="00F469FD" w:rsidRPr="00A83D28" w:rsidRDefault="00F469FD"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Change w:id="123" w:author="Mirela Biris" w:date="2023-05-28T10:58:00Z">
              <w:tcPr>
                <w:tcW w:w="630" w:type="dxa"/>
                <w:gridSpan w:val="2"/>
                <w:shd w:val="clear" w:color="auto" w:fill="76923C" w:themeFill="accent3" w:themeFillShade="BF"/>
                <w:vAlign w:val="center"/>
              </w:tcPr>
            </w:tcPrChange>
          </w:tcPr>
          <w:p w14:paraId="2081810B" w14:textId="77777777" w:rsidR="00F469FD" w:rsidRPr="00A83D28" w:rsidRDefault="00F469FD"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Change w:id="124" w:author="Mirela Biris" w:date="2023-05-28T10:58:00Z">
              <w:tcPr>
                <w:tcW w:w="1440" w:type="dxa"/>
                <w:gridSpan w:val="3"/>
                <w:shd w:val="clear" w:color="auto" w:fill="76923C" w:themeFill="accent3" w:themeFillShade="BF"/>
                <w:vAlign w:val="center"/>
              </w:tcPr>
            </w:tcPrChange>
          </w:tcPr>
          <w:p w14:paraId="23404130" w14:textId="77777777" w:rsidR="00F469FD" w:rsidRPr="00A83D28" w:rsidRDefault="00F469FD" w:rsidP="00E05533">
            <w:pPr>
              <w:spacing w:before="60" w:after="60" w:line="240" w:lineRule="auto"/>
              <w:jc w:val="both"/>
              <w:rPr>
                <w:rFonts w:ascii="Trebuchet MS" w:eastAsia="Calibri" w:hAnsi="Trebuchet MS" w:cs="Arial"/>
                <w:sz w:val="20"/>
                <w:szCs w:val="20"/>
                <w:lang w:val="ro-RO"/>
              </w:rPr>
            </w:pPr>
          </w:p>
        </w:tc>
      </w:tr>
      <w:tr w:rsidR="00A83D28" w:rsidRPr="00A83D28" w14:paraId="6B469426" w14:textId="77777777" w:rsidTr="0094609D">
        <w:trPr>
          <w:gridAfter w:val="1"/>
          <w:trHeight w:val="279"/>
        </w:trPr>
        <w:tc>
          <w:tcPr>
            <w:tcW w:w="710" w:type="dxa"/>
            <w:gridSpan w:val="2"/>
            <w:shd w:val="clear" w:color="auto" w:fill="76923C" w:themeFill="accent3" w:themeFillShade="BF"/>
          </w:tcPr>
          <w:p w14:paraId="4CD21094" w14:textId="77777777"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gridSpan w:val="2"/>
            <w:shd w:val="clear" w:color="auto" w:fill="76923C" w:themeFill="accent3" w:themeFillShade="BF"/>
            <w:vAlign w:val="center"/>
          </w:tcPr>
          <w:p w14:paraId="31D2EE4F" w14:textId="77777777" w:rsidR="00E05533" w:rsidRPr="00A83D28" w:rsidRDefault="00E05533" w:rsidP="00E05533">
            <w:pPr>
              <w:spacing w:before="60" w:after="60" w:line="240" w:lineRule="auto"/>
              <w:jc w:val="both"/>
              <w:rPr>
                <w:rFonts w:ascii="Trebuchet MS" w:eastAsia="Calibri" w:hAnsi="Trebuchet MS" w:cs="Arial"/>
                <w:b/>
                <w:sz w:val="20"/>
                <w:szCs w:val="20"/>
                <w:lang w:val="ro-RO"/>
              </w:rPr>
            </w:pPr>
            <w:proofErr w:type="spellStart"/>
            <w:r w:rsidRPr="00A83D28">
              <w:rPr>
                <w:rFonts w:ascii="Trebuchet MS" w:eastAsia="Calibri" w:hAnsi="Trebuchet MS" w:cs="Times New Roman"/>
                <w:b/>
                <w:i/>
                <w:iCs/>
                <w:sz w:val="20"/>
                <w:szCs w:val="20"/>
              </w:rPr>
              <w:t>Criterii</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specifice</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privind</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aspectele</w:t>
            </w:r>
            <w:proofErr w:type="spellEnd"/>
            <w:r w:rsidRPr="00A83D28">
              <w:rPr>
                <w:rFonts w:ascii="Trebuchet MS" w:eastAsia="Calibri" w:hAnsi="Trebuchet MS" w:cs="Times New Roman"/>
                <w:b/>
                <w:i/>
                <w:iCs/>
                <w:sz w:val="20"/>
                <w:szCs w:val="20"/>
              </w:rPr>
              <w:t xml:space="preserve"> </w:t>
            </w:r>
            <w:proofErr w:type="spellStart"/>
            <w:r w:rsidRPr="00A83D28">
              <w:rPr>
                <w:rFonts w:ascii="Trebuchet MS" w:eastAsia="Calibri" w:hAnsi="Trebuchet MS" w:cs="Times New Roman"/>
                <w:b/>
                <w:i/>
                <w:iCs/>
                <w:sz w:val="20"/>
                <w:szCs w:val="20"/>
              </w:rPr>
              <w:t>calitative</w:t>
            </w:r>
            <w:proofErr w:type="spellEnd"/>
            <w:r w:rsidRPr="00A83D28">
              <w:rPr>
                <w:rFonts w:ascii="Trebuchet MS" w:eastAsia="Calibri" w:hAnsi="Trebuchet MS" w:cs="Times New Roman"/>
                <w:b/>
                <w:i/>
                <w:iCs/>
                <w:sz w:val="20"/>
                <w:szCs w:val="20"/>
              </w:rPr>
              <w:t xml:space="preserve"> ale SF/DALI</w:t>
            </w:r>
          </w:p>
        </w:tc>
        <w:tc>
          <w:tcPr>
            <w:tcW w:w="427" w:type="dxa"/>
            <w:shd w:val="clear" w:color="auto" w:fill="76923C" w:themeFill="accent3" w:themeFillShade="BF"/>
            <w:vAlign w:val="center"/>
          </w:tcPr>
          <w:p w14:paraId="040D1FC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76923C" w:themeFill="accent3" w:themeFillShade="BF"/>
            <w:vAlign w:val="center"/>
          </w:tcPr>
          <w:p w14:paraId="0689997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76923C" w:themeFill="accent3" w:themeFillShade="BF"/>
            <w:vAlign w:val="center"/>
          </w:tcPr>
          <w:p w14:paraId="67D0771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76923C" w:themeFill="accent3" w:themeFillShade="BF"/>
            <w:vAlign w:val="center"/>
          </w:tcPr>
          <w:p w14:paraId="43749A0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657C8D25" w14:textId="77777777" w:rsidTr="0094609D">
        <w:trPr>
          <w:gridAfter w:val="1"/>
          <w:trHeight w:val="212"/>
        </w:trPr>
        <w:tc>
          <w:tcPr>
            <w:tcW w:w="710" w:type="dxa"/>
            <w:gridSpan w:val="2"/>
            <w:shd w:val="clear" w:color="auto" w:fill="auto"/>
          </w:tcPr>
          <w:p w14:paraId="0DAE7530"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8D25DD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w:t>
            </w:r>
            <w:proofErr w:type="spellStart"/>
            <w:r w:rsidRPr="00A83D28">
              <w:rPr>
                <w:rFonts w:ascii="Trebuchet MS" w:eastAsia="Calibri" w:hAnsi="Trebuchet MS" w:cs="Arial"/>
                <w:sz w:val="20"/>
                <w:szCs w:val="20"/>
                <w:lang w:val="ro-RO"/>
              </w:rPr>
              <w:t>investiţie</w:t>
            </w:r>
            <w:proofErr w:type="spellEnd"/>
            <w:r w:rsidRPr="00A83D28">
              <w:rPr>
                <w:rFonts w:ascii="Trebuchet MS" w:eastAsia="Calibri" w:hAnsi="Trebuchet MS" w:cs="Arial"/>
                <w:sz w:val="20"/>
                <w:szCs w:val="20"/>
                <w:lang w:val="ro-RO"/>
              </w:rPr>
              <w:t xml:space="preserve"> (inclusiv tipurile de </w:t>
            </w:r>
            <w:proofErr w:type="spellStart"/>
            <w:r w:rsidRPr="00A83D28">
              <w:rPr>
                <w:rFonts w:ascii="Trebuchet MS" w:eastAsia="Calibri" w:hAnsi="Trebuchet MS" w:cs="Arial"/>
                <w:sz w:val="20"/>
                <w:szCs w:val="20"/>
                <w:lang w:val="ro-RO"/>
              </w:rPr>
              <w:t>lucări</w:t>
            </w:r>
            <w:proofErr w:type="spellEnd"/>
            <w:r w:rsidRPr="00A83D28">
              <w:rPr>
                <w:rFonts w:ascii="Trebuchet MS" w:eastAsia="Calibri" w:hAnsi="Trebuchet MS" w:cs="Arial"/>
                <w:sz w:val="20"/>
                <w:szCs w:val="20"/>
                <w:lang w:val="ro-RO"/>
              </w:rPr>
              <w:t xml:space="preserve"> de </w:t>
            </w:r>
            <w:proofErr w:type="spellStart"/>
            <w:r w:rsidRPr="00A83D28">
              <w:rPr>
                <w:rFonts w:ascii="Trebuchet MS" w:eastAsia="Calibri" w:hAnsi="Trebuchet MS" w:cs="Arial"/>
                <w:sz w:val="20"/>
                <w:szCs w:val="20"/>
                <w:lang w:val="ro-RO"/>
              </w:rPr>
              <w:t>constructii</w:t>
            </w:r>
            <w:proofErr w:type="spellEnd"/>
            <w:r w:rsidRPr="00A83D28">
              <w:rPr>
                <w:rFonts w:ascii="Trebuchet MS" w:eastAsia="Calibri" w:hAnsi="Trebuchet MS" w:cs="Arial"/>
                <w:sz w:val="20"/>
                <w:szCs w:val="20"/>
                <w:lang w:val="ro-RO"/>
              </w:rPr>
              <w:t xml:space="preserve"> propuse, </w:t>
            </w:r>
            <w:proofErr w:type="spellStart"/>
            <w:r w:rsidRPr="00A83D28">
              <w:rPr>
                <w:rFonts w:ascii="Trebuchet MS" w:eastAsia="Calibri" w:hAnsi="Trebuchet MS" w:cs="Arial"/>
                <w:sz w:val="20"/>
                <w:szCs w:val="20"/>
                <w:lang w:val="ro-RO"/>
              </w:rPr>
              <w:t>dotari</w:t>
            </w:r>
            <w:proofErr w:type="spellEnd"/>
            <w:r w:rsidRPr="00A83D28">
              <w:rPr>
                <w:rFonts w:ascii="Trebuchet MS" w:eastAsia="Calibri" w:hAnsi="Trebuchet MS" w:cs="Arial"/>
                <w:sz w:val="20"/>
                <w:szCs w:val="20"/>
                <w:lang w:val="ro-RO"/>
              </w:rPr>
              <w:t>, etc.) din cadrul DALI si cele descrise în cererea de finanțare?</w:t>
            </w:r>
          </w:p>
        </w:tc>
        <w:tc>
          <w:tcPr>
            <w:tcW w:w="427" w:type="dxa"/>
            <w:shd w:val="clear" w:color="auto" w:fill="auto"/>
            <w:vAlign w:val="center"/>
          </w:tcPr>
          <w:p w14:paraId="396621A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1E25A79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2599F30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1E0CA0A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816291" w14:paraId="6B77C56B" w14:textId="77777777" w:rsidTr="0094609D">
        <w:trPr>
          <w:gridAfter w:val="1"/>
          <w:trHeight w:val="593"/>
        </w:trPr>
        <w:tc>
          <w:tcPr>
            <w:tcW w:w="710" w:type="dxa"/>
            <w:gridSpan w:val="2"/>
            <w:shd w:val="clear" w:color="auto" w:fill="auto"/>
          </w:tcPr>
          <w:p w14:paraId="763FBA27"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5D551B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w:t>
            </w:r>
            <w:proofErr w:type="spellStart"/>
            <w:r w:rsidRPr="00A83D28">
              <w:rPr>
                <w:rFonts w:ascii="Trebuchet MS" w:eastAsia="Calibri" w:hAnsi="Trebuchet MS" w:cs="Arial"/>
                <w:sz w:val="20"/>
                <w:szCs w:val="20"/>
                <w:lang w:val="ro-RO"/>
              </w:rPr>
              <w:t>specificaţii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A83D28">
              <w:rPr>
                <w:rFonts w:ascii="Trebuchet MS" w:eastAsia="Calibri" w:hAnsi="Trebuchet MS" w:cs="Arial"/>
                <w:sz w:val="20"/>
                <w:szCs w:val="20"/>
                <w:lang w:val="ro-RO"/>
              </w:rPr>
              <w:t>peisagere</w:t>
            </w:r>
            <w:proofErr w:type="spellEnd"/>
            <w:r w:rsidRPr="00A83D28">
              <w:rPr>
                <w:rFonts w:ascii="Trebuchet MS" w:eastAsia="Calibri" w:hAnsi="Trebuchet MS" w:cs="Arial"/>
                <w:sz w:val="20"/>
                <w:szCs w:val="20"/>
                <w:lang w:val="ro-RO"/>
              </w:rPr>
              <w:t>, design interior, etc., după caz?</w:t>
            </w:r>
          </w:p>
        </w:tc>
        <w:tc>
          <w:tcPr>
            <w:tcW w:w="427" w:type="dxa"/>
            <w:shd w:val="clear" w:color="auto" w:fill="auto"/>
            <w:vAlign w:val="center"/>
          </w:tcPr>
          <w:p w14:paraId="63ACDAE1"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gridSpan w:val="2"/>
            <w:shd w:val="clear" w:color="auto" w:fill="auto"/>
            <w:vAlign w:val="center"/>
          </w:tcPr>
          <w:p w14:paraId="7955DE2C"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gridSpan w:val="2"/>
            <w:shd w:val="clear" w:color="auto" w:fill="auto"/>
            <w:vAlign w:val="center"/>
          </w:tcPr>
          <w:p w14:paraId="6E394886" w14:textId="77777777"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gridSpan w:val="3"/>
            <w:shd w:val="clear" w:color="auto" w:fill="auto"/>
            <w:vAlign w:val="center"/>
          </w:tcPr>
          <w:p w14:paraId="26A03757" w14:textId="77777777"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14:paraId="7961CCB3" w14:textId="77777777" w:rsidTr="0094609D">
        <w:trPr>
          <w:gridAfter w:val="1"/>
          <w:trHeight w:val="289"/>
        </w:trPr>
        <w:tc>
          <w:tcPr>
            <w:tcW w:w="710" w:type="dxa"/>
            <w:gridSpan w:val="2"/>
            <w:shd w:val="clear" w:color="auto" w:fill="auto"/>
          </w:tcPr>
          <w:p w14:paraId="6CDD7847"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75C36E7" w14:textId="77777777" w:rsidR="00E05533" w:rsidRPr="00A83D28" w:rsidRDefault="00E05533" w:rsidP="00E05533">
            <w:pPr>
              <w:spacing w:before="60" w:after="60" w:line="240" w:lineRule="auto"/>
              <w:jc w:val="both"/>
              <w:rPr>
                <w:rFonts w:ascii="Trebuchet MS" w:eastAsia="Calibri" w:hAnsi="Trebuchet MS" w:cs="Times New Roman"/>
                <w:b/>
                <w:sz w:val="20"/>
                <w:szCs w:val="20"/>
              </w:rPr>
            </w:pPr>
            <w:proofErr w:type="spellStart"/>
            <w:r w:rsidRPr="00A83D28">
              <w:rPr>
                <w:rFonts w:ascii="Trebuchet MS" w:eastAsia="Calibri" w:hAnsi="Trebuchet MS" w:cs="Times New Roman"/>
                <w:b/>
                <w:sz w:val="20"/>
                <w:szCs w:val="20"/>
              </w:rPr>
              <w:t>Graficul</w:t>
            </w:r>
            <w:proofErr w:type="spell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orientativ</w:t>
            </w:r>
            <w:proofErr w:type="spellEnd"/>
            <w:r w:rsidRPr="00A83D28">
              <w:rPr>
                <w:rFonts w:ascii="Trebuchet MS" w:eastAsia="Calibri" w:hAnsi="Trebuchet MS" w:cs="Times New Roman"/>
                <w:b/>
                <w:sz w:val="20"/>
                <w:szCs w:val="20"/>
              </w:rPr>
              <w:t xml:space="preserve"> de </w:t>
            </w:r>
            <w:proofErr w:type="spellStart"/>
            <w:r w:rsidRPr="00A83D28">
              <w:rPr>
                <w:rFonts w:ascii="Trebuchet MS" w:eastAsia="Calibri" w:hAnsi="Trebuchet MS" w:cs="Times New Roman"/>
                <w:b/>
                <w:sz w:val="20"/>
                <w:szCs w:val="20"/>
              </w:rPr>
              <w:t>realizare</w:t>
            </w:r>
            <w:proofErr w:type="spellEnd"/>
            <w:r w:rsidRPr="00A83D28">
              <w:rPr>
                <w:rFonts w:ascii="Trebuchet MS" w:eastAsia="Calibri" w:hAnsi="Trebuchet MS" w:cs="Times New Roman"/>
                <w:b/>
                <w:sz w:val="20"/>
                <w:szCs w:val="20"/>
              </w:rPr>
              <w:t xml:space="preserve"> </w:t>
            </w:r>
            <w:proofErr w:type="gramStart"/>
            <w:r w:rsidRPr="00A83D28">
              <w:rPr>
                <w:rFonts w:ascii="Trebuchet MS" w:eastAsia="Calibri" w:hAnsi="Trebuchet MS" w:cs="Times New Roman"/>
                <w:b/>
                <w:sz w:val="20"/>
                <w:szCs w:val="20"/>
              </w:rPr>
              <w:t>a</w:t>
            </w:r>
            <w:proofErr w:type="gramEnd"/>
            <w:r w:rsidRPr="00A83D28">
              <w:rPr>
                <w:rFonts w:ascii="Trebuchet MS" w:eastAsia="Calibri" w:hAnsi="Trebuchet MS" w:cs="Times New Roman"/>
                <w:b/>
                <w:sz w:val="20"/>
                <w:szCs w:val="20"/>
              </w:rPr>
              <w:t xml:space="preserve"> </w:t>
            </w:r>
            <w:proofErr w:type="spellStart"/>
            <w:r w:rsidRPr="00A83D28">
              <w:rPr>
                <w:rFonts w:ascii="Trebuchet MS" w:eastAsia="Calibri" w:hAnsi="Trebuchet MS" w:cs="Times New Roman"/>
                <w:b/>
                <w:sz w:val="20"/>
                <w:szCs w:val="20"/>
              </w:rPr>
              <w:t>investiţiei</w:t>
            </w:r>
            <w:proofErr w:type="spellEnd"/>
            <w:r w:rsidRPr="00A83D28">
              <w:rPr>
                <w:rFonts w:ascii="Trebuchet MS" w:eastAsia="Calibri" w:hAnsi="Trebuchet MS" w:cs="Times New Roman"/>
                <w:b/>
                <w:sz w:val="20"/>
                <w:szCs w:val="20"/>
              </w:rPr>
              <w:t>:</w:t>
            </w:r>
          </w:p>
          <w:p w14:paraId="77B3002D" w14:textId="77777777"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este corelat cu cel prezentat în cadrul Cererii de </w:t>
            </w:r>
            <w:proofErr w:type="spellStart"/>
            <w:r w:rsidRPr="00A83D28">
              <w:rPr>
                <w:rFonts w:ascii="Trebuchet MS" w:eastAsia="Calibri" w:hAnsi="Trebuchet MS" w:cs="Arial"/>
                <w:sz w:val="20"/>
                <w:szCs w:val="20"/>
                <w:lang w:val="ro-RO"/>
              </w:rPr>
              <w:t>Finanţare</w:t>
            </w:r>
            <w:proofErr w:type="spellEnd"/>
            <w:r w:rsidRPr="00A83D28">
              <w:rPr>
                <w:rFonts w:ascii="Trebuchet MS" w:eastAsia="Calibri" w:hAnsi="Trebuchet MS" w:cs="Arial"/>
                <w:sz w:val="20"/>
                <w:szCs w:val="20"/>
                <w:lang w:val="ro-RO"/>
              </w:rPr>
              <w:t xml:space="preserve"> ?</w:t>
            </w:r>
          </w:p>
          <w:p w14:paraId="291AAA65" w14:textId="77777777"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14:paraId="7F07BBD4" w14:textId="77777777"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proofErr w:type="spellStart"/>
            <w:r w:rsidRPr="00A83D28">
              <w:rPr>
                <w:rFonts w:ascii="Trebuchet MS" w:eastAsia="Calibri" w:hAnsi="Trebuchet MS" w:cs="Arial"/>
                <w:sz w:val="20"/>
                <w:szCs w:val="20"/>
              </w:rPr>
              <w:t>respectă</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termenele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limită</w:t>
            </w:r>
            <w:proofErr w:type="spellEnd"/>
            <w:r w:rsidRPr="00A83D28">
              <w:rPr>
                <w:rFonts w:ascii="Trebuchet MS" w:eastAsia="Calibri" w:hAnsi="Trebuchet MS" w:cs="Arial"/>
                <w:sz w:val="20"/>
                <w:szCs w:val="20"/>
              </w:rPr>
              <w:t xml:space="preserve"> ale </w:t>
            </w:r>
            <w:proofErr w:type="spellStart"/>
            <w:r w:rsidRPr="00A83D28">
              <w:rPr>
                <w:rFonts w:ascii="Trebuchet MS" w:eastAsia="Calibri" w:hAnsi="Trebuchet MS" w:cs="Arial"/>
                <w:sz w:val="20"/>
                <w:szCs w:val="20"/>
              </w:rPr>
              <w:t>programului</w:t>
            </w:r>
            <w:proofErr w:type="spellEnd"/>
            <w:r w:rsidRPr="00A83D28">
              <w:rPr>
                <w:rFonts w:ascii="Trebuchet MS" w:eastAsia="Calibri" w:hAnsi="Trebuchet MS" w:cs="Arial"/>
                <w:sz w:val="20"/>
                <w:szCs w:val="20"/>
              </w:rPr>
              <w:t xml:space="preserve"> de </w:t>
            </w:r>
            <w:proofErr w:type="spellStart"/>
            <w:r w:rsidRPr="00A83D28">
              <w:rPr>
                <w:rFonts w:ascii="Trebuchet MS" w:eastAsia="Calibri" w:hAnsi="Trebuchet MS" w:cs="Arial"/>
                <w:sz w:val="20"/>
                <w:szCs w:val="20"/>
              </w:rPr>
              <w:t>finanțare</w:t>
            </w:r>
            <w:proofErr w:type="spellEnd"/>
            <w:r w:rsidRPr="00A83D28">
              <w:rPr>
                <w:rFonts w:ascii="Trebuchet MS" w:eastAsia="Calibri" w:hAnsi="Trebuchet MS" w:cs="Arial"/>
                <w:sz w:val="20"/>
                <w:szCs w:val="20"/>
              </w:rPr>
              <w:t>?</w:t>
            </w:r>
          </w:p>
          <w:p w14:paraId="66BDBDBB" w14:textId="613F1F0B"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4D67A7">
              <w:rPr>
                <w:rFonts w:ascii="Trebuchet MS" w:eastAsia="Calibri" w:hAnsi="Trebuchet MS" w:cs="Arial"/>
                <w:i/>
                <w:sz w:val="20"/>
                <w:szCs w:val="20"/>
                <w:lang w:val="ro-RO"/>
                <w:rPrChange w:id="125" w:author="Mirela Biris" w:date="2023-05-28T10:41:00Z">
                  <w:rPr>
                    <w:rFonts w:ascii="Trebuchet MS" w:eastAsia="Calibri" w:hAnsi="Trebuchet MS" w:cs="Arial"/>
                    <w:i/>
                    <w:color w:val="FF0000"/>
                    <w:sz w:val="20"/>
                    <w:szCs w:val="20"/>
                    <w:lang w:val="ro-RO"/>
                  </w:rPr>
                </w:rPrChange>
              </w:rPr>
              <w:t xml:space="preserve">(se va avea în vedere ca termenul limită de implementare a proiectului nu poate </w:t>
            </w:r>
            <w:proofErr w:type="spellStart"/>
            <w:r w:rsidRPr="004D67A7">
              <w:rPr>
                <w:rFonts w:ascii="Trebuchet MS" w:eastAsia="Calibri" w:hAnsi="Trebuchet MS" w:cs="Arial"/>
                <w:i/>
                <w:sz w:val="20"/>
                <w:szCs w:val="20"/>
                <w:lang w:val="ro-RO"/>
                <w:rPrChange w:id="126" w:author="Mirela Biris" w:date="2023-05-28T10:41:00Z">
                  <w:rPr>
                    <w:rFonts w:ascii="Trebuchet MS" w:eastAsia="Calibri" w:hAnsi="Trebuchet MS" w:cs="Arial"/>
                    <w:i/>
                    <w:color w:val="FF0000"/>
                    <w:sz w:val="20"/>
                    <w:szCs w:val="20"/>
                    <w:lang w:val="ro-RO"/>
                  </w:rPr>
                </w:rPrChange>
              </w:rPr>
              <w:t>depăşi</w:t>
            </w:r>
            <w:proofErr w:type="spellEnd"/>
            <w:r w:rsidRPr="004D67A7">
              <w:rPr>
                <w:rFonts w:ascii="Trebuchet MS" w:eastAsia="Calibri" w:hAnsi="Trebuchet MS" w:cs="Arial"/>
                <w:i/>
                <w:sz w:val="20"/>
                <w:szCs w:val="20"/>
                <w:lang w:val="ro-RO"/>
                <w:rPrChange w:id="127" w:author="Mirela Biris" w:date="2023-05-28T10:41:00Z">
                  <w:rPr>
                    <w:rFonts w:ascii="Trebuchet MS" w:eastAsia="Calibri" w:hAnsi="Trebuchet MS" w:cs="Arial"/>
                    <w:i/>
                    <w:color w:val="FF0000"/>
                    <w:sz w:val="20"/>
                    <w:szCs w:val="20"/>
                    <w:lang w:val="ro-RO"/>
                  </w:rPr>
                </w:rPrChange>
              </w:rPr>
              <w:t xml:space="preserve"> termenul prevăzut în documentele de programare: 31.dec.</w:t>
            </w:r>
            <w:del w:id="128" w:author="Larisa Petcu" w:date="2023-05-25T09:55:00Z">
              <w:r w:rsidRPr="004D67A7" w:rsidDel="00F309AA">
                <w:rPr>
                  <w:rFonts w:ascii="Trebuchet MS" w:eastAsia="Calibri" w:hAnsi="Trebuchet MS" w:cs="Arial"/>
                  <w:i/>
                  <w:sz w:val="20"/>
                  <w:szCs w:val="20"/>
                  <w:lang w:val="ro-RO"/>
                  <w:rPrChange w:id="129" w:author="Mirela Biris" w:date="2023-05-28T10:41:00Z">
                    <w:rPr>
                      <w:rFonts w:ascii="Trebuchet MS" w:eastAsia="Calibri" w:hAnsi="Trebuchet MS" w:cs="Arial"/>
                      <w:i/>
                      <w:color w:val="FF0000"/>
                      <w:sz w:val="20"/>
                      <w:szCs w:val="20"/>
                      <w:lang w:val="ro-RO"/>
                    </w:rPr>
                  </w:rPrChange>
                </w:rPr>
                <w:delText>2023</w:delText>
              </w:r>
            </w:del>
            <w:ins w:id="130" w:author="Larisa Petcu" w:date="2023-05-25T09:55:00Z">
              <w:r w:rsidR="00F309AA" w:rsidRPr="004D67A7">
                <w:rPr>
                  <w:rFonts w:ascii="Trebuchet MS" w:eastAsia="Calibri" w:hAnsi="Trebuchet MS" w:cs="Arial"/>
                  <w:i/>
                  <w:sz w:val="20"/>
                  <w:szCs w:val="20"/>
                  <w:lang w:val="ro-RO"/>
                  <w:rPrChange w:id="131" w:author="Mirela Biris" w:date="2023-05-28T10:41:00Z">
                    <w:rPr>
                      <w:rFonts w:ascii="Trebuchet MS" w:eastAsia="Calibri" w:hAnsi="Trebuchet MS" w:cs="Arial"/>
                      <w:i/>
                      <w:color w:val="FF0000"/>
                      <w:sz w:val="20"/>
                      <w:szCs w:val="20"/>
                      <w:lang w:val="ro-RO"/>
                    </w:rPr>
                  </w:rPrChange>
                </w:rPr>
                <w:t>2029</w:t>
              </w:r>
            </w:ins>
            <w:r w:rsidRPr="004D67A7">
              <w:rPr>
                <w:rFonts w:ascii="Trebuchet MS" w:eastAsia="Calibri" w:hAnsi="Trebuchet MS" w:cs="Arial"/>
                <w:i/>
                <w:sz w:val="20"/>
                <w:szCs w:val="20"/>
                <w:lang w:val="ro-RO"/>
              </w:rPr>
              <w:t xml:space="preserve">) </w:t>
            </w:r>
          </w:p>
        </w:tc>
        <w:tc>
          <w:tcPr>
            <w:tcW w:w="427" w:type="dxa"/>
            <w:shd w:val="clear" w:color="auto" w:fill="auto"/>
            <w:vAlign w:val="center"/>
          </w:tcPr>
          <w:p w14:paraId="1824A9B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5190ACB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363E1E3A"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081A70B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15A73362" w14:textId="77777777" w:rsidTr="00AE1614">
        <w:tblPrEx>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2" w:author="Mirela Biris" w:date="2023-05-28T10:45:00Z">
            <w:tblPrEx>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trHeight w:val="289"/>
          <w:trPrChange w:id="133" w:author="Mirela Biris" w:date="2023-05-28T10:45:00Z">
            <w:trPr>
              <w:gridBefore w:val="3"/>
              <w:trHeight w:val="289"/>
            </w:trPr>
          </w:trPrChange>
        </w:trPr>
        <w:tc>
          <w:tcPr>
            <w:tcW w:w="710" w:type="dxa"/>
            <w:gridSpan w:val="2"/>
            <w:shd w:val="clear" w:color="auto" w:fill="FFFFFF" w:themeFill="background1"/>
            <w:tcPrChange w:id="134" w:author="Mirela Biris" w:date="2023-05-28T10:45:00Z">
              <w:tcPr>
                <w:tcW w:w="710" w:type="dxa"/>
                <w:gridSpan w:val="2"/>
                <w:shd w:val="clear" w:color="auto" w:fill="F2F2F2"/>
              </w:tcPr>
            </w:tcPrChange>
          </w:tcPr>
          <w:p w14:paraId="37F6FB25"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FFFFFF" w:themeFill="background1"/>
            <w:vAlign w:val="center"/>
            <w:tcPrChange w:id="135" w:author="Mirela Biris" w:date="2023-05-28T10:45:00Z">
              <w:tcPr>
                <w:tcW w:w="6826" w:type="dxa"/>
                <w:gridSpan w:val="5"/>
                <w:shd w:val="clear" w:color="auto" w:fill="F2F2F2"/>
                <w:vAlign w:val="center"/>
              </w:tcPr>
            </w:tcPrChange>
          </w:tcPr>
          <w:p w14:paraId="190D87B2" w14:textId="64BC48E0" w:rsidR="00E05533" w:rsidRPr="00AF1D75" w:rsidRDefault="004D67A7" w:rsidP="00E05533">
            <w:pPr>
              <w:spacing w:before="60" w:after="60" w:line="240" w:lineRule="auto"/>
              <w:jc w:val="both"/>
              <w:rPr>
                <w:rFonts w:ascii="Trebuchet MS" w:eastAsia="Calibri" w:hAnsi="Trebuchet MS" w:cs="Times New Roman"/>
                <w:sz w:val="20"/>
                <w:szCs w:val="20"/>
                <w:rPrChange w:id="136" w:author="Mirela Biris" w:date="2023-05-29T08:40:00Z">
                  <w:rPr>
                    <w:rFonts w:ascii="Trebuchet MS" w:eastAsia="Calibri" w:hAnsi="Trebuchet MS" w:cs="Arial"/>
                    <w:sz w:val="20"/>
                    <w:szCs w:val="20"/>
                    <w:lang w:val="ro-RO"/>
                  </w:rPr>
                </w:rPrChange>
              </w:rPr>
            </w:pPr>
            <w:ins w:id="137" w:author="Mirela Biris" w:date="2023-05-28T10:42:00Z">
              <w:r w:rsidRPr="004D67A7">
                <w:rPr>
                  <w:rFonts w:ascii="Trebuchet MS" w:eastAsia="Calibri" w:hAnsi="Trebuchet MS" w:cs="Times New Roman"/>
                  <w:sz w:val="20"/>
                  <w:szCs w:val="20"/>
                </w:rPr>
                <w:t xml:space="preserve">Din </w:t>
              </w:r>
              <w:proofErr w:type="spellStart"/>
              <w:r w:rsidRPr="004D67A7">
                <w:rPr>
                  <w:rFonts w:ascii="Trebuchet MS" w:eastAsia="Calibri" w:hAnsi="Trebuchet MS" w:cs="Times New Roman"/>
                  <w:sz w:val="20"/>
                  <w:szCs w:val="20"/>
                </w:rPr>
                <w:t>informațiile</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existente</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în</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cadrul</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documentației</w:t>
              </w:r>
              <w:proofErr w:type="spellEnd"/>
              <w:r w:rsidRPr="004D67A7">
                <w:rPr>
                  <w:rFonts w:ascii="Trebuchet MS" w:eastAsia="Calibri" w:hAnsi="Trebuchet MS" w:cs="Times New Roman"/>
                  <w:sz w:val="20"/>
                  <w:szCs w:val="20"/>
                </w:rPr>
                <w:t xml:space="preserve"> care </w:t>
              </w:r>
              <w:proofErr w:type="spellStart"/>
              <w:r w:rsidRPr="004D67A7">
                <w:rPr>
                  <w:rFonts w:ascii="Trebuchet MS" w:eastAsia="Calibri" w:hAnsi="Trebuchet MS" w:cs="Times New Roman"/>
                  <w:sz w:val="20"/>
                  <w:szCs w:val="20"/>
                </w:rPr>
                <w:t>vizează</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dreptul</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solicitantului</w:t>
              </w:r>
              <w:proofErr w:type="spellEnd"/>
              <w:r w:rsidRPr="004D67A7">
                <w:rPr>
                  <w:rFonts w:ascii="Trebuchet MS" w:eastAsia="Calibri" w:hAnsi="Trebuchet MS" w:cs="Times New Roman"/>
                  <w:sz w:val="20"/>
                  <w:szCs w:val="20"/>
                </w:rPr>
                <w:t>/</w:t>
              </w:r>
              <w:proofErr w:type="spellStart"/>
              <w:r w:rsidRPr="004D67A7">
                <w:rPr>
                  <w:rFonts w:ascii="Trebuchet MS" w:eastAsia="Calibri" w:hAnsi="Trebuchet MS" w:cs="Times New Roman"/>
                  <w:sz w:val="20"/>
                  <w:szCs w:val="20"/>
                </w:rPr>
                <w:t>partenerilor</w:t>
              </w:r>
              <w:proofErr w:type="spellEnd"/>
              <w:r w:rsidRPr="004D67A7">
                <w:rPr>
                  <w:rFonts w:ascii="Trebuchet MS" w:eastAsia="Calibri" w:hAnsi="Trebuchet MS" w:cs="Times New Roman"/>
                  <w:sz w:val="20"/>
                  <w:szCs w:val="20"/>
                </w:rPr>
                <w:t xml:space="preserve"> de a </w:t>
              </w:r>
              <w:proofErr w:type="spellStart"/>
              <w:r w:rsidRPr="004D67A7">
                <w:rPr>
                  <w:rFonts w:ascii="Trebuchet MS" w:eastAsia="Calibri" w:hAnsi="Trebuchet MS" w:cs="Times New Roman"/>
                  <w:sz w:val="20"/>
                  <w:szCs w:val="20"/>
                </w:rPr>
                <w:t>executa</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lucrarile</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propuse</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rezultă</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că</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dreptul</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în</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cauză</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este</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acoperitor</w:t>
              </w:r>
              <w:proofErr w:type="spellEnd"/>
              <w:r w:rsidRPr="004D67A7">
                <w:rPr>
                  <w:rFonts w:ascii="Trebuchet MS" w:eastAsia="Calibri" w:hAnsi="Trebuchet MS" w:cs="Times New Roman"/>
                  <w:sz w:val="20"/>
                  <w:szCs w:val="20"/>
                </w:rPr>
                <w:t xml:space="preserve"> fata de </w:t>
              </w:r>
              <w:proofErr w:type="spellStart"/>
              <w:r w:rsidRPr="004D67A7">
                <w:rPr>
                  <w:rFonts w:ascii="Trebuchet MS" w:eastAsia="Calibri" w:hAnsi="Trebuchet MS" w:cs="Times New Roman"/>
                  <w:sz w:val="20"/>
                  <w:szCs w:val="20"/>
                </w:rPr>
                <w:t>interventiile</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propuse</w:t>
              </w:r>
              <w:proofErr w:type="spellEnd"/>
              <w:r w:rsidRPr="004D67A7">
                <w:rPr>
                  <w:rFonts w:ascii="Trebuchet MS" w:eastAsia="Calibri" w:hAnsi="Trebuchet MS" w:cs="Times New Roman"/>
                  <w:sz w:val="20"/>
                  <w:szCs w:val="20"/>
                </w:rPr>
                <w:t xml:space="preserve"> a fi </w:t>
              </w:r>
              <w:proofErr w:type="spellStart"/>
              <w:r w:rsidRPr="004D67A7">
                <w:rPr>
                  <w:rFonts w:ascii="Trebuchet MS" w:eastAsia="Calibri" w:hAnsi="Trebuchet MS" w:cs="Times New Roman"/>
                  <w:sz w:val="20"/>
                  <w:szCs w:val="20"/>
                </w:rPr>
                <w:t>realizate</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prin</w:t>
              </w:r>
              <w:proofErr w:type="spellEnd"/>
              <w:r w:rsidRPr="004D67A7">
                <w:rPr>
                  <w:rFonts w:ascii="Trebuchet MS" w:eastAsia="Calibri" w:hAnsi="Trebuchet MS" w:cs="Times New Roman"/>
                  <w:sz w:val="20"/>
                  <w:szCs w:val="20"/>
                </w:rPr>
                <w:t xml:space="preserve"> </w:t>
              </w:r>
              <w:proofErr w:type="spellStart"/>
              <w:r w:rsidRPr="004D67A7">
                <w:rPr>
                  <w:rFonts w:ascii="Trebuchet MS" w:eastAsia="Calibri" w:hAnsi="Trebuchet MS" w:cs="Times New Roman"/>
                  <w:sz w:val="20"/>
                  <w:szCs w:val="20"/>
                </w:rPr>
                <w:t>proiect</w:t>
              </w:r>
              <w:proofErr w:type="spellEnd"/>
              <w:r w:rsidRPr="004D67A7">
                <w:rPr>
                  <w:rFonts w:ascii="Trebuchet MS" w:eastAsia="Calibri" w:hAnsi="Trebuchet MS" w:cs="Times New Roman"/>
                  <w:sz w:val="20"/>
                  <w:szCs w:val="20"/>
                </w:rPr>
                <w:t>?</w:t>
              </w:r>
            </w:ins>
            <w:del w:id="138" w:author="Mirela Biris" w:date="2023-05-29T08:40:00Z">
              <w:r w:rsidR="00E05533" w:rsidRPr="004D67A7" w:rsidDel="00AF1D75">
                <w:rPr>
                  <w:rFonts w:ascii="Trebuchet MS" w:eastAsia="Calibri" w:hAnsi="Trebuchet MS" w:cs="Times New Roman"/>
                  <w:strike/>
                  <w:sz w:val="20"/>
                  <w:szCs w:val="20"/>
                  <w:rPrChange w:id="139" w:author="Mirela Biris" w:date="2023-05-28T10:42:00Z">
                    <w:rPr>
                      <w:rFonts w:ascii="Trebuchet MS" w:eastAsia="Calibri" w:hAnsi="Trebuchet MS" w:cs="Times New Roman"/>
                      <w:sz w:val="20"/>
                      <w:szCs w:val="20"/>
                    </w:rPr>
                  </w:rPrChange>
                </w:rPr>
                <w:delText>Documentele anexate la cererea de finantare care demonstraza dreptul solicitantului/partenerilor de a executa lucrarile propuse, sunt cuprinzatoare fata de interventiile propuse a fi realizate prin proiect?</w:delText>
              </w:r>
            </w:del>
          </w:p>
        </w:tc>
        <w:tc>
          <w:tcPr>
            <w:tcW w:w="427" w:type="dxa"/>
            <w:shd w:val="clear" w:color="auto" w:fill="FFFFFF" w:themeFill="background1"/>
            <w:vAlign w:val="center"/>
            <w:tcPrChange w:id="140" w:author="Mirela Biris" w:date="2023-05-28T10:45:00Z">
              <w:tcPr>
                <w:tcW w:w="427" w:type="dxa"/>
                <w:gridSpan w:val="2"/>
                <w:shd w:val="clear" w:color="auto" w:fill="F2F2F2"/>
                <w:vAlign w:val="center"/>
              </w:tcPr>
            </w:tcPrChange>
          </w:tcPr>
          <w:p w14:paraId="371B758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FFFFFF" w:themeFill="background1"/>
            <w:vAlign w:val="center"/>
            <w:tcPrChange w:id="141" w:author="Mirela Biris" w:date="2023-05-28T10:45:00Z">
              <w:tcPr>
                <w:tcW w:w="450" w:type="dxa"/>
                <w:gridSpan w:val="3"/>
                <w:shd w:val="clear" w:color="auto" w:fill="F2F2F2"/>
                <w:vAlign w:val="center"/>
              </w:tcPr>
            </w:tcPrChange>
          </w:tcPr>
          <w:p w14:paraId="3379A3C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FFFFFF" w:themeFill="background1"/>
            <w:vAlign w:val="center"/>
            <w:tcPrChange w:id="142" w:author="Mirela Biris" w:date="2023-05-28T10:45:00Z">
              <w:tcPr>
                <w:tcW w:w="630" w:type="dxa"/>
                <w:gridSpan w:val="2"/>
                <w:shd w:val="clear" w:color="auto" w:fill="F2F2F2"/>
                <w:vAlign w:val="center"/>
              </w:tcPr>
            </w:tcPrChange>
          </w:tcPr>
          <w:p w14:paraId="5C8CBEF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FFFFFF" w:themeFill="background1"/>
            <w:vAlign w:val="center"/>
            <w:tcPrChange w:id="143" w:author="Mirela Biris" w:date="2023-05-28T10:45:00Z">
              <w:tcPr>
                <w:tcW w:w="1440" w:type="dxa"/>
                <w:gridSpan w:val="3"/>
                <w:shd w:val="clear" w:color="auto" w:fill="F2F2F2"/>
                <w:vAlign w:val="center"/>
              </w:tcPr>
            </w:tcPrChange>
          </w:tcPr>
          <w:p w14:paraId="1E85FF7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38C008FB" w14:textId="77777777" w:rsidTr="0094609D">
        <w:trPr>
          <w:gridAfter w:val="1"/>
          <w:trHeight w:val="289"/>
        </w:trPr>
        <w:tc>
          <w:tcPr>
            <w:tcW w:w="710" w:type="dxa"/>
            <w:gridSpan w:val="2"/>
            <w:shd w:val="clear" w:color="auto" w:fill="F2F2F2"/>
          </w:tcPr>
          <w:p w14:paraId="4A6AE954"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F2F2F2"/>
            <w:vAlign w:val="center"/>
          </w:tcPr>
          <w:p w14:paraId="0286143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w:t>
            </w:r>
            <w:proofErr w:type="spellStart"/>
            <w:r w:rsidRPr="00A83D28">
              <w:rPr>
                <w:rFonts w:ascii="Trebuchet MS" w:eastAsia="Calibri" w:hAnsi="Trebuchet MS" w:cs="Arial"/>
                <w:sz w:val="20"/>
                <w:szCs w:val="20"/>
                <w:lang w:val="ro-RO"/>
              </w:rPr>
              <w:t>dupa</w:t>
            </w:r>
            <w:proofErr w:type="spellEnd"/>
            <w:r w:rsidRPr="00A83D28">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7" w:type="dxa"/>
            <w:shd w:val="clear" w:color="auto" w:fill="F2F2F2"/>
            <w:vAlign w:val="center"/>
          </w:tcPr>
          <w:p w14:paraId="6CC2F7A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F2F2F2"/>
            <w:vAlign w:val="center"/>
          </w:tcPr>
          <w:p w14:paraId="0EA44BF8"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F2F2F2"/>
            <w:vAlign w:val="center"/>
          </w:tcPr>
          <w:p w14:paraId="5003226A"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F2F2F2"/>
            <w:vAlign w:val="center"/>
          </w:tcPr>
          <w:p w14:paraId="234C14A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2F58450C" w14:textId="77777777" w:rsidTr="0094609D">
        <w:trPr>
          <w:gridAfter w:val="1"/>
          <w:trHeight w:val="289"/>
        </w:trPr>
        <w:tc>
          <w:tcPr>
            <w:tcW w:w="710" w:type="dxa"/>
            <w:gridSpan w:val="2"/>
            <w:shd w:val="clear" w:color="auto" w:fill="auto"/>
          </w:tcPr>
          <w:p w14:paraId="3A254A45"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439EFEA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A83D28">
              <w:rPr>
                <w:rFonts w:ascii="Trebuchet MS" w:eastAsia="Calibri" w:hAnsi="Trebuchet MS" w:cs="Arial"/>
                <w:sz w:val="20"/>
                <w:szCs w:val="20"/>
              </w:rPr>
              <w:t>luându</w:t>
            </w:r>
            <w:proofErr w:type="spellEnd"/>
            <w:r w:rsidRPr="00A83D28">
              <w:rPr>
                <w:rFonts w:ascii="Trebuchet MS" w:eastAsia="Calibri" w:hAnsi="Trebuchet MS" w:cs="Arial"/>
                <w:sz w:val="20"/>
                <w:szCs w:val="20"/>
              </w:rPr>
              <w:t xml:space="preserve">-se </w:t>
            </w:r>
            <w:proofErr w:type="spellStart"/>
            <w:r w:rsidRPr="00A83D28">
              <w:rPr>
                <w:rFonts w:ascii="Trebuchet MS" w:eastAsia="Calibri" w:hAnsi="Trebuchet MS" w:cs="Arial"/>
                <w:sz w:val="20"/>
                <w:szCs w:val="20"/>
              </w:rPr>
              <w:t>în</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calcul</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inclusiv</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scenariile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recomandate</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prin</w:t>
            </w:r>
            <w:proofErr w:type="spellEnd"/>
            <w:r w:rsidRPr="00A83D28">
              <w:rPr>
                <w:rFonts w:ascii="Trebuchet MS" w:eastAsia="Calibri" w:hAnsi="Trebuchet MS" w:cs="Arial"/>
                <w:sz w:val="20"/>
                <w:szCs w:val="20"/>
              </w:rPr>
              <w:t xml:space="preserve"> </w:t>
            </w:r>
            <w:proofErr w:type="spellStart"/>
            <w:r w:rsidRPr="00A83D28">
              <w:rPr>
                <w:rFonts w:ascii="Trebuchet MS" w:eastAsia="Calibri" w:hAnsi="Trebuchet MS" w:cs="Arial"/>
                <w:sz w:val="20"/>
                <w:szCs w:val="20"/>
              </w:rPr>
              <w:t>acestea</w:t>
            </w:r>
            <w:proofErr w:type="spellEnd"/>
            <w:r w:rsidRPr="00A83D28">
              <w:rPr>
                <w:rFonts w:ascii="Trebuchet MS" w:eastAsia="Calibri" w:hAnsi="Trebuchet MS" w:cs="Arial"/>
                <w:sz w:val="20"/>
                <w:szCs w:val="20"/>
                <w:lang w:val="ro-RO"/>
              </w:rPr>
              <w:t xml:space="preserve"> ?</w:t>
            </w:r>
          </w:p>
        </w:tc>
        <w:tc>
          <w:tcPr>
            <w:tcW w:w="427" w:type="dxa"/>
            <w:shd w:val="clear" w:color="auto" w:fill="auto"/>
            <w:vAlign w:val="center"/>
          </w:tcPr>
          <w:p w14:paraId="459D02D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3383FE8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69C94362"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692AF07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7B6D6E" w:rsidRPr="00A83D28" w14:paraId="15FE2D30" w14:textId="77777777" w:rsidTr="0094609D">
        <w:trPr>
          <w:gridAfter w:val="1"/>
          <w:trHeight w:val="289"/>
        </w:trPr>
        <w:tc>
          <w:tcPr>
            <w:tcW w:w="710" w:type="dxa"/>
            <w:gridSpan w:val="2"/>
            <w:shd w:val="clear" w:color="auto" w:fill="auto"/>
          </w:tcPr>
          <w:p w14:paraId="0D13FF15" w14:textId="77777777" w:rsidR="007B6D6E" w:rsidRPr="00A83D28" w:rsidRDefault="007B6D6E"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532D932F" w14:textId="2B4E35F5" w:rsidR="007B6D6E" w:rsidRPr="00A83D28" w:rsidRDefault="00D82B8D" w:rsidP="0034077F">
            <w:pPr>
              <w:autoSpaceDE w:val="0"/>
              <w:autoSpaceDN w:val="0"/>
              <w:adjustRightInd w:val="0"/>
              <w:spacing w:after="0" w:line="240" w:lineRule="auto"/>
              <w:jc w:val="both"/>
              <w:rPr>
                <w:rFonts w:ascii="Trebuchet MS" w:eastAsia="Calibri" w:hAnsi="Trebuchet MS" w:cs="Arial"/>
                <w:sz w:val="20"/>
                <w:szCs w:val="20"/>
                <w:lang w:val="ro-RO"/>
              </w:rPr>
            </w:pPr>
            <w:r w:rsidRPr="004D67A7">
              <w:rPr>
                <w:rFonts w:ascii="Trebuchet MS" w:eastAsia="Calibri" w:hAnsi="Trebuchet MS" w:cs="Arial"/>
                <w:sz w:val="20"/>
                <w:szCs w:val="20"/>
                <w:lang w:val="ro-RO"/>
                <w:rPrChange w:id="144" w:author="Mirela Biris" w:date="2023-05-28T10:42:00Z">
                  <w:rPr>
                    <w:rFonts w:ascii="Trebuchet MS" w:eastAsia="Calibri" w:hAnsi="Trebuchet MS" w:cs="Arial"/>
                    <w:color w:val="FF0000"/>
                    <w:sz w:val="20"/>
                    <w:szCs w:val="20"/>
                    <w:lang w:val="ro-RO"/>
                  </w:rPr>
                </w:rPrChange>
              </w:rPr>
              <w:t xml:space="preserve">Proiectul in faza D.A.L.I a fost verificat in conformitate cu </w:t>
            </w:r>
            <w:proofErr w:type="spellStart"/>
            <w:r w:rsidRPr="004D67A7">
              <w:rPr>
                <w:rFonts w:ascii="Trebuchet MS" w:eastAsia="Calibri" w:hAnsi="Trebuchet MS" w:cs="Arial"/>
                <w:sz w:val="20"/>
                <w:szCs w:val="20"/>
                <w:lang w:val="ro-RO"/>
                <w:rPrChange w:id="145" w:author="Mirela Biris" w:date="2023-05-28T10:42:00Z">
                  <w:rPr>
                    <w:rFonts w:ascii="Trebuchet MS" w:eastAsia="Calibri" w:hAnsi="Trebuchet MS" w:cs="Arial"/>
                    <w:color w:val="FF0000"/>
                    <w:sz w:val="20"/>
                    <w:szCs w:val="20"/>
                    <w:lang w:val="ro-RO"/>
                  </w:rPr>
                </w:rPrChange>
              </w:rPr>
              <w:t>Hotararea</w:t>
            </w:r>
            <w:proofErr w:type="spellEnd"/>
            <w:r w:rsidRPr="004D67A7">
              <w:rPr>
                <w:rFonts w:ascii="Trebuchet MS" w:eastAsia="Calibri" w:hAnsi="Trebuchet MS" w:cs="Arial"/>
                <w:sz w:val="20"/>
                <w:szCs w:val="20"/>
                <w:lang w:val="ro-RO"/>
                <w:rPrChange w:id="146" w:author="Mirela Biris" w:date="2023-05-28T10:42:00Z">
                  <w:rPr>
                    <w:rFonts w:ascii="Trebuchet MS" w:eastAsia="Calibri" w:hAnsi="Trebuchet MS" w:cs="Arial"/>
                    <w:color w:val="FF0000"/>
                    <w:sz w:val="20"/>
                    <w:szCs w:val="20"/>
                    <w:lang w:val="ro-RO"/>
                  </w:rPr>
                </w:rPrChange>
              </w:rPr>
              <w:t xml:space="preserve"> 742/2018 </w:t>
            </w:r>
            <w:r w:rsidRPr="004D67A7">
              <w:rPr>
                <w:rFonts w:ascii="Trebuchet MS" w:eastAsia="Calibri" w:hAnsi="Trebuchet MS" w:cs="Arial"/>
                <w:b/>
                <w:sz w:val="20"/>
                <w:szCs w:val="20"/>
                <w:lang w:val="ro-RO"/>
                <w:rPrChange w:id="147" w:author="Mirela Biris" w:date="2023-05-28T10:42:00Z">
                  <w:rPr>
                    <w:rFonts w:ascii="Trebuchet MS" w:eastAsia="Calibri" w:hAnsi="Trebuchet MS" w:cs="Arial"/>
                    <w:b/>
                    <w:color w:val="FF0000"/>
                    <w:sz w:val="20"/>
                    <w:szCs w:val="20"/>
                    <w:lang w:val="ro-RO"/>
                  </w:rPr>
                </w:rPrChange>
              </w:rPr>
              <w:t>Regulamentul de verificare și expertizare tehnică de calitate a proiectelor, a execuției lucrărilor și a construcțiilor</w:t>
            </w:r>
            <w:r w:rsidRPr="004D67A7">
              <w:rPr>
                <w:rFonts w:ascii="Trebuchet MS" w:eastAsia="Calibri" w:hAnsi="Trebuchet MS" w:cs="Arial"/>
                <w:sz w:val="20"/>
                <w:szCs w:val="20"/>
                <w:lang w:val="ro-RO"/>
                <w:rPrChange w:id="148" w:author="Mirela Biris" w:date="2023-05-28T10:42:00Z">
                  <w:rPr>
                    <w:rFonts w:ascii="Trebuchet MS" w:eastAsia="Calibri" w:hAnsi="Trebuchet MS" w:cs="Arial"/>
                    <w:color w:val="FF0000"/>
                    <w:sz w:val="20"/>
                    <w:szCs w:val="20"/>
                    <w:lang w:val="ro-RO"/>
                  </w:rPr>
                </w:rPrChange>
              </w:rPr>
              <w:t xml:space="preserve">, art.7c, de </w:t>
            </w:r>
            <w:proofErr w:type="spellStart"/>
            <w:r w:rsidRPr="004D67A7">
              <w:rPr>
                <w:rFonts w:ascii="Trebuchet MS" w:eastAsia="Calibri" w:hAnsi="Trebuchet MS" w:cs="Arial"/>
                <w:sz w:val="20"/>
                <w:szCs w:val="20"/>
                <w:lang w:val="ro-RO"/>
                <w:rPrChange w:id="149" w:author="Mirela Biris" w:date="2023-05-28T10:42:00Z">
                  <w:rPr>
                    <w:rFonts w:ascii="Trebuchet MS" w:eastAsia="Calibri" w:hAnsi="Trebuchet MS" w:cs="Arial"/>
                    <w:color w:val="FF0000"/>
                    <w:sz w:val="20"/>
                    <w:szCs w:val="20"/>
                    <w:lang w:val="ro-RO"/>
                  </w:rPr>
                </w:rPrChange>
              </w:rPr>
              <w:t>catre</w:t>
            </w:r>
            <w:proofErr w:type="spellEnd"/>
            <w:r w:rsidRPr="004D67A7">
              <w:rPr>
                <w:rFonts w:ascii="Trebuchet MS" w:eastAsia="Calibri" w:hAnsi="Trebuchet MS" w:cs="Arial"/>
                <w:sz w:val="20"/>
                <w:szCs w:val="20"/>
                <w:lang w:val="ro-RO"/>
                <w:rPrChange w:id="150" w:author="Mirela Biris" w:date="2023-05-28T10:42:00Z">
                  <w:rPr>
                    <w:rFonts w:ascii="Trebuchet MS" w:eastAsia="Calibri" w:hAnsi="Trebuchet MS" w:cs="Arial"/>
                    <w:color w:val="FF0000"/>
                    <w:sz w:val="20"/>
                    <w:szCs w:val="20"/>
                    <w:lang w:val="ro-RO"/>
                  </w:rPr>
                </w:rPrChange>
              </w:rPr>
              <w:t xml:space="preserve"> verificator tehnic atestat in </w:t>
            </w:r>
            <w:r w:rsidR="0034077F" w:rsidRPr="004D67A7">
              <w:rPr>
                <w:rFonts w:ascii="Trebuchet MS" w:eastAsia="Calibri" w:hAnsi="Trebuchet MS" w:cs="Arial"/>
                <w:sz w:val="20"/>
                <w:szCs w:val="20"/>
                <w:lang w:val="ro-RO"/>
                <w:rPrChange w:id="151" w:author="Mirela Biris" w:date="2023-05-28T10:42:00Z">
                  <w:rPr>
                    <w:rFonts w:ascii="Trebuchet MS" w:eastAsia="Calibri" w:hAnsi="Trebuchet MS" w:cs="Arial"/>
                    <w:color w:val="FF0000"/>
                    <w:sz w:val="20"/>
                    <w:szCs w:val="20"/>
                    <w:lang w:val="ro-RO"/>
                  </w:rPr>
                </w:rPrChange>
              </w:rPr>
              <w:t>domeniul/domeniile și/sau subdomeniului/subdomeniile de construcții și/sau specialității/specialităților pentru instalațiile aferente construcțiilor ?</w:t>
            </w:r>
          </w:p>
        </w:tc>
        <w:tc>
          <w:tcPr>
            <w:tcW w:w="427" w:type="dxa"/>
            <w:shd w:val="clear" w:color="auto" w:fill="auto"/>
            <w:vAlign w:val="center"/>
          </w:tcPr>
          <w:p w14:paraId="167441A7" w14:textId="77777777" w:rsidR="007B6D6E" w:rsidRPr="00A83D28" w:rsidRDefault="007B6D6E"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05075367" w14:textId="77777777" w:rsidR="007B6D6E" w:rsidRPr="00A83D28" w:rsidRDefault="007B6D6E"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05173E95" w14:textId="77777777" w:rsidR="007B6D6E" w:rsidRPr="00A83D28" w:rsidRDefault="007B6D6E"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67C89B64" w14:textId="77777777" w:rsidR="007B6D6E" w:rsidRPr="00A83D28" w:rsidRDefault="007B6D6E" w:rsidP="00E05533">
            <w:pPr>
              <w:spacing w:before="60" w:after="60" w:line="240" w:lineRule="auto"/>
              <w:jc w:val="both"/>
              <w:rPr>
                <w:rFonts w:ascii="Trebuchet MS" w:eastAsia="Calibri" w:hAnsi="Trebuchet MS" w:cs="Arial"/>
                <w:sz w:val="20"/>
                <w:szCs w:val="20"/>
                <w:lang w:val="ro-RO"/>
              </w:rPr>
            </w:pPr>
          </w:p>
        </w:tc>
      </w:tr>
      <w:tr w:rsidR="00A83D28" w:rsidRPr="00A83D28" w14:paraId="569EAC6E" w14:textId="77777777" w:rsidTr="0094609D">
        <w:trPr>
          <w:gridAfter w:val="1"/>
          <w:trHeight w:val="289"/>
        </w:trPr>
        <w:tc>
          <w:tcPr>
            <w:tcW w:w="710" w:type="dxa"/>
            <w:gridSpan w:val="2"/>
            <w:vMerge w:val="restart"/>
            <w:shd w:val="clear" w:color="auto" w:fill="auto"/>
          </w:tcPr>
          <w:p w14:paraId="685DB732"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6E49F132"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25B70AE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7A2AA7A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516F443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34986D1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6D6F8309" w14:textId="77777777" w:rsidTr="0094609D">
        <w:trPr>
          <w:gridAfter w:val="1"/>
          <w:trHeight w:val="289"/>
        </w:trPr>
        <w:tc>
          <w:tcPr>
            <w:tcW w:w="710" w:type="dxa"/>
            <w:gridSpan w:val="2"/>
            <w:vMerge/>
            <w:shd w:val="clear" w:color="auto" w:fill="auto"/>
          </w:tcPr>
          <w:p w14:paraId="2049C8F6"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49AF4668"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14:paraId="642CD0B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265084A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79FECC8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3EF8E4D5"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1F0C9B94" w14:textId="77777777" w:rsidTr="0094609D">
        <w:trPr>
          <w:gridAfter w:val="1"/>
          <w:trHeight w:val="289"/>
        </w:trPr>
        <w:tc>
          <w:tcPr>
            <w:tcW w:w="710" w:type="dxa"/>
            <w:gridSpan w:val="2"/>
            <w:vMerge/>
            <w:shd w:val="clear" w:color="auto" w:fill="auto"/>
          </w:tcPr>
          <w:p w14:paraId="6A02F14B"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0DEFC25C"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Studiul topografic, vizat de către Oficiul de Cadastru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Publicitate Imobiliară?</w:t>
            </w:r>
          </w:p>
        </w:tc>
        <w:tc>
          <w:tcPr>
            <w:tcW w:w="427" w:type="dxa"/>
            <w:shd w:val="clear" w:color="auto" w:fill="auto"/>
            <w:vAlign w:val="center"/>
          </w:tcPr>
          <w:p w14:paraId="41FFFD6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14A9BBFA"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4E9D31F2"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7F91FFBB"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620C67B5" w14:textId="77777777" w:rsidTr="0094609D">
        <w:trPr>
          <w:gridAfter w:val="1"/>
          <w:trHeight w:val="289"/>
        </w:trPr>
        <w:tc>
          <w:tcPr>
            <w:tcW w:w="710" w:type="dxa"/>
            <w:gridSpan w:val="2"/>
            <w:vMerge/>
            <w:shd w:val="clear" w:color="auto" w:fill="auto"/>
          </w:tcPr>
          <w:p w14:paraId="41B92CF2"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77FE11E2"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Extrasul de carte funciară, </w:t>
            </w:r>
            <w:proofErr w:type="spellStart"/>
            <w:r w:rsidRPr="00A83D28">
              <w:rPr>
                <w:rFonts w:ascii="Trebuchet MS" w:eastAsia="Calibri" w:hAnsi="Trebuchet MS" w:cs="Arial"/>
                <w:sz w:val="20"/>
                <w:szCs w:val="20"/>
                <w:lang w:val="ro-RO"/>
              </w:rPr>
              <w:t>dupa</w:t>
            </w:r>
            <w:proofErr w:type="spellEnd"/>
            <w:r w:rsidRPr="00A83D28">
              <w:rPr>
                <w:rFonts w:ascii="Trebuchet MS" w:eastAsia="Calibri" w:hAnsi="Trebuchet MS" w:cs="Arial"/>
                <w:sz w:val="20"/>
                <w:szCs w:val="20"/>
                <w:lang w:val="ro-RO"/>
              </w:rPr>
              <w:t xml:space="preserve"> caz?</w:t>
            </w:r>
          </w:p>
        </w:tc>
        <w:tc>
          <w:tcPr>
            <w:tcW w:w="427" w:type="dxa"/>
            <w:shd w:val="clear" w:color="auto" w:fill="auto"/>
            <w:vAlign w:val="center"/>
          </w:tcPr>
          <w:p w14:paraId="6901005D"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6677D3F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1E0B7EF4"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3A12106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50D5D84F" w14:textId="77777777" w:rsidTr="0094609D">
        <w:trPr>
          <w:gridAfter w:val="1"/>
          <w:trHeight w:val="289"/>
        </w:trPr>
        <w:tc>
          <w:tcPr>
            <w:tcW w:w="710" w:type="dxa"/>
            <w:gridSpan w:val="2"/>
            <w:vMerge/>
            <w:shd w:val="clear" w:color="auto" w:fill="auto"/>
          </w:tcPr>
          <w:p w14:paraId="10F3633F"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64332F37"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Avizele conforme, privind asigurarea </w:t>
            </w:r>
            <w:proofErr w:type="spellStart"/>
            <w:r w:rsidRPr="00A83D28">
              <w:rPr>
                <w:rFonts w:ascii="Trebuchet MS" w:eastAsia="Calibri" w:hAnsi="Trebuchet MS" w:cs="Arial"/>
                <w:sz w:val="20"/>
                <w:szCs w:val="20"/>
                <w:lang w:val="ro-RO"/>
              </w:rPr>
              <w:t>utilităţilor</w:t>
            </w:r>
            <w:proofErr w:type="spellEnd"/>
            <w:r w:rsidRPr="00A83D28">
              <w:rPr>
                <w:rFonts w:ascii="Trebuchet MS" w:eastAsia="Calibri" w:hAnsi="Trebuchet MS" w:cs="Arial"/>
                <w:sz w:val="20"/>
                <w:szCs w:val="20"/>
                <w:lang w:val="ro-RO"/>
              </w:rPr>
              <w:t xml:space="preserve">, în cazul suplimentării </w:t>
            </w:r>
            <w:proofErr w:type="spellStart"/>
            <w:r w:rsidRPr="00A83D28">
              <w:rPr>
                <w:rFonts w:ascii="Trebuchet MS" w:eastAsia="Calibri" w:hAnsi="Trebuchet MS" w:cs="Arial"/>
                <w:sz w:val="20"/>
                <w:szCs w:val="20"/>
                <w:lang w:val="ro-RO"/>
              </w:rPr>
              <w:t>capacităţii</w:t>
            </w:r>
            <w:proofErr w:type="spellEnd"/>
            <w:r w:rsidRPr="00A83D28">
              <w:rPr>
                <w:rFonts w:ascii="Trebuchet MS" w:eastAsia="Calibri" w:hAnsi="Trebuchet MS" w:cs="Arial"/>
                <w:sz w:val="20"/>
                <w:szCs w:val="20"/>
                <w:lang w:val="ro-RO"/>
              </w:rPr>
              <w:t xml:space="preserve"> existente ?</w:t>
            </w:r>
          </w:p>
        </w:tc>
        <w:tc>
          <w:tcPr>
            <w:tcW w:w="427" w:type="dxa"/>
            <w:shd w:val="clear" w:color="auto" w:fill="auto"/>
            <w:vAlign w:val="center"/>
          </w:tcPr>
          <w:p w14:paraId="1AA74E30"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1F6F4EE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0C33722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2CAF016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79B22731" w14:textId="77777777" w:rsidTr="0094609D">
        <w:trPr>
          <w:gridAfter w:val="1"/>
          <w:trHeight w:val="289"/>
        </w:trPr>
        <w:tc>
          <w:tcPr>
            <w:tcW w:w="710" w:type="dxa"/>
            <w:gridSpan w:val="2"/>
            <w:vMerge/>
            <w:shd w:val="clear" w:color="auto" w:fill="auto"/>
          </w:tcPr>
          <w:p w14:paraId="36D82D42"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1E4D1FA9"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Actul administrativ al </w:t>
            </w:r>
            <w:proofErr w:type="spellStart"/>
            <w:r w:rsidRPr="00A83D28">
              <w:rPr>
                <w:rFonts w:ascii="Trebuchet MS" w:eastAsia="Calibri" w:hAnsi="Trebuchet MS" w:cs="Arial"/>
                <w:sz w:val="20"/>
                <w:szCs w:val="20"/>
                <w:lang w:val="ro-RO"/>
              </w:rPr>
              <w:t>autorităţii</w:t>
            </w:r>
            <w:proofErr w:type="spellEnd"/>
            <w:r w:rsidRPr="00A83D28">
              <w:rPr>
                <w:rFonts w:ascii="Trebuchet MS" w:eastAsia="Calibri" w:hAnsi="Trebuchet MS" w:cs="Arial"/>
                <w:sz w:val="20"/>
                <w:szCs w:val="20"/>
                <w:lang w:val="ro-RO"/>
              </w:rPr>
              <w:t xml:space="preserve"> competente pentru </w:t>
            </w:r>
            <w:proofErr w:type="spellStart"/>
            <w:r w:rsidRPr="00A83D28">
              <w:rPr>
                <w:rFonts w:ascii="Trebuchet MS" w:eastAsia="Calibri" w:hAnsi="Trebuchet MS" w:cs="Arial"/>
                <w:sz w:val="20"/>
                <w:szCs w:val="20"/>
                <w:lang w:val="ro-RO"/>
              </w:rPr>
              <w:t>protecţia</w:t>
            </w:r>
            <w:proofErr w:type="spellEnd"/>
            <w:r w:rsidRPr="00A83D28">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A83D28">
              <w:rPr>
                <w:rFonts w:ascii="Trebuchet MS" w:eastAsia="Calibri" w:hAnsi="Trebuchet MS" w:cs="Arial"/>
                <w:sz w:val="20"/>
                <w:szCs w:val="20"/>
                <w:lang w:val="ro-RO"/>
              </w:rPr>
              <w:t>documentaţia</w:t>
            </w:r>
            <w:proofErr w:type="spellEnd"/>
            <w:r w:rsidRPr="00A83D28">
              <w:rPr>
                <w:rFonts w:ascii="Trebuchet MS" w:eastAsia="Calibri" w:hAnsi="Trebuchet MS" w:cs="Arial"/>
                <w:sz w:val="20"/>
                <w:szCs w:val="20"/>
                <w:lang w:val="ro-RO"/>
              </w:rPr>
              <w:t xml:space="preserve"> tehnico-economică ?</w:t>
            </w:r>
          </w:p>
        </w:tc>
        <w:tc>
          <w:tcPr>
            <w:tcW w:w="427" w:type="dxa"/>
            <w:shd w:val="clear" w:color="auto" w:fill="auto"/>
            <w:vAlign w:val="center"/>
          </w:tcPr>
          <w:p w14:paraId="0FC45257"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7997931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46F1ED9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4A354C05"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2DE675AB" w14:textId="77777777" w:rsidTr="0094609D">
        <w:trPr>
          <w:gridAfter w:val="1"/>
          <w:trHeight w:val="289"/>
        </w:trPr>
        <w:tc>
          <w:tcPr>
            <w:tcW w:w="710" w:type="dxa"/>
            <w:gridSpan w:val="2"/>
            <w:vMerge/>
            <w:shd w:val="clear" w:color="auto" w:fill="auto"/>
          </w:tcPr>
          <w:p w14:paraId="429678AA"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219FE0F6" w14:textId="77777777"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Avizele, acordurile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A83D28">
              <w:rPr>
                <w:rFonts w:ascii="Trebuchet MS" w:eastAsia="Calibri" w:hAnsi="Trebuchet MS" w:cs="Arial"/>
                <w:sz w:val="20"/>
                <w:szCs w:val="20"/>
                <w:lang w:val="ro-RO"/>
              </w:rPr>
              <w:t>condiţiona</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soluţiile</w:t>
            </w:r>
            <w:proofErr w:type="spellEnd"/>
            <w:r w:rsidRPr="00A83D28">
              <w:rPr>
                <w:rFonts w:ascii="Trebuchet MS" w:eastAsia="Calibri" w:hAnsi="Trebuchet MS" w:cs="Arial"/>
                <w:sz w:val="20"/>
                <w:szCs w:val="20"/>
                <w:lang w:val="ro-RO"/>
              </w:rPr>
              <w:t xml:space="preserve"> tehnice, precum:</w:t>
            </w:r>
          </w:p>
          <w:p w14:paraId="0D85F09F"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studiu privind posibilitatea utilizării unor sisteme alternative de </w:t>
            </w:r>
            <w:proofErr w:type="spellStart"/>
            <w:r w:rsidRPr="00A83D28">
              <w:rPr>
                <w:rFonts w:ascii="Trebuchet MS" w:eastAsia="Calibri" w:hAnsi="Trebuchet MS" w:cs="Arial"/>
                <w:sz w:val="20"/>
                <w:szCs w:val="20"/>
                <w:lang w:val="ro-RO"/>
              </w:rPr>
              <w:t>eficienţă</w:t>
            </w:r>
            <w:proofErr w:type="spellEnd"/>
            <w:r w:rsidRPr="00A83D28">
              <w:rPr>
                <w:rFonts w:ascii="Trebuchet MS" w:eastAsia="Calibri" w:hAnsi="Trebuchet MS" w:cs="Arial"/>
                <w:sz w:val="20"/>
                <w:szCs w:val="20"/>
                <w:lang w:val="ro-RO"/>
              </w:rPr>
              <w:t xml:space="preserve"> ridicată pentru </w:t>
            </w:r>
            <w:proofErr w:type="spellStart"/>
            <w:r w:rsidRPr="00A83D28">
              <w:rPr>
                <w:rFonts w:ascii="Trebuchet MS" w:eastAsia="Calibri" w:hAnsi="Trebuchet MS" w:cs="Arial"/>
                <w:sz w:val="20"/>
                <w:szCs w:val="20"/>
                <w:lang w:val="ro-RO"/>
              </w:rPr>
              <w:t>creşterea</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performanţei</w:t>
            </w:r>
            <w:proofErr w:type="spellEnd"/>
            <w:r w:rsidRPr="00A83D28">
              <w:rPr>
                <w:rFonts w:ascii="Trebuchet MS" w:eastAsia="Calibri" w:hAnsi="Trebuchet MS" w:cs="Arial"/>
                <w:sz w:val="20"/>
                <w:szCs w:val="20"/>
                <w:lang w:val="ro-RO"/>
              </w:rPr>
              <w:t xml:space="preserve"> energetice?</w:t>
            </w:r>
          </w:p>
          <w:p w14:paraId="666CC087"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studiu de trafic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studiu de </w:t>
            </w:r>
            <w:proofErr w:type="spellStart"/>
            <w:r w:rsidRPr="00A83D28">
              <w:rPr>
                <w:rFonts w:ascii="Trebuchet MS" w:eastAsia="Calibri" w:hAnsi="Trebuchet MS" w:cs="Arial"/>
                <w:sz w:val="20"/>
                <w:szCs w:val="20"/>
                <w:lang w:val="ro-RO"/>
              </w:rPr>
              <w:t>circulaţie</w:t>
            </w:r>
            <w:proofErr w:type="spellEnd"/>
            <w:r w:rsidRPr="00A83D28">
              <w:rPr>
                <w:rFonts w:ascii="Trebuchet MS" w:eastAsia="Calibri" w:hAnsi="Trebuchet MS" w:cs="Arial"/>
                <w:sz w:val="20"/>
                <w:szCs w:val="20"/>
                <w:lang w:val="ro-RO"/>
              </w:rPr>
              <w:t>, după caz?</w:t>
            </w:r>
          </w:p>
          <w:p w14:paraId="7522E0CB"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raport de diagnostic arheologic, în cazul </w:t>
            </w:r>
            <w:proofErr w:type="spellStart"/>
            <w:r w:rsidRPr="00A83D28">
              <w:rPr>
                <w:rFonts w:ascii="Trebuchet MS" w:eastAsia="Calibri" w:hAnsi="Trebuchet MS" w:cs="Arial"/>
                <w:sz w:val="20"/>
                <w:szCs w:val="20"/>
                <w:lang w:val="ro-RO"/>
              </w:rPr>
              <w:t>intervenţiilor</w:t>
            </w:r>
            <w:proofErr w:type="spellEnd"/>
            <w:r w:rsidRPr="00A83D28">
              <w:rPr>
                <w:rFonts w:ascii="Trebuchet MS" w:eastAsia="Calibri" w:hAnsi="Trebuchet MS" w:cs="Arial"/>
                <w:sz w:val="20"/>
                <w:szCs w:val="20"/>
                <w:lang w:val="ro-RO"/>
              </w:rPr>
              <w:t xml:space="preserve"> în situri arheologice?</w:t>
            </w:r>
          </w:p>
          <w:p w14:paraId="5616BF36"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14:paraId="41B25102" w14:textId="77777777"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studii de specialitate necesare în </w:t>
            </w:r>
            <w:proofErr w:type="spellStart"/>
            <w:r w:rsidRPr="00A83D28">
              <w:rPr>
                <w:rFonts w:ascii="Trebuchet MS" w:eastAsia="Calibri" w:hAnsi="Trebuchet MS" w:cs="Arial"/>
                <w:sz w:val="20"/>
                <w:szCs w:val="20"/>
                <w:lang w:val="ro-RO"/>
              </w:rPr>
              <w:t>funcţie</w:t>
            </w:r>
            <w:proofErr w:type="spellEnd"/>
            <w:r w:rsidRPr="00A83D28">
              <w:rPr>
                <w:rFonts w:ascii="Trebuchet MS" w:eastAsia="Calibri" w:hAnsi="Trebuchet MS" w:cs="Arial"/>
                <w:sz w:val="20"/>
                <w:szCs w:val="20"/>
                <w:lang w:val="ro-RO"/>
              </w:rPr>
              <w:t xml:space="preserve"> de specificul </w:t>
            </w:r>
            <w:proofErr w:type="spellStart"/>
            <w:r w:rsidRPr="00A83D28">
              <w:rPr>
                <w:rFonts w:ascii="Trebuchet MS" w:eastAsia="Calibri" w:hAnsi="Trebuchet MS" w:cs="Arial"/>
                <w:sz w:val="20"/>
                <w:szCs w:val="20"/>
                <w:lang w:val="ro-RO"/>
              </w:rPr>
              <w:t>investiţiei</w:t>
            </w:r>
            <w:proofErr w:type="spellEnd"/>
            <w:r w:rsidRPr="00A83D28">
              <w:rPr>
                <w:rFonts w:ascii="Trebuchet MS" w:eastAsia="Calibri" w:hAnsi="Trebuchet MS" w:cs="Arial"/>
                <w:sz w:val="20"/>
                <w:szCs w:val="20"/>
                <w:lang w:val="ro-RO"/>
              </w:rPr>
              <w:t>?</w:t>
            </w:r>
          </w:p>
        </w:tc>
        <w:tc>
          <w:tcPr>
            <w:tcW w:w="427" w:type="dxa"/>
            <w:shd w:val="clear" w:color="auto" w:fill="auto"/>
            <w:vAlign w:val="center"/>
          </w:tcPr>
          <w:p w14:paraId="70DAA41F"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0ED736C5"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715CE0A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1322821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2B814B1E" w14:textId="77777777" w:rsidTr="0094609D">
        <w:trPr>
          <w:gridAfter w:val="1"/>
          <w:trHeight w:val="197"/>
        </w:trPr>
        <w:tc>
          <w:tcPr>
            <w:tcW w:w="710" w:type="dxa"/>
            <w:gridSpan w:val="2"/>
            <w:shd w:val="clear" w:color="auto" w:fill="auto"/>
          </w:tcPr>
          <w:p w14:paraId="7D3CE082"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auto"/>
            <w:vAlign w:val="center"/>
          </w:tcPr>
          <w:p w14:paraId="237DCEB1" w14:textId="77777777" w:rsidR="00E05533" w:rsidRPr="00A83D28" w:rsidRDefault="00E05533" w:rsidP="00E05533">
            <w:pPr>
              <w:spacing w:before="60" w:after="60" w:line="240" w:lineRule="auto"/>
              <w:jc w:val="both"/>
              <w:rPr>
                <w:rFonts w:ascii="Trebuchet MS" w:eastAsia="Calibri" w:hAnsi="Trebuchet MS" w:cs="Arial"/>
                <w:sz w:val="20"/>
                <w:szCs w:val="20"/>
              </w:rPr>
            </w:pPr>
            <w:proofErr w:type="spellStart"/>
            <w:r w:rsidRPr="00A83D28">
              <w:rPr>
                <w:rFonts w:ascii="Trebuchet MS" w:eastAsia="Calibri" w:hAnsi="Trebuchet MS" w:cs="Arial"/>
                <w:sz w:val="20"/>
                <w:szCs w:val="20"/>
                <w:lang w:val="ro-RO"/>
              </w:rPr>
              <w:t>Infor</w:t>
            </w:r>
            <w:r w:rsidR="00E52E72">
              <w:rPr>
                <w:rFonts w:ascii="Trebuchet MS" w:eastAsia="Calibri" w:hAnsi="Trebuchet MS" w:cs="Arial"/>
                <w:sz w:val="20"/>
                <w:szCs w:val="20"/>
                <w:lang w:val="ro-RO"/>
              </w:rPr>
              <w:t>ma</w:t>
            </w:r>
            <w:r w:rsidRPr="00A83D28">
              <w:rPr>
                <w:rFonts w:ascii="Trebuchet MS" w:eastAsia="Calibri" w:hAnsi="Trebuchet MS" w:cs="Arial"/>
                <w:sz w:val="20"/>
                <w:szCs w:val="20"/>
                <w:lang w:val="ro-RO"/>
              </w:rPr>
              <w:t>tiile</w:t>
            </w:r>
            <w:proofErr w:type="spellEnd"/>
            <w:r w:rsidRPr="00A83D28">
              <w:rPr>
                <w:rFonts w:ascii="Trebuchet MS" w:eastAsia="Calibri" w:hAnsi="Trebuchet MS" w:cs="Arial"/>
                <w:sz w:val="20"/>
                <w:szCs w:val="20"/>
                <w:lang w:val="ro-RO"/>
              </w:rPr>
              <w:t xml:space="preserve"> din Piesele scrise sunt corelate cu Piesele desenate ?</w:t>
            </w:r>
          </w:p>
        </w:tc>
        <w:tc>
          <w:tcPr>
            <w:tcW w:w="427" w:type="dxa"/>
            <w:shd w:val="clear" w:color="auto" w:fill="auto"/>
            <w:vAlign w:val="center"/>
          </w:tcPr>
          <w:p w14:paraId="2C6F32B2"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auto"/>
            <w:vAlign w:val="center"/>
          </w:tcPr>
          <w:p w14:paraId="40F89AB3"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auto"/>
            <w:vAlign w:val="center"/>
          </w:tcPr>
          <w:p w14:paraId="1C539C2C"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auto"/>
            <w:vAlign w:val="center"/>
          </w:tcPr>
          <w:p w14:paraId="4E9B00FA"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14:paraId="0667F5F7" w14:textId="77777777" w:rsidTr="0094609D">
        <w:trPr>
          <w:gridAfter w:val="1"/>
          <w:trHeight w:val="185"/>
        </w:trPr>
        <w:tc>
          <w:tcPr>
            <w:tcW w:w="710" w:type="dxa"/>
            <w:gridSpan w:val="2"/>
            <w:shd w:val="clear" w:color="auto" w:fill="D9D9D9" w:themeFill="background1" w:themeFillShade="D9"/>
          </w:tcPr>
          <w:p w14:paraId="1A2B7EA4" w14:textId="77777777"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gridSpan w:val="2"/>
            <w:shd w:val="clear" w:color="auto" w:fill="D9D9D9" w:themeFill="background1" w:themeFillShade="D9"/>
            <w:vAlign w:val="center"/>
          </w:tcPr>
          <w:p w14:paraId="11A60AA9"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14:paraId="29F3A7E6"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gridSpan w:val="2"/>
            <w:shd w:val="clear" w:color="auto" w:fill="D9D9D9" w:themeFill="background1" w:themeFillShade="D9"/>
            <w:vAlign w:val="center"/>
          </w:tcPr>
          <w:p w14:paraId="037CE65E"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gridSpan w:val="2"/>
            <w:shd w:val="clear" w:color="auto" w:fill="D9D9D9" w:themeFill="background1" w:themeFillShade="D9"/>
            <w:vAlign w:val="center"/>
          </w:tcPr>
          <w:p w14:paraId="699E6662"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gridSpan w:val="3"/>
            <w:shd w:val="clear" w:color="auto" w:fill="D9D9D9" w:themeFill="background1" w:themeFillShade="D9"/>
            <w:vAlign w:val="center"/>
          </w:tcPr>
          <w:p w14:paraId="7CCAAD51" w14:textId="77777777"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E52E72" w:rsidRPr="00A83D28" w:rsidDel="00AF1D75" w14:paraId="71F047F7" w14:textId="2E63D95A" w:rsidTr="00E52E72">
        <w:trPr>
          <w:trHeight w:val="185"/>
          <w:del w:id="152" w:author="Mirela Biris" w:date="2023-05-29T08:41:00Z"/>
        </w:trPr>
        <w:tc>
          <w:tcPr>
            <w:tcW w:w="710" w:type="dxa"/>
            <w:shd w:val="clear" w:color="auto" w:fill="auto"/>
          </w:tcPr>
          <w:p w14:paraId="5D53A9D2" w14:textId="7D421552" w:rsidR="00E52E72" w:rsidRPr="00A83D28" w:rsidDel="00AF1D75" w:rsidRDefault="00E52E72" w:rsidP="00E05533">
            <w:pPr>
              <w:numPr>
                <w:ilvl w:val="0"/>
                <w:numId w:val="20"/>
              </w:numPr>
              <w:spacing w:before="60" w:after="60" w:line="240" w:lineRule="auto"/>
              <w:jc w:val="center"/>
              <w:rPr>
                <w:del w:id="153" w:author="Mirela Biris" w:date="2023-05-29T08:41:00Z"/>
                <w:rFonts w:ascii="Trebuchet MS" w:eastAsia="Calibri" w:hAnsi="Trebuchet MS" w:cs="Arial"/>
                <w:b/>
                <w:sz w:val="20"/>
                <w:szCs w:val="20"/>
                <w:lang w:val="ro-RO"/>
              </w:rPr>
            </w:pPr>
          </w:p>
        </w:tc>
        <w:tc>
          <w:tcPr>
            <w:tcW w:w="6826" w:type="dxa"/>
            <w:shd w:val="clear" w:color="auto" w:fill="auto"/>
            <w:vAlign w:val="center"/>
          </w:tcPr>
          <w:p w14:paraId="6DA6B3C1" w14:textId="6B38D616" w:rsidR="00E52E72" w:rsidRPr="004D67A7" w:rsidDel="00AF1D75" w:rsidRDefault="00E52E72" w:rsidP="00E05533">
            <w:pPr>
              <w:spacing w:before="60" w:after="60" w:line="240" w:lineRule="auto"/>
              <w:jc w:val="both"/>
              <w:rPr>
                <w:del w:id="154" w:author="Mirela Biris" w:date="2023-05-29T08:41:00Z"/>
                <w:rFonts w:ascii="Trebuchet MS" w:eastAsia="Calibri" w:hAnsi="Trebuchet MS" w:cs="Arial"/>
                <w:strike/>
                <w:sz w:val="20"/>
                <w:szCs w:val="20"/>
                <w:lang w:val="ro-RO"/>
                <w:rPrChange w:id="155" w:author="Mirela Biris" w:date="2023-05-28T10:43:00Z">
                  <w:rPr>
                    <w:del w:id="156" w:author="Mirela Biris" w:date="2023-05-29T08:41:00Z"/>
                    <w:rFonts w:ascii="Trebuchet MS" w:eastAsia="Calibri" w:hAnsi="Trebuchet MS" w:cs="Arial"/>
                    <w:sz w:val="20"/>
                    <w:szCs w:val="20"/>
                    <w:lang w:val="ro-RO"/>
                  </w:rPr>
                </w:rPrChange>
              </w:rPr>
            </w:pPr>
            <w:del w:id="157" w:author="Mirela Biris" w:date="2023-05-29T08:41:00Z">
              <w:r w:rsidRPr="004D67A7" w:rsidDel="00AF1D75">
                <w:rPr>
                  <w:rFonts w:ascii="Trebuchet MS" w:eastAsia="Cambria" w:hAnsi="Trebuchet MS" w:cs="Times New Roman"/>
                  <w:strike/>
                  <w:sz w:val="20"/>
                  <w:szCs w:val="20"/>
                  <w:rPrChange w:id="158" w:author="Mirela Biris" w:date="2023-05-28T10:43:00Z">
                    <w:rPr>
                      <w:rFonts w:ascii="Trebuchet MS" w:eastAsia="Cambria" w:hAnsi="Trebuchet MS" w:cs="Times New Roman"/>
                      <w:sz w:val="20"/>
                      <w:szCs w:val="20"/>
                    </w:rPr>
                  </w:rPrChange>
                </w:rPr>
                <w:delText>Documentele anexate la cererea de finantare care demonstreaza dreptul solicitantului/partenerilor de a executa lucrarile propuse, sunt cuprinzatoare fata de interventiile propuse a fi realizate prin proiect?</w:delText>
              </w:r>
              <w:r w:rsidRPr="004D67A7" w:rsidDel="00AF1D75">
                <w:rPr>
                  <w:rFonts w:ascii="Trebuchet MS" w:eastAsia="Cambria" w:hAnsi="Trebuchet MS" w:cs="Arial"/>
                  <w:strike/>
                  <w:sz w:val="20"/>
                  <w:szCs w:val="20"/>
                  <w:lang w:val="ro-RO"/>
                  <w:rPrChange w:id="159" w:author="Mirela Biris" w:date="2023-05-28T10:43:00Z">
                    <w:rPr>
                      <w:rFonts w:ascii="Trebuchet MS" w:eastAsia="Cambria" w:hAnsi="Trebuchet MS" w:cs="Arial"/>
                      <w:sz w:val="20"/>
                      <w:szCs w:val="20"/>
                      <w:lang w:val="ro-RO"/>
                    </w:rPr>
                  </w:rPrChange>
                </w:rPr>
                <w:delText xml:space="preserve"> </w:delText>
              </w:r>
              <w:r w:rsidRPr="004D67A7" w:rsidDel="00AF1D75">
                <w:rPr>
                  <w:rFonts w:ascii="Trebuchet MS" w:eastAsia="Cambria" w:hAnsi="Trebuchet MS" w:cs="Arial"/>
                  <w:b/>
                  <w:strike/>
                  <w:sz w:val="20"/>
                  <w:szCs w:val="20"/>
                  <w:lang w:val="ro-RO"/>
                  <w:rPrChange w:id="160" w:author="Mirela Biris" w:date="2023-05-28T10:43:00Z">
                    <w:rPr>
                      <w:rFonts w:ascii="Trebuchet MS" w:eastAsia="Cambria" w:hAnsi="Trebuchet MS" w:cs="Arial"/>
                      <w:b/>
                      <w:sz w:val="20"/>
                      <w:szCs w:val="20"/>
                      <w:lang w:val="ro-RO"/>
                    </w:rPr>
                  </w:rPrChange>
                </w:rPr>
                <w:delText>A se vedea NOTA 1</w:delText>
              </w:r>
            </w:del>
          </w:p>
        </w:tc>
        <w:tc>
          <w:tcPr>
            <w:tcW w:w="427" w:type="dxa"/>
            <w:shd w:val="clear" w:color="auto" w:fill="auto"/>
            <w:vAlign w:val="center"/>
          </w:tcPr>
          <w:p w14:paraId="2F4AE47B" w14:textId="7E79E806" w:rsidR="00E52E72" w:rsidRPr="00A83D28" w:rsidDel="00AF1D75" w:rsidRDefault="00E52E72" w:rsidP="00E05533">
            <w:pPr>
              <w:spacing w:before="60" w:after="60" w:line="240" w:lineRule="auto"/>
              <w:jc w:val="both"/>
              <w:rPr>
                <w:del w:id="161" w:author="Mirela Biris" w:date="2023-05-29T08:41:00Z"/>
                <w:rFonts w:ascii="Trebuchet MS" w:eastAsia="Calibri" w:hAnsi="Trebuchet MS" w:cs="Arial"/>
                <w:sz w:val="20"/>
                <w:szCs w:val="20"/>
                <w:lang w:val="ro-RO"/>
              </w:rPr>
            </w:pPr>
          </w:p>
        </w:tc>
        <w:tc>
          <w:tcPr>
            <w:tcW w:w="450" w:type="dxa"/>
            <w:shd w:val="clear" w:color="auto" w:fill="auto"/>
            <w:vAlign w:val="center"/>
          </w:tcPr>
          <w:p w14:paraId="672C15C7" w14:textId="25C72CE3" w:rsidR="00E52E72" w:rsidRPr="00A83D28" w:rsidDel="00AF1D75" w:rsidRDefault="00E52E72" w:rsidP="00E05533">
            <w:pPr>
              <w:spacing w:before="60" w:after="60" w:line="240" w:lineRule="auto"/>
              <w:jc w:val="both"/>
              <w:rPr>
                <w:del w:id="162" w:author="Mirela Biris" w:date="2023-05-29T08:41:00Z"/>
                <w:rFonts w:ascii="Trebuchet MS" w:eastAsia="Calibri" w:hAnsi="Trebuchet MS" w:cs="Arial"/>
                <w:sz w:val="20"/>
                <w:szCs w:val="20"/>
                <w:lang w:val="ro-RO"/>
              </w:rPr>
            </w:pPr>
          </w:p>
        </w:tc>
        <w:tc>
          <w:tcPr>
            <w:tcW w:w="630" w:type="dxa"/>
            <w:shd w:val="clear" w:color="auto" w:fill="auto"/>
            <w:vAlign w:val="center"/>
          </w:tcPr>
          <w:p w14:paraId="214C5DFE" w14:textId="6511B9EF" w:rsidR="00E52E72" w:rsidRPr="00A83D28" w:rsidDel="00AF1D75" w:rsidRDefault="00E52E72" w:rsidP="00E05533">
            <w:pPr>
              <w:spacing w:before="60" w:after="60" w:line="240" w:lineRule="auto"/>
              <w:jc w:val="both"/>
              <w:rPr>
                <w:del w:id="163" w:author="Mirela Biris" w:date="2023-05-29T08:41:00Z"/>
                <w:rFonts w:ascii="Trebuchet MS" w:eastAsia="Calibri" w:hAnsi="Trebuchet MS" w:cs="Arial"/>
                <w:sz w:val="20"/>
                <w:szCs w:val="20"/>
                <w:lang w:val="ro-RO"/>
              </w:rPr>
            </w:pPr>
          </w:p>
        </w:tc>
        <w:tc>
          <w:tcPr>
            <w:tcW w:w="1440" w:type="dxa"/>
            <w:shd w:val="clear" w:color="auto" w:fill="auto"/>
            <w:vAlign w:val="center"/>
          </w:tcPr>
          <w:p w14:paraId="09BEA5EE" w14:textId="7416EBE0" w:rsidR="00E52E72" w:rsidRPr="00A83D28" w:rsidDel="00AF1D75" w:rsidRDefault="00E52E72" w:rsidP="00E05533">
            <w:pPr>
              <w:spacing w:before="60" w:after="60" w:line="240" w:lineRule="auto"/>
              <w:jc w:val="both"/>
              <w:rPr>
                <w:del w:id="164" w:author="Mirela Biris" w:date="2023-05-29T08:41:00Z"/>
                <w:rFonts w:ascii="Trebuchet MS" w:eastAsia="Calibri" w:hAnsi="Trebuchet MS" w:cs="Arial"/>
                <w:sz w:val="20"/>
                <w:szCs w:val="20"/>
                <w:lang w:val="ro-RO"/>
              </w:rPr>
            </w:pPr>
          </w:p>
        </w:tc>
      </w:tr>
      <w:tr w:rsidR="00E52E72" w:rsidRPr="00A83D28" w:rsidDel="00AF1D75" w14:paraId="3266CDC0" w14:textId="3F56142B" w:rsidTr="00E52E72">
        <w:trPr>
          <w:trHeight w:val="185"/>
          <w:del w:id="165" w:author="Mirela Biris" w:date="2023-05-29T08:42:00Z"/>
        </w:trPr>
        <w:tc>
          <w:tcPr>
            <w:tcW w:w="710" w:type="dxa"/>
            <w:shd w:val="clear" w:color="auto" w:fill="auto"/>
          </w:tcPr>
          <w:p w14:paraId="2A05CAE3" w14:textId="121C1C82" w:rsidR="00E52E72" w:rsidRPr="00A83D28" w:rsidDel="00AF1D75" w:rsidRDefault="00E52E72" w:rsidP="00E52E72">
            <w:pPr>
              <w:spacing w:before="60" w:after="60" w:line="240" w:lineRule="auto"/>
              <w:rPr>
                <w:del w:id="166" w:author="Mirela Biris" w:date="2023-05-29T08:42:00Z"/>
                <w:rFonts w:ascii="Trebuchet MS" w:eastAsia="Calibri" w:hAnsi="Trebuchet MS" w:cs="Arial"/>
                <w:b/>
                <w:sz w:val="20"/>
                <w:szCs w:val="20"/>
                <w:lang w:val="ro-RO"/>
              </w:rPr>
            </w:pPr>
          </w:p>
        </w:tc>
        <w:tc>
          <w:tcPr>
            <w:tcW w:w="6826" w:type="dxa"/>
            <w:shd w:val="clear" w:color="auto" w:fill="auto"/>
            <w:vAlign w:val="center"/>
          </w:tcPr>
          <w:p w14:paraId="1F34C6B1" w14:textId="5B7E6FE8" w:rsidR="00E52E72" w:rsidRPr="00AF1D75" w:rsidDel="00AF1D75" w:rsidRDefault="00E52E72">
            <w:pPr>
              <w:numPr>
                <w:ilvl w:val="0"/>
                <w:numId w:val="37"/>
              </w:numPr>
              <w:spacing w:before="60" w:after="60" w:line="240" w:lineRule="auto"/>
              <w:jc w:val="both"/>
              <w:rPr>
                <w:del w:id="167" w:author="Mirela Biris" w:date="2023-05-29T08:42:00Z"/>
                <w:rFonts w:ascii="Trebuchet MS" w:eastAsia="Calibri" w:hAnsi="Trebuchet MS" w:cs="Arial"/>
                <w:strike/>
                <w:sz w:val="20"/>
                <w:szCs w:val="20"/>
                <w:lang w:val="ro-RO"/>
              </w:rPr>
              <w:pPrChange w:id="168" w:author="Mirela Biris" w:date="2023-05-29T08:41:00Z">
                <w:pPr>
                  <w:spacing w:before="60" w:after="60" w:line="240" w:lineRule="auto"/>
                  <w:jc w:val="both"/>
                </w:pPr>
              </w:pPrChange>
            </w:pPr>
          </w:p>
        </w:tc>
        <w:tc>
          <w:tcPr>
            <w:tcW w:w="427" w:type="dxa"/>
            <w:shd w:val="clear" w:color="auto" w:fill="auto"/>
            <w:vAlign w:val="center"/>
          </w:tcPr>
          <w:p w14:paraId="46B72827" w14:textId="1C97F877" w:rsidR="00E52E72" w:rsidRPr="00A83D28" w:rsidDel="00AF1D75" w:rsidRDefault="00E52E72" w:rsidP="00E05533">
            <w:pPr>
              <w:spacing w:before="60" w:after="60" w:line="240" w:lineRule="auto"/>
              <w:jc w:val="both"/>
              <w:rPr>
                <w:del w:id="169" w:author="Mirela Biris" w:date="2023-05-29T08:42:00Z"/>
                <w:rFonts w:ascii="Trebuchet MS" w:eastAsia="Calibri" w:hAnsi="Trebuchet MS" w:cs="Arial"/>
                <w:sz w:val="20"/>
                <w:szCs w:val="20"/>
                <w:lang w:val="ro-RO"/>
              </w:rPr>
            </w:pPr>
          </w:p>
        </w:tc>
        <w:tc>
          <w:tcPr>
            <w:tcW w:w="450" w:type="dxa"/>
            <w:shd w:val="clear" w:color="auto" w:fill="auto"/>
            <w:vAlign w:val="center"/>
          </w:tcPr>
          <w:p w14:paraId="7B8C2E51" w14:textId="0D23B743" w:rsidR="00E52E72" w:rsidRPr="00A83D28" w:rsidDel="00AF1D75" w:rsidRDefault="00E52E72" w:rsidP="00E05533">
            <w:pPr>
              <w:spacing w:before="60" w:after="60" w:line="240" w:lineRule="auto"/>
              <w:jc w:val="both"/>
              <w:rPr>
                <w:del w:id="170" w:author="Mirela Biris" w:date="2023-05-29T08:42:00Z"/>
                <w:rFonts w:ascii="Trebuchet MS" w:eastAsia="Calibri" w:hAnsi="Trebuchet MS" w:cs="Arial"/>
                <w:sz w:val="20"/>
                <w:szCs w:val="20"/>
                <w:lang w:val="ro-RO"/>
              </w:rPr>
            </w:pPr>
          </w:p>
        </w:tc>
        <w:tc>
          <w:tcPr>
            <w:tcW w:w="630" w:type="dxa"/>
            <w:shd w:val="clear" w:color="auto" w:fill="auto"/>
            <w:vAlign w:val="center"/>
          </w:tcPr>
          <w:p w14:paraId="4BD9C493" w14:textId="2E3A4A80" w:rsidR="00E52E72" w:rsidRPr="00A83D28" w:rsidDel="00AF1D75" w:rsidRDefault="00E52E72" w:rsidP="00E05533">
            <w:pPr>
              <w:spacing w:before="60" w:after="60" w:line="240" w:lineRule="auto"/>
              <w:jc w:val="both"/>
              <w:rPr>
                <w:del w:id="171" w:author="Mirela Biris" w:date="2023-05-29T08:42:00Z"/>
                <w:rFonts w:ascii="Trebuchet MS" w:eastAsia="Calibri" w:hAnsi="Trebuchet MS" w:cs="Arial"/>
                <w:sz w:val="20"/>
                <w:szCs w:val="20"/>
                <w:lang w:val="ro-RO"/>
              </w:rPr>
            </w:pPr>
          </w:p>
        </w:tc>
        <w:tc>
          <w:tcPr>
            <w:tcW w:w="1440" w:type="dxa"/>
            <w:shd w:val="clear" w:color="auto" w:fill="auto"/>
            <w:vAlign w:val="center"/>
          </w:tcPr>
          <w:p w14:paraId="7C570BA6" w14:textId="0D48DD15" w:rsidR="00E52E72" w:rsidRPr="00A83D28" w:rsidDel="00AF1D75" w:rsidRDefault="00E52E72" w:rsidP="00E05533">
            <w:pPr>
              <w:spacing w:before="60" w:after="60" w:line="240" w:lineRule="auto"/>
              <w:jc w:val="both"/>
              <w:rPr>
                <w:del w:id="172" w:author="Mirela Biris" w:date="2023-05-29T08:42:00Z"/>
                <w:rFonts w:ascii="Trebuchet MS" w:eastAsia="Calibri" w:hAnsi="Trebuchet MS" w:cs="Arial"/>
                <w:sz w:val="20"/>
                <w:szCs w:val="20"/>
                <w:lang w:val="ro-RO"/>
              </w:rPr>
            </w:pPr>
          </w:p>
        </w:tc>
      </w:tr>
    </w:tbl>
    <w:p w14:paraId="4AFBC7A5" w14:textId="77777777" w:rsidR="00AE1614" w:rsidRDefault="00AE1614" w:rsidP="00F01C6E">
      <w:pPr>
        <w:spacing w:before="60" w:afterLines="60" w:after="144"/>
        <w:ind w:left="-426" w:firstLine="426"/>
        <w:jc w:val="both"/>
        <w:rPr>
          <w:ins w:id="173" w:author="Mirela Biris" w:date="2023-05-28T10:46:00Z"/>
          <w:rFonts w:ascii="Trebuchet MS" w:eastAsia="Calibri" w:hAnsi="Trebuchet MS" w:cs="Arial"/>
          <w:sz w:val="20"/>
          <w:szCs w:val="20"/>
          <w:lang w:val="ro-RO"/>
        </w:rPr>
      </w:pPr>
    </w:p>
    <w:p w14:paraId="2CF00EB3" w14:textId="3C1E72CA" w:rsidR="00E05533" w:rsidRPr="00A83D28" w:rsidRDefault="00E05533" w:rsidP="00F01C6E">
      <w:pPr>
        <w:spacing w:before="60" w:afterLines="60" w:after="144"/>
        <w:ind w:left="-426" w:firstLine="426"/>
        <w:jc w:val="both"/>
        <w:rPr>
          <w:rFonts w:ascii="Trebuchet MS" w:eastAsia="Calibri" w:hAnsi="Trebuchet MS" w:cs="Arial"/>
          <w:sz w:val="20"/>
          <w:szCs w:val="20"/>
          <w:lang w:val="ro-RO"/>
        </w:rPr>
      </w:pPr>
      <w:bookmarkStart w:id="174" w:name="_Hlk136242407"/>
      <w:r w:rsidRPr="00A83D28">
        <w:rPr>
          <w:rFonts w:ascii="Trebuchet MS" w:eastAsia="Calibri" w:hAnsi="Trebuchet MS" w:cs="Arial"/>
          <w:sz w:val="20"/>
          <w:szCs w:val="20"/>
          <w:lang w:val="ro-RO"/>
        </w:rPr>
        <w:t>Se vor solicita clarific</w:t>
      </w:r>
      <w:del w:id="175" w:author="Mirela Biris" w:date="2023-05-28T10:46:00Z">
        <w:r w:rsidRPr="00A83D28" w:rsidDel="00AE1614">
          <w:rPr>
            <w:rFonts w:ascii="Trebuchet MS" w:eastAsia="Calibri" w:hAnsi="Trebuchet MS" w:cs="Arial"/>
            <w:sz w:val="20"/>
            <w:szCs w:val="20"/>
            <w:lang w:val="ro-RO"/>
          </w:rPr>
          <w:delText>a</w:delText>
        </w:r>
      </w:del>
      <w:ins w:id="176" w:author="Mirela Biris" w:date="2023-05-28T10:46:00Z">
        <w:r w:rsidR="00AE1614">
          <w:rPr>
            <w:rFonts w:ascii="Trebuchet MS" w:eastAsia="Calibri" w:hAnsi="Trebuchet MS" w:cs="Arial"/>
            <w:sz w:val="20"/>
            <w:szCs w:val="20"/>
            <w:lang w:val="ro-RO"/>
          </w:rPr>
          <w:t>ă</w:t>
        </w:r>
      </w:ins>
      <w:r w:rsidRPr="00A83D28">
        <w:rPr>
          <w:rFonts w:ascii="Trebuchet MS" w:eastAsia="Calibri" w:hAnsi="Trebuchet MS" w:cs="Arial"/>
          <w:sz w:val="20"/>
          <w:szCs w:val="20"/>
          <w:lang w:val="ro-RO"/>
        </w:rPr>
        <w:t xml:space="preserve">ri pentru toate criteriile din prezenta grilă, </w:t>
      </w:r>
      <w:del w:id="177" w:author="Mirela Biris" w:date="2023-05-28T10:43:00Z">
        <w:r w:rsidRPr="00A83D28" w:rsidDel="004D67A7">
          <w:rPr>
            <w:rFonts w:ascii="Trebuchet MS" w:eastAsia="Calibri" w:hAnsi="Trebuchet MS" w:cs="Arial"/>
            <w:sz w:val="20"/>
            <w:szCs w:val="20"/>
            <w:lang w:val="ro-RO"/>
          </w:rPr>
          <w:delText>i</w:delText>
        </w:r>
      </w:del>
      <w:ins w:id="178" w:author="Mirela Biris" w:date="2023-05-28T10:43:00Z">
        <w:r w:rsidR="004D67A7">
          <w:rPr>
            <w:rFonts w:ascii="Trebuchet MS" w:eastAsia="Calibri" w:hAnsi="Trebuchet MS" w:cs="Arial"/>
            <w:sz w:val="20"/>
            <w:szCs w:val="20"/>
            <w:lang w:val="ro-RO"/>
          </w:rPr>
          <w:t>însă</w:t>
        </w:r>
      </w:ins>
      <w:del w:id="179" w:author="Mirela Biris" w:date="2023-05-28T10:43:00Z">
        <w:r w:rsidRPr="00A83D28" w:rsidDel="004D67A7">
          <w:rPr>
            <w:rFonts w:ascii="Trebuchet MS" w:eastAsia="Calibri" w:hAnsi="Trebuchet MS" w:cs="Arial"/>
            <w:sz w:val="20"/>
            <w:szCs w:val="20"/>
            <w:lang w:val="ro-RO"/>
          </w:rPr>
          <w:delText>nsa</w:delText>
        </w:r>
      </w:del>
      <w:r w:rsidRPr="00A83D28">
        <w:rPr>
          <w:rFonts w:ascii="Trebuchet MS" w:eastAsia="Calibri" w:hAnsi="Trebuchet MS" w:cs="Arial"/>
          <w:sz w:val="20"/>
          <w:szCs w:val="20"/>
          <w:lang w:val="ro-RO"/>
        </w:rPr>
        <w:t>, dac</w:t>
      </w:r>
      <w:del w:id="180" w:author="Mirela Biris" w:date="2023-05-28T10:44:00Z">
        <w:r w:rsidRPr="00A83D28" w:rsidDel="004D67A7">
          <w:rPr>
            <w:rFonts w:ascii="Trebuchet MS" w:eastAsia="Calibri" w:hAnsi="Trebuchet MS" w:cs="Arial"/>
            <w:sz w:val="20"/>
            <w:szCs w:val="20"/>
            <w:lang w:val="ro-RO"/>
          </w:rPr>
          <w:delText>a</w:delText>
        </w:r>
      </w:del>
      <w:ins w:id="181" w:author="Mirela Biris" w:date="2023-05-28T10:44:00Z">
        <w:r w:rsidR="004D67A7">
          <w:rPr>
            <w:rFonts w:ascii="Trebuchet MS" w:eastAsia="Calibri" w:hAnsi="Trebuchet MS" w:cs="Arial"/>
            <w:sz w:val="20"/>
            <w:szCs w:val="20"/>
            <w:lang w:val="ro-RO"/>
          </w:rPr>
          <w:t>ă</w:t>
        </w:r>
      </w:ins>
      <w:r w:rsidRPr="00A83D28">
        <w:rPr>
          <w:rFonts w:ascii="Trebuchet MS" w:eastAsia="Calibri" w:hAnsi="Trebuchet MS" w:cs="Arial"/>
          <w:sz w:val="20"/>
          <w:szCs w:val="20"/>
          <w:lang w:val="ro-RO"/>
        </w:rPr>
        <w:t xml:space="preserve"> , </w:t>
      </w:r>
      <w:del w:id="182" w:author="Mirela Biris" w:date="2023-05-28T10:44:00Z">
        <w:r w:rsidRPr="00A83D28" w:rsidDel="004D67A7">
          <w:rPr>
            <w:rFonts w:ascii="Trebuchet MS" w:eastAsia="Calibri" w:hAnsi="Trebuchet MS" w:cs="Arial"/>
            <w:sz w:val="20"/>
            <w:szCs w:val="20"/>
            <w:lang w:val="ro-RO"/>
          </w:rPr>
          <w:delText>i</w:delText>
        </w:r>
      </w:del>
      <w:ins w:id="183" w:author="Mirela Biris" w:date="2023-05-28T10:44:00Z">
        <w:r w:rsidR="004D67A7">
          <w:rPr>
            <w:rFonts w:ascii="Trebuchet MS" w:eastAsia="Calibri" w:hAnsi="Trebuchet MS" w:cs="Arial"/>
            <w:sz w:val="20"/>
            <w:szCs w:val="20"/>
            <w:lang w:val="ro-RO"/>
          </w:rPr>
          <w:t>î</w:t>
        </w:r>
      </w:ins>
      <w:r w:rsidRPr="00A83D28">
        <w:rPr>
          <w:rFonts w:ascii="Trebuchet MS" w:eastAsia="Calibri" w:hAnsi="Trebuchet MS" w:cs="Arial"/>
          <w:sz w:val="20"/>
          <w:szCs w:val="20"/>
          <w:lang w:val="ro-RO"/>
        </w:rPr>
        <w:t>n urma r</w:t>
      </w:r>
      <w:del w:id="184" w:author="Mirela Biris" w:date="2023-05-28T10:44:00Z">
        <w:r w:rsidRPr="00A83D28" w:rsidDel="004D67A7">
          <w:rPr>
            <w:rFonts w:ascii="Trebuchet MS" w:eastAsia="Calibri" w:hAnsi="Trebuchet MS" w:cs="Arial"/>
            <w:sz w:val="20"/>
            <w:szCs w:val="20"/>
            <w:lang w:val="ro-RO"/>
          </w:rPr>
          <w:delText>a</w:delText>
        </w:r>
      </w:del>
      <w:ins w:id="185" w:author="Mirela Biris" w:date="2023-05-28T10:44:00Z">
        <w:r w:rsidR="004D67A7">
          <w:rPr>
            <w:rFonts w:ascii="Trebuchet MS" w:eastAsia="Calibri" w:hAnsi="Trebuchet MS" w:cs="Arial"/>
            <w:sz w:val="20"/>
            <w:szCs w:val="20"/>
            <w:lang w:val="ro-RO"/>
          </w:rPr>
          <w:t>ă</w:t>
        </w:r>
      </w:ins>
      <w:r w:rsidRPr="00A83D28">
        <w:rPr>
          <w:rFonts w:ascii="Trebuchet MS" w:eastAsia="Calibri" w:hAnsi="Trebuchet MS" w:cs="Arial"/>
          <w:sz w:val="20"/>
          <w:szCs w:val="20"/>
          <w:lang w:val="ro-RO"/>
        </w:rPr>
        <w:t>spunsului la clarific</w:t>
      </w:r>
      <w:del w:id="186" w:author="Mirela Biris" w:date="2023-05-28T10:44:00Z">
        <w:r w:rsidRPr="00A83D28" w:rsidDel="004D67A7">
          <w:rPr>
            <w:rFonts w:ascii="Trebuchet MS" w:eastAsia="Calibri" w:hAnsi="Trebuchet MS" w:cs="Arial"/>
            <w:sz w:val="20"/>
            <w:szCs w:val="20"/>
            <w:lang w:val="ro-RO"/>
          </w:rPr>
          <w:delText>a</w:delText>
        </w:r>
      </w:del>
      <w:ins w:id="187" w:author="Mirela Biris" w:date="2023-05-28T10:44:00Z">
        <w:r w:rsidR="004D67A7">
          <w:rPr>
            <w:rFonts w:ascii="Trebuchet MS" w:eastAsia="Calibri" w:hAnsi="Trebuchet MS" w:cs="Arial"/>
            <w:sz w:val="20"/>
            <w:szCs w:val="20"/>
            <w:lang w:val="ro-RO"/>
          </w:rPr>
          <w:t>ă</w:t>
        </w:r>
      </w:ins>
      <w:r w:rsidRPr="00A83D28">
        <w:rPr>
          <w:rFonts w:ascii="Trebuchet MS" w:eastAsia="Calibri" w:hAnsi="Trebuchet MS" w:cs="Arial"/>
          <w:sz w:val="20"/>
          <w:szCs w:val="20"/>
          <w:lang w:val="ro-RO"/>
        </w:rPr>
        <w:t xml:space="preserve">ri, evaluatorul va bifa cu NU la criteriile 3,10,11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12 de la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I, respectiv </w:t>
      </w:r>
      <w:del w:id="188" w:author="Mirela Biris" w:date="2023-05-29T09:33:00Z">
        <w:r w:rsidRPr="00AE1614" w:rsidDel="006479B5">
          <w:rPr>
            <w:rFonts w:ascii="Trebuchet MS" w:eastAsia="Calibri" w:hAnsi="Trebuchet MS" w:cs="Arial"/>
            <w:strike/>
            <w:sz w:val="20"/>
            <w:szCs w:val="20"/>
            <w:lang w:val="ro-RO"/>
            <w:rPrChange w:id="189" w:author="Mirela Biris" w:date="2023-05-28T10:44:00Z">
              <w:rPr>
                <w:rFonts w:ascii="Trebuchet MS" w:eastAsia="Calibri" w:hAnsi="Trebuchet MS" w:cs="Arial"/>
                <w:sz w:val="20"/>
                <w:szCs w:val="20"/>
                <w:lang w:val="ro-RO"/>
              </w:rPr>
            </w:rPrChange>
          </w:rPr>
          <w:delText>4,</w:delText>
        </w:r>
        <w:r w:rsidRPr="00A83D28" w:rsidDel="006479B5">
          <w:rPr>
            <w:rFonts w:ascii="Trebuchet MS" w:eastAsia="Calibri" w:hAnsi="Trebuchet MS" w:cs="Arial"/>
            <w:sz w:val="20"/>
            <w:szCs w:val="20"/>
            <w:lang w:val="ro-RO"/>
          </w:rPr>
          <w:delText xml:space="preserve"> </w:delText>
        </w:r>
      </w:del>
      <w:r w:rsidRPr="00A83D28">
        <w:rPr>
          <w:rFonts w:ascii="Trebuchet MS" w:eastAsia="Calibri" w:hAnsi="Trebuchet MS" w:cs="Arial"/>
          <w:sz w:val="20"/>
          <w:szCs w:val="20"/>
          <w:lang w:val="ro-RO"/>
        </w:rPr>
        <w:t xml:space="preserve">5 si </w:t>
      </w:r>
      <w:del w:id="190" w:author="Mirela Biris" w:date="2023-05-29T09:33:00Z">
        <w:r w:rsidRPr="00AE1614" w:rsidDel="006479B5">
          <w:rPr>
            <w:rFonts w:ascii="Trebuchet MS" w:eastAsia="Calibri" w:hAnsi="Trebuchet MS" w:cs="Arial"/>
            <w:strike/>
            <w:sz w:val="20"/>
            <w:szCs w:val="20"/>
            <w:lang w:val="ro-RO"/>
            <w:rPrChange w:id="191" w:author="Mirela Biris" w:date="2023-05-28T10:45:00Z">
              <w:rPr>
                <w:rFonts w:ascii="Trebuchet MS" w:eastAsia="Calibri" w:hAnsi="Trebuchet MS" w:cs="Arial"/>
                <w:sz w:val="20"/>
                <w:szCs w:val="20"/>
                <w:lang w:val="ro-RO"/>
              </w:rPr>
            </w:rPrChange>
          </w:rPr>
          <w:delText>9</w:delText>
        </w:r>
        <w:r w:rsidRPr="00A83D28" w:rsidDel="006479B5">
          <w:rPr>
            <w:rFonts w:ascii="Trebuchet MS" w:eastAsia="Calibri" w:hAnsi="Trebuchet MS" w:cs="Arial"/>
            <w:sz w:val="20"/>
            <w:szCs w:val="20"/>
            <w:lang w:val="ro-RO"/>
          </w:rPr>
          <w:delText xml:space="preserve"> </w:delText>
        </w:r>
      </w:del>
      <w:ins w:id="192" w:author="Mirela Biris" w:date="2023-05-28T10:45:00Z">
        <w:r w:rsidR="00AE1614">
          <w:rPr>
            <w:rFonts w:ascii="Trebuchet MS" w:eastAsia="Calibri" w:hAnsi="Trebuchet MS" w:cs="Arial"/>
            <w:sz w:val="20"/>
            <w:szCs w:val="20"/>
            <w:lang w:val="ro-RO"/>
          </w:rPr>
          <w:t xml:space="preserve">10 </w:t>
        </w:r>
      </w:ins>
      <w:r w:rsidRPr="00A83D28">
        <w:rPr>
          <w:rFonts w:ascii="Trebuchet MS" w:eastAsia="Calibri" w:hAnsi="Trebuchet MS" w:cs="Arial"/>
          <w:sz w:val="20"/>
          <w:szCs w:val="20"/>
          <w:lang w:val="ro-RO"/>
        </w:rPr>
        <w:t xml:space="preserve">de la </w:t>
      </w:r>
      <w:proofErr w:type="spellStart"/>
      <w:r w:rsidRPr="00A83D28">
        <w:rPr>
          <w:rFonts w:ascii="Trebuchet MS" w:eastAsia="Calibri" w:hAnsi="Trebuchet MS" w:cs="Arial"/>
          <w:sz w:val="20"/>
          <w:szCs w:val="20"/>
          <w:lang w:val="ro-RO"/>
        </w:rPr>
        <w:t>sectiunea</w:t>
      </w:r>
      <w:proofErr w:type="spellEnd"/>
      <w:r w:rsidRPr="00A83D28">
        <w:rPr>
          <w:rFonts w:ascii="Trebuchet MS" w:eastAsia="Calibri" w:hAnsi="Trebuchet MS" w:cs="Arial"/>
          <w:sz w:val="20"/>
          <w:szCs w:val="20"/>
          <w:lang w:val="ro-RO"/>
        </w:rPr>
        <w:t xml:space="preserve"> II, proiectul va fi </w:t>
      </w:r>
      <w:ins w:id="193" w:author="Mirela Biris" w:date="2023-05-28T10:46:00Z">
        <w:r w:rsidR="00AE1614" w:rsidRPr="00AE1614">
          <w:rPr>
            <w:rFonts w:ascii="Trebuchet MS" w:eastAsia="Calibri" w:hAnsi="Trebuchet MS" w:cs="Arial"/>
            <w:sz w:val="20"/>
            <w:szCs w:val="20"/>
            <w:lang w:val="ro-RO"/>
          </w:rPr>
          <w:t>respins prin acordarea de “0” puncte în grila ETF la criteriul aplicabil care vizează la calitatea documentației tehnico-economice (a se vedea criteriul 4 - secțiunea II, grila ETF).</w:t>
        </w:r>
      </w:ins>
      <w:del w:id="194" w:author="Mirela Biris" w:date="2023-05-28T10:46:00Z">
        <w:r w:rsidRPr="00A83D28" w:rsidDel="00AE1614">
          <w:rPr>
            <w:rFonts w:ascii="Trebuchet MS" w:eastAsia="Calibri" w:hAnsi="Trebuchet MS" w:cs="Arial"/>
            <w:sz w:val="20"/>
            <w:szCs w:val="20"/>
            <w:lang w:val="ro-RO"/>
          </w:rPr>
          <w:delText>respins.</w:delText>
        </w:r>
      </w:del>
    </w:p>
    <w:p w14:paraId="1070BB9A" w14:textId="53EC9834" w:rsidR="009B6E73" w:rsidRPr="00A83D28" w:rsidRDefault="006479B5" w:rsidP="00F01C6E">
      <w:pPr>
        <w:spacing w:before="60" w:afterLines="60" w:after="144"/>
        <w:ind w:left="-426" w:firstLine="426"/>
        <w:jc w:val="both"/>
        <w:rPr>
          <w:rFonts w:ascii="Trebuchet MS" w:eastAsia="Calibri" w:hAnsi="Trebuchet MS" w:cs="Arial"/>
          <w:sz w:val="20"/>
          <w:szCs w:val="20"/>
          <w:lang w:val="ro-RO"/>
        </w:rPr>
      </w:pPr>
      <w:ins w:id="195" w:author="Mirela Biris" w:date="2023-05-29T09:31:00Z">
        <w:r w:rsidRPr="006479B5">
          <w:rPr>
            <w:rFonts w:ascii="Trebuchet MS" w:eastAsia="Calibri" w:hAnsi="Trebuchet MS" w:cs="Arial"/>
            <w:sz w:val="20"/>
            <w:szCs w:val="20"/>
            <w:lang w:val="ro-RO"/>
          </w:rPr>
          <w:t>Se vor solicita clarificări până când Documentația tehnică este la un nivel ce întrunește condițiile adecvate de calitate și toate criteriile vor fi bifate cu DA.</w:t>
        </w:r>
      </w:ins>
      <w:del w:id="196" w:author="Mirela Biris" w:date="2023-05-29T09:31:00Z">
        <w:r w:rsidR="00E05533" w:rsidRPr="00A83D28" w:rsidDel="006479B5">
          <w:rPr>
            <w:rFonts w:ascii="Trebuchet MS" w:eastAsia="Calibri" w:hAnsi="Trebuchet MS" w:cs="Arial"/>
            <w:sz w:val="20"/>
            <w:szCs w:val="20"/>
            <w:lang w:val="ro-RO"/>
          </w:rPr>
          <w:delText xml:space="preserve">În cazul bifării cu NU la oricare dintre celelalte criterii, proiectul </w:delText>
        </w:r>
        <w:r w:rsidR="00E05533" w:rsidRPr="00AE1614" w:rsidDel="006479B5">
          <w:rPr>
            <w:rFonts w:ascii="Trebuchet MS" w:eastAsia="Calibri" w:hAnsi="Trebuchet MS" w:cs="Arial"/>
            <w:strike/>
            <w:sz w:val="20"/>
            <w:szCs w:val="20"/>
            <w:lang w:val="ro-RO"/>
            <w:rPrChange w:id="197" w:author="Mirela Biris" w:date="2023-05-28T10:47:00Z">
              <w:rPr>
                <w:rFonts w:ascii="Trebuchet MS" w:eastAsia="Calibri" w:hAnsi="Trebuchet MS" w:cs="Arial"/>
                <w:sz w:val="20"/>
                <w:szCs w:val="20"/>
                <w:lang w:val="ro-RO"/>
              </w:rPr>
            </w:rPrChange>
          </w:rPr>
          <w:delText>(componenta)</w:delText>
        </w:r>
        <w:r w:rsidR="00E05533" w:rsidRPr="00A83D28" w:rsidDel="006479B5">
          <w:rPr>
            <w:rFonts w:ascii="Trebuchet MS" w:eastAsia="Calibri" w:hAnsi="Trebuchet MS" w:cs="Arial"/>
            <w:sz w:val="20"/>
            <w:szCs w:val="20"/>
            <w:lang w:val="ro-RO"/>
          </w:rPr>
          <w:delText xml:space="preserve"> nu se va respinge, și, dac</w:delText>
        </w:r>
      </w:del>
      <w:del w:id="198" w:author="Mirela Biris" w:date="2023-05-28T10:47:00Z">
        <w:r w:rsidR="00E05533" w:rsidRPr="00A83D28" w:rsidDel="00AE1614">
          <w:rPr>
            <w:rFonts w:ascii="Trebuchet MS" w:eastAsia="Calibri" w:hAnsi="Trebuchet MS" w:cs="Arial"/>
            <w:sz w:val="20"/>
            <w:szCs w:val="20"/>
            <w:lang w:val="ro-RO"/>
          </w:rPr>
          <w:delText>a</w:delText>
        </w:r>
      </w:del>
      <w:del w:id="199" w:author="Mirela Biris" w:date="2023-05-29T09:31:00Z">
        <w:r w:rsidR="00E05533" w:rsidRPr="00A83D28" w:rsidDel="006479B5">
          <w:rPr>
            <w:rFonts w:ascii="Trebuchet MS" w:eastAsia="Calibri" w:hAnsi="Trebuchet MS" w:cs="Arial"/>
            <w:sz w:val="20"/>
            <w:szCs w:val="20"/>
            <w:lang w:val="ro-RO"/>
          </w:rPr>
          <w:delText xml:space="preserve"> este cazul, se vor formula recomandări de îmbunătățire a documentației tehnico-economice </w:delText>
        </w:r>
        <w:r w:rsidR="00E05533" w:rsidRPr="00AE1614" w:rsidDel="006479B5">
          <w:rPr>
            <w:rFonts w:ascii="Trebuchet MS" w:eastAsia="Calibri" w:hAnsi="Trebuchet MS" w:cs="Arial"/>
            <w:strike/>
            <w:sz w:val="20"/>
            <w:szCs w:val="20"/>
            <w:highlight w:val="yellow"/>
            <w:lang w:val="ro-RO"/>
            <w:rPrChange w:id="200" w:author="Mirela Biris" w:date="2023-05-28T10:49:00Z">
              <w:rPr>
                <w:rFonts w:ascii="Trebuchet MS" w:eastAsia="Calibri" w:hAnsi="Trebuchet MS" w:cs="Arial"/>
                <w:sz w:val="20"/>
                <w:szCs w:val="20"/>
                <w:lang w:val="ro-RO"/>
              </w:rPr>
            </w:rPrChange>
          </w:rPr>
          <w:delText xml:space="preserve">cu </w:delText>
        </w:r>
        <w:r w:rsidR="009B6E73" w:rsidRPr="00AE1614" w:rsidDel="006479B5">
          <w:rPr>
            <w:rFonts w:ascii="Trebuchet MS" w:eastAsia="Calibri" w:hAnsi="Trebuchet MS" w:cs="Arial"/>
            <w:strike/>
            <w:sz w:val="20"/>
            <w:szCs w:val="20"/>
            <w:highlight w:val="yellow"/>
            <w:lang w:val="ro-RO"/>
            <w:rPrChange w:id="201" w:author="Mirela Biris" w:date="2023-05-28T10:49:00Z">
              <w:rPr>
                <w:rFonts w:ascii="Trebuchet MS" w:eastAsia="Calibri" w:hAnsi="Trebuchet MS" w:cs="Arial"/>
                <w:sz w:val="20"/>
                <w:szCs w:val="20"/>
                <w:lang w:val="ro-RO"/>
              </w:rPr>
            </w:rPrChange>
          </w:rPr>
          <w:delText>verificarea soluţionării acestora în cadrul OI, cel târziu în etapa precontractuală.</w:delText>
        </w:r>
        <w:r w:rsidR="009B6E73" w:rsidRPr="00AE1614" w:rsidDel="006479B5">
          <w:rPr>
            <w:rFonts w:ascii="Trebuchet MS" w:eastAsia="Calibri" w:hAnsi="Trebuchet MS" w:cs="Arial"/>
            <w:strike/>
            <w:sz w:val="20"/>
            <w:szCs w:val="20"/>
            <w:lang w:val="ro-RO"/>
            <w:rPrChange w:id="202" w:author="Mirela Biris" w:date="2023-05-28T10:48:00Z">
              <w:rPr>
                <w:rFonts w:ascii="Trebuchet MS" w:eastAsia="Calibri" w:hAnsi="Trebuchet MS" w:cs="Arial"/>
                <w:sz w:val="20"/>
                <w:szCs w:val="20"/>
                <w:lang w:val="ro-RO"/>
              </w:rPr>
            </w:rPrChange>
          </w:rPr>
          <w:delText xml:space="preserve"> </w:delText>
        </w:r>
      </w:del>
    </w:p>
    <w:p w14:paraId="4FD9BCDD" w14:textId="7B5A145A" w:rsidR="00E05533" w:rsidRPr="00A83D28" w:rsidDel="00AE1614" w:rsidRDefault="00E05533" w:rsidP="00F01C6E">
      <w:pPr>
        <w:spacing w:before="60" w:afterLines="60" w:after="144"/>
        <w:ind w:left="-426" w:firstLine="426"/>
        <w:jc w:val="both"/>
        <w:rPr>
          <w:del w:id="203" w:author="Mirela Biris" w:date="2023-05-28T10:48:00Z"/>
          <w:rFonts w:ascii="Trebuchet MS" w:eastAsia="Calibri" w:hAnsi="Trebuchet MS" w:cs="Arial"/>
          <w:sz w:val="20"/>
          <w:szCs w:val="20"/>
          <w:lang w:val="ro-RO"/>
        </w:rPr>
      </w:pPr>
      <w:del w:id="204" w:author="Mirela Biris" w:date="2023-05-28T10:48:00Z">
        <w:r w:rsidRPr="00A83D28" w:rsidDel="00AE1614">
          <w:rPr>
            <w:rFonts w:ascii="Trebuchet MS" w:eastAsia="Calibri" w:hAnsi="Trebuchet MS" w:cs="Arial"/>
            <w:sz w:val="20"/>
            <w:szCs w:val="20"/>
            <w:lang w:val="ro-RO"/>
          </w:rPr>
          <w:delText>Componenta se va puncta în baza documentației tehnico-economice anexată la depunerea cererii de finanțare.</w:delText>
        </w:r>
      </w:del>
    </w:p>
    <w:p w14:paraId="6F2F53C8" w14:textId="7CC0F474" w:rsidR="00E05533" w:rsidRPr="00A83D28" w:rsidRDefault="00E05533" w:rsidP="00F01C6E">
      <w:pPr>
        <w:spacing w:before="60" w:afterLines="60" w:after="144"/>
        <w:ind w:left="-426" w:firstLine="426"/>
        <w:jc w:val="both"/>
        <w:rPr>
          <w:rFonts w:ascii="Trebuchet MS" w:eastAsia="Calibri" w:hAnsi="Trebuchet MS" w:cs="Arial"/>
          <w:i/>
          <w:sz w:val="20"/>
          <w:szCs w:val="20"/>
          <w:lang w:val="ro-RO"/>
        </w:rPr>
      </w:pPr>
      <w:r w:rsidRPr="00A83D28">
        <w:rPr>
          <w:rFonts w:ascii="Trebuchet MS" w:eastAsia="Calibri" w:hAnsi="Trebuchet MS" w:cs="Arial"/>
          <w:b/>
          <w:sz w:val="20"/>
          <w:szCs w:val="20"/>
          <w:lang w:val="ro-RO"/>
        </w:rPr>
        <w:t xml:space="preserve">Sumar clarificări inclusiv </w:t>
      </w:r>
      <w:proofErr w:type="spellStart"/>
      <w:r w:rsidRPr="00A83D28">
        <w:rPr>
          <w:rFonts w:ascii="Trebuchet MS" w:eastAsia="Calibri" w:hAnsi="Trebuchet MS" w:cs="Arial"/>
          <w:b/>
          <w:sz w:val="20"/>
          <w:szCs w:val="20"/>
          <w:lang w:val="ro-RO"/>
        </w:rPr>
        <w:t>raspunsul</w:t>
      </w:r>
      <w:proofErr w:type="spellEnd"/>
      <w:r w:rsidRPr="00A83D28">
        <w:rPr>
          <w:rFonts w:ascii="Trebuchet MS" w:eastAsia="Calibri" w:hAnsi="Trebuchet MS" w:cs="Arial"/>
          <w:b/>
          <w:sz w:val="20"/>
          <w:szCs w:val="20"/>
          <w:lang w:val="ro-RO"/>
        </w:rPr>
        <w:t xml:space="preserve"> solicitantului la acestea</w:t>
      </w:r>
      <w:del w:id="205" w:author="Mirela Biris" w:date="2023-05-29T09:31:00Z">
        <w:r w:rsidRPr="00A83D28" w:rsidDel="006479B5">
          <w:rPr>
            <w:rFonts w:ascii="Trebuchet MS" w:eastAsia="Calibri" w:hAnsi="Trebuchet MS" w:cs="Arial"/>
            <w:b/>
            <w:sz w:val="20"/>
            <w:szCs w:val="20"/>
            <w:lang w:val="ro-RO"/>
          </w:rPr>
          <w:delText>,</w:delText>
        </w:r>
      </w:del>
      <w:ins w:id="206" w:author="Mirela Biris" w:date="2023-05-29T09:31:00Z">
        <w:r w:rsidR="006479B5">
          <w:rPr>
            <w:rFonts w:ascii="Trebuchet MS" w:eastAsia="Calibri" w:hAnsi="Trebuchet MS" w:cs="Arial"/>
            <w:b/>
            <w:sz w:val="20"/>
            <w:szCs w:val="20"/>
            <w:lang w:val="ro-RO"/>
          </w:rPr>
          <w:t>.</w:t>
        </w:r>
      </w:ins>
      <w:r w:rsidRPr="00A83D28">
        <w:rPr>
          <w:rFonts w:ascii="Trebuchet MS" w:eastAsia="Calibri" w:hAnsi="Trebuchet MS" w:cs="Arial"/>
          <w:b/>
          <w:sz w:val="20"/>
          <w:szCs w:val="20"/>
          <w:lang w:val="ro-RO"/>
        </w:rPr>
        <w:t xml:space="preserve"> </w:t>
      </w:r>
      <w:del w:id="207" w:author="Mirela Biris" w:date="2023-05-29T09:31:00Z">
        <w:r w:rsidRPr="00AE1614" w:rsidDel="006479B5">
          <w:rPr>
            <w:rFonts w:ascii="Trebuchet MS" w:eastAsia="Calibri" w:hAnsi="Trebuchet MS" w:cs="Arial"/>
            <w:b/>
            <w:sz w:val="20"/>
            <w:szCs w:val="20"/>
            <w:highlight w:val="yellow"/>
            <w:lang w:val="ro-RO"/>
            <w:rPrChange w:id="208" w:author="Mirela Biris" w:date="2023-05-28T10:49:00Z">
              <w:rPr>
                <w:rFonts w:ascii="Trebuchet MS" w:eastAsia="Calibri" w:hAnsi="Trebuchet MS" w:cs="Arial"/>
                <w:b/>
                <w:sz w:val="20"/>
                <w:szCs w:val="20"/>
                <w:lang w:val="ro-RO"/>
              </w:rPr>
            </w:rPrChange>
          </w:rPr>
          <w:delText>recomandări pentru etapa urmatoare cu privire la calitatea DALI:</w:delText>
        </w:r>
        <w:r w:rsidRPr="00AE1614" w:rsidDel="006479B5">
          <w:rPr>
            <w:rFonts w:ascii="Trebuchet MS" w:eastAsia="Calibri" w:hAnsi="Trebuchet MS" w:cs="Arial"/>
            <w:i/>
            <w:sz w:val="20"/>
            <w:szCs w:val="20"/>
            <w:highlight w:val="yellow"/>
            <w:lang w:val="ro-RO"/>
            <w:rPrChange w:id="209" w:author="Mirela Biris" w:date="2023-05-28T10:49:00Z">
              <w:rPr>
                <w:rFonts w:ascii="Trebuchet MS" w:eastAsia="Calibri" w:hAnsi="Trebuchet MS" w:cs="Arial"/>
                <w:i/>
                <w:sz w:val="20"/>
                <w:szCs w:val="20"/>
                <w:lang w:val="ro-RO"/>
              </w:rPr>
            </w:rPrChange>
          </w:rPr>
          <w:delText>....................</w:delText>
        </w:r>
      </w:del>
    </w:p>
    <w:bookmarkEnd w:id="174"/>
    <w:p w14:paraId="05AE1646"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14:paraId="02991D3A"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14:paraId="4702EA79"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14:paraId="55EA0AD6" w14:textId="77777777"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14:paraId="0EAE8D49" w14:textId="77777777"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14:paraId="596EDF51" w14:textId="77777777" w:rsidR="00046484" w:rsidRDefault="00046484" w:rsidP="0094609D">
      <w:pPr>
        <w:pStyle w:val="BodyText"/>
        <w:rPr>
          <w:rFonts w:eastAsiaTheme="minorHAnsi"/>
          <w:bCs w:val="0"/>
          <w:sz w:val="20"/>
          <w:szCs w:val="20"/>
        </w:rPr>
      </w:pPr>
    </w:p>
    <w:p w14:paraId="0D7A104E" w14:textId="77777777" w:rsidR="00046484" w:rsidRDefault="00046484" w:rsidP="0094609D">
      <w:pPr>
        <w:pStyle w:val="BodyText"/>
        <w:rPr>
          <w:rFonts w:eastAsiaTheme="minorHAnsi"/>
          <w:bCs w:val="0"/>
          <w:sz w:val="20"/>
          <w:szCs w:val="20"/>
        </w:rPr>
      </w:pPr>
    </w:p>
    <w:p w14:paraId="1ED026B4" w14:textId="77777777" w:rsidR="00046484" w:rsidRDefault="00046484" w:rsidP="0094609D">
      <w:pPr>
        <w:pStyle w:val="BodyText"/>
        <w:rPr>
          <w:rFonts w:eastAsiaTheme="minorHAnsi"/>
          <w:bCs w:val="0"/>
          <w:sz w:val="20"/>
          <w:szCs w:val="20"/>
        </w:rPr>
      </w:pPr>
    </w:p>
    <w:p w14:paraId="32697ADE" w14:textId="77777777" w:rsidR="00184E27" w:rsidRDefault="00184E27" w:rsidP="0094609D">
      <w:pPr>
        <w:pStyle w:val="BodyText"/>
        <w:rPr>
          <w:ins w:id="210" w:author="Mirela Biris" w:date="2023-05-28T11:04:00Z"/>
          <w:rFonts w:eastAsiaTheme="minorHAnsi"/>
          <w:bCs w:val="0"/>
          <w:sz w:val="20"/>
          <w:szCs w:val="20"/>
        </w:rPr>
      </w:pPr>
    </w:p>
    <w:p w14:paraId="069B8723" w14:textId="77777777" w:rsidR="00DA37C9" w:rsidRDefault="00DA37C9" w:rsidP="0094609D">
      <w:pPr>
        <w:pStyle w:val="BodyText"/>
        <w:rPr>
          <w:ins w:id="211" w:author="Mirela Biris" w:date="2023-05-28T11:04:00Z"/>
          <w:rFonts w:eastAsiaTheme="minorHAnsi"/>
          <w:bCs w:val="0"/>
          <w:sz w:val="20"/>
          <w:szCs w:val="20"/>
        </w:rPr>
      </w:pPr>
    </w:p>
    <w:p w14:paraId="2550C799" w14:textId="77777777" w:rsidR="00DA37C9" w:rsidRDefault="00DA37C9" w:rsidP="0094609D">
      <w:pPr>
        <w:pStyle w:val="BodyText"/>
        <w:rPr>
          <w:ins w:id="212" w:author="Mirela Biris" w:date="2023-05-28T11:04:00Z"/>
          <w:rFonts w:eastAsiaTheme="minorHAnsi"/>
          <w:bCs w:val="0"/>
          <w:sz w:val="20"/>
          <w:szCs w:val="20"/>
        </w:rPr>
      </w:pPr>
    </w:p>
    <w:p w14:paraId="1736B1EE" w14:textId="77777777" w:rsidR="00DA37C9" w:rsidRDefault="00DA37C9" w:rsidP="0094609D">
      <w:pPr>
        <w:pStyle w:val="BodyText"/>
        <w:rPr>
          <w:ins w:id="213" w:author="Mirela Biris" w:date="2023-05-28T11:04:00Z"/>
          <w:rFonts w:eastAsiaTheme="minorHAnsi"/>
          <w:bCs w:val="0"/>
          <w:sz w:val="20"/>
          <w:szCs w:val="20"/>
        </w:rPr>
      </w:pPr>
    </w:p>
    <w:p w14:paraId="0BD2809D" w14:textId="77777777" w:rsidR="00DA37C9" w:rsidRDefault="00DA37C9" w:rsidP="0094609D">
      <w:pPr>
        <w:pStyle w:val="BodyText"/>
        <w:rPr>
          <w:ins w:id="214" w:author="Mirela Biris" w:date="2023-05-28T11:04:00Z"/>
          <w:rFonts w:eastAsiaTheme="minorHAnsi"/>
          <w:bCs w:val="0"/>
          <w:sz w:val="20"/>
          <w:szCs w:val="20"/>
        </w:rPr>
      </w:pPr>
    </w:p>
    <w:p w14:paraId="455446BB" w14:textId="77777777" w:rsidR="00DA37C9" w:rsidRDefault="00DA37C9" w:rsidP="0094609D">
      <w:pPr>
        <w:pStyle w:val="BodyText"/>
        <w:rPr>
          <w:ins w:id="215" w:author="Mirela Biris" w:date="2023-05-28T11:04:00Z"/>
          <w:rFonts w:eastAsiaTheme="minorHAnsi"/>
          <w:bCs w:val="0"/>
          <w:sz w:val="20"/>
          <w:szCs w:val="20"/>
        </w:rPr>
      </w:pPr>
    </w:p>
    <w:p w14:paraId="09B71BDD" w14:textId="77777777" w:rsidR="00DA37C9" w:rsidRDefault="00DA37C9" w:rsidP="0094609D">
      <w:pPr>
        <w:pStyle w:val="BodyText"/>
        <w:rPr>
          <w:ins w:id="216" w:author="Mirela Biris" w:date="2023-05-28T11:04:00Z"/>
          <w:rFonts w:eastAsiaTheme="minorHAnsi"/>
          <w:bCs w:val="0"/>
          <w:sz w:val="20"/>
          <w:szCs w:val="20"/>
        </w:rPr>
      </w:pPr>
    </w:p>
    <w:p w14:paraId="0D8A4EB1" w14:textId="77777777" w:rsidR="00DA37C9" w:rsidRDefault="00DA37C9" w:rsidP="0094609D">
      <w:pPr>
        <w:pStyle w:val="BodyText"/>
        <w:rPr>
          <w:ins w:id="217" w:author="Mirela Biris" w:date="2023-05-28T11:04:00Z"/>
          <w:rFonts w:eastAsiaTheme="minorHAnsi"/>
          <w:bCs w:val="0"/>
          <w:sz w:val="20"/>
          <w:szCs w:val="20"/>
        </w:rPr>
      </w:pPr>
    </w:p>
    <w:p w14:paraId="440DC5A7" w14:textId="77777777" w:rsidR="00DA37C9" w:rsidRDefault="00DA37C9" w:rsidP="0094609D">
      <w:pPr>
        <w:pStyle w:val="BodyText"/>
        <w:rPr>
          <w:ins w:id="218" w:author="Mirela Biris" w:date="2023-05-28T11:04:00Z"/>
          <w:rFonts w:eastAsiaTheme="minorHAnsi"/>
          <w:bCs w:val="0"/>
          <w:sz w:val="20"/>
          <w:szCs w:val="20"/>
        </w:rPr>
      </w:pPr>
    </w:p>
    <w:p w14:paraId="23EB2667" w14:textId="77777777" w:rsidR="00DA37C9" w:rsidRDefault="00DA37C9" w:rsidP="0094609D">
      <w:pPr>
        <w:pStyle w:val="BodyText"/>
        <w:rPr>
          <w:ins w:id="219" w:author="Mirela Biris" w:date="2023-05-28T11:04:00Z"/>
          <w:rFonts w:eastAsiaTheme="minorHAnsi"/>
          <w:bCs w:val="0"/>
          <w:sz w:val="20"/>
          <w:szCs w:val="20"/>
        </w:rPr>
      </w:pPr>
    </w:p>
    <w:p w14:paraId="48A4346B" w14:textId="77777777" w:rsidR="00DA37C9" w:rsidRDefault="00DA37C9" w:rsidP="0094609D">
      <w:pPr>
        <w:pStyle w:val="BodyText"/>
        <w:rPr>
          <w:ins w:id="220" w:author="Mirela Biris" w:date="2023-05-28T11:04:00Z"/>
          <w:rFonts w:eastAsiaTheme="minorHAnsi"/>
          <w:bCs w:val="0"/>
          <w:sz w:val="20"/>
          <w:szCs w:val="20"/>
        </w:rPr>
      </w:pPr>
    </w:p>
    <w:p w14:paraId="275C7EA1" w14:textId="77777777" w:rsidR="00DA37C9" w:rsidRDefault="00DA37C9" w:rsidP="0094609D">
      <w:pPr>
        <w:pStyle w:val="BodyText"/>
        <w:rPr>
          <w:ins w:id="221" w:author="Mirela Biris" w:date="2023-05-28T11:04:00Z"/>
          <w:rFonts w:eastAsiaTheme="minorHAnsi"/>
          <w:bCs w:val="0"/>
          <w:sz w:val="20"/>
          <w:szCs w:val="20"/>
        </w:rPr>
      </w:pPr>
    </w:p>
    <w:p w14:paraId="76CF4956" w14:textId="77777777" w:rsidR="00DA37C9" w:rsidRDefault="00DA37C9" w:rsidP="0094609D">
      <w:pPr>
        <w:pStyle w:val="BodyText"/>
        <w:rPr>
          <w:ins w:id="222" w:author="Mirela Biris" w:date="2023-05-28T11:04:00Z"/>
          <w:rFonts w:eastAsiaTheme="minorHAnsi"/>
          <w:bCs w:val="0"/>
          <w:sz w:val="20"/>
          <w:szCs w:val="20"/>
        </w:rPr>
      </w:pPr>
    </w:p>
    <w:p w14:paraId="5DDA53DB" w14:textId="77777777" w:rsidR="00DA37C9" w:rsidRDefault="00DA37C9" w:rsidP="0094609D">
      <w:pPr>
        <w:pStyle w:val="BodyText"/>
        <w:rPr>
          <w:ins w:id="223" w:author="Mirela Biris" w:date="2023-05-28T11:04:00Z"/>
          <w:rFonts w:eastAsiaTheme="minorHAnsi"/>
          <w:bCs w:val="0"/>
          <w:sz w:val="20"/>
          <w:szCs w:val="20"/>
        </w:rPr>
      </w:pPr>
    </w:p>
    <w:p w14:paraId="42FC6AF2" w14:textId="77777777" w:rsidR="00DA37C9" w:rsidRDefault="00DA37C9" w:rsidP="0094609D">
      <w:pPr>
        <w:pStyle w:val="BodyText"/>
        <w:rPr>
          <w:ins w:id="224" w:author="Mirela Biris" w:date="2023-05-28T11:04:00Z"/>
          <w:rFonts w:eastAsiaTheme="minorHAnsi"/>
          <w:bCs w:val="0"/>
          <w:sz w:val="20"/>
          <w:szCs w:val="20"/>
        </w:rPr>
      </w:pPr>
    </w:p>
    <w:p w14:paraId="14BD318D" w14:textId="77777777" w:rsidR="00DA37C9" w:rsidRDefault="00DA37C9" w:rsidP="0094609D">
      <w:pPr>
        <w:pStyle w:val="BodyText"/>
        <w:rPr>
          <w:ins w:id="225" w:author="Mirela Biris" w:date="2023-05-28T11:04:00Z"/>
          <w:rFonts w:eastAsiaTheme="minorHAnsi"/>
          <w:bCs w:val="0"/>
          <w:sz w:val="20"/>
          <w:szCs w:val="20"/>
        </w:rPr>
      </w:pPr>
    </w:p>
    <w:p w14:paraId="21A6ED9D" w14:textId="77777777" w:rsidR="00DA37C9" w:rsidRDefault="00DA37C9" w:rsidP="0094609D">
      <w:pPr>
        <w:pStyle w:val="BodyText"/>
        <w:rPr>
          <w:ins w:id="226" w:author="Mirela Biris" w:date="2023-05-28T11:04:00Z"/>
          <w:rFonts w:eastAsiaTheme="minorHAnsi"/>
          <w:bCs w:val="0"/>
          <w:sz w:val="20"/>
          <w:szCs w:val="20"/>
        </w:rPr>
      </w:pPr>
    </w:p>
    <w:p w14:paraId="3644EE2C" w14:textId="77777777" w:rsidR="00DA37C9" w:rsidRDefault="00DA37C9" w:rsidP="0094609D">
      <w:pPr>
        <w:pStyle w:val="BodyText"/>
        <w:rPr>
          <w:ins w:id="227" w:author="Mirela Biris" w:date="2023-05-28T11:04:00Z"/>
          <w:rFonts w:eastAsiaTheme="minorHAnsi"/>
          <w:bCs w:val="0"/>
          <w:sz w:val="20"/>
          <w:szCs w:val="20"/>
        </w:rPr>
      </w:pPr>
    </w:p>
    <w:p w14:paraId="51ED91FC" w14:textId="77777777" w:rsidR="00DA37C9" w:rsidRDefault="00DA37C9" w:rsidP="0094609D">
      <w:pPr>
        <w:pStyle w:val="BodyText"/>
        <w:rPr>
          <w:ins w:id="228" w:author="Mirela Biris" w:date="2023-05-28T11:04:00Z"/>
          <w:rFonts w:eastAsiaTheme="minorHAnsi"/>
          <w:bCs w:val="0"/>
          <w:sz w:val="20"/>
          <w:szCs w:val="20"/>
        </w:rPr>
      </w:pPr>
    </w:p>
    <w:p w14:paraId="11BB3DB1" w14:textId="77777777" w:rsidR="00DA37C9" w:rsidRDefault="00DA37C9" w:rsidP="0094609D">
      <w:pPr>
        <w:pStyle w:val="BodyText"/>
        <w:rPr>
          <w:ins w:id="229" w:author="Mirela Biris" w:date="2023-05-28T11:04:00Z"/>
          <w:rFonts w:eastAsiaTheme="minorHAnsi"/>
          <w:bCs w:val="0"/>
          <w:sz w:val="20"/>
          <w:szCs w:val="20"/>
        </w:rPr>
      </w:pPr>
    </w:p>
    <w:p w14:paraId="37548E3A" w14:textId="77777777" w:rsidR="00DA37C9" w:rsidRDefault="00DA37C9" w:rsidP="0094609D">
      <w:pPr>
        <w:pStyle w:val="BodyText"/>
        <w:rPr>
          <w:ins w:id="230" w:author="Mirela Biris" w:date="2023-05-28T11:04:00Z"/>
          <w:rFonts w:eastAsiaTheme="minorHAnsi"/>
          <w:bCs w:val="0"/>
          <w:sz w:val="20"/>
          <w:szCs w:val="20"/>
        </w:rPr>
      </w:pPr>
    </w:p>
    <w:p w14:paraId="4C782962" w14:textId="77777777" w:rsidR="00DA37C9" w:rsidRDefault="00DA37C9" w:rsidP="0094609D">
      <w:pPr>
        <w:pStyle w:val="BodyText"/>
        <w:rPr>
          <w:ins w:id="231" w:author="Mirela Biris" w:date="2023-05-28T11:04:00Z"/>
          <w:rFonts w:eastAsiaTheme="minorHAnsi"/>
          <w:bCs w:val="0"/>
          <w:sz w:val="20"/>
          <w:szCs w:val="20"/>
        </w:rPr>
      </w:pPr>
    </w:p>
    <w:p w14:paraId="07782F84" w14:textId="77777777" w:rsidR="00DA37C9" w:rsidRDefault="00DA37C9" w:rsidP="0094609D">
      <w:pPr>
        <w:pStyle w:val="BodyText"/>
        <w:rPr>
          <w:ins w:id="232" w:author="Mirela Biris" w:date="2023-05-28T11:04:00Z"/>
          <w:rFonts w:eastAsiaTheme="minorHAnsi"/>
          <w:bCs w:val="0"/>
          <w:sz w:val="20"/>
          <w:szCs w:val="20"/>
        </w:rPr>
      </w:pPr>
    </w:p>
    <w:p w14:paraId="43DE7AA1" w14:textId="77777777" w:rsidR="00DA37C9" w:rsidRDefault="00DA37C9" w:rsidP="0094609D">
      <w:pPr>
        <w:pStyle w:val="BodyText"/>
        <w:rPr>
          <w:ins w:id="233" w:author="Mirela Biris" w:date="2023-05-28T11:04:00Z"/>
          <w:rFonts w:eastAsiaTheme="minorHAnsi"/>
          <w:bCs w:val="0"/>
          <w:sz w:val="20"/>
          <w:szCs w:val="20"/>
        </w:rPr>
      </w:pPr>
    </w:p>
    <w:p w14:paraId="4B3E1F9F" w14:textId="77777777" w:rsidR="00DA37C9" w:rsidRDefault="00DA37C9" w:rsidP="0094609D">
      <w:pPr>
        <w:pStyle w:val="BodyText"/>
        <w:rPr>
          <w:ins w:id="234" w:author="Mirela Biris" w:date="2023-05-29T08:55:00Z"/>
          <w:rFonts w:eastAsiaTheme="minorHAnsi"/>
          <w:bCs w:val="0"/>
          <w:sz w:val="20"/>
          <w:szCs w:val="20"/>
        </w:rPr>
      </w:pPr>
    </w:p>
    <w:p w14:paraId="0BD9F296" w14:textId="77777777" w:rsidR="00AE62D6" w:rsidRDefault="00AE62D6" w:rsidP="0094609D">
      <w:pPr>
        <w:pStyle w:val="BodyText"/>
        <w:rPr>
          <w:ins w:id="235" w:author="Mirela Biris" w:date="2023-05-29T08:55:00Z"/>
          <w:rFonts w:eastAsiaTheme="minorHAnsi"/>
          <w:bCs w:val="0"/>
          <w:sz w:val="20"/>
          <w:szCs w:val="20"/>
        </w:rPr>
      </w:pPr>
    </w:p>
    <w:p w14:paraId="45C9476B" w14:textId="77777777" w:rsidR="00AE62D6" w:rsidRDefault="00AE62D6" w:rsidP="0094609D">
      <w:pPr>
        <w:pStyle w:val="BodyText"/>
        <w:rPr>
          <w:ins w:id="236" w:author="Mirela Biris" w:date="2023-05-29T08:55:00Z"/>
          <w:rFonts w:eastAsiaTheme="minorHAnsi"/>
          <w:bCs w:val="0"/>
          <w:sz w:val="20"/>
          <w:szCs w:val="20"/>
        </w:rPr>
      </w:pPr>
    </w:p>
    <w:p w14:paraId="40C219FD" w14:textId="77777777" w:rsidR="00AE62D6" w:rsidRDefault="00AE62D6" w:rsidP="0094609D">
      <w:pPr>
        <w:pStyle w:val="BodyText"/>
        <w:rPr>
          <w:ins w:id="237" w:author="Mirela Biris" w:date="2023-05-29T08:55:00Z"/>
          <w:rFonts w:eastAsiaTheme="minorHAnsi"/>
          <w:bCs w:val="0"/>
          <w:sz w:val="20"/>
          <w:szCs w:val="20"/>
        </w:rPr>
      </w:pPr>
    </w:p>
    <w:p w14:paraId="27C3C93B" w14:textId="77777777" w:rsidR="00AE62D6" w:rsidRDefault="00AE62D6" w:rsidP="0094609D">
      <w:pPr>
        <w:pStyle w:val="BodyText"/>
        <w:rPr>
          <w:ins w:id="238" w:author="Mirela Biris" w:date="2023-05-29T08:55:00Z"/>
          <w:rFonts w:eastAsiaTheme="minorHAnsi"/>
          <w:bCs w:val="0"/>
          <w:sz w:val="20"/>
          <w:szCs w:val="20"/>
        </w:rPr>
      </w:pPr>
    </w:p>
    <w:p w14:paraId="3EC6E4E9" w14:textId="77777777" w:rsidR="00AE62D6" w:rsidRDefault="00AE62D6" w:rsidP="0094609D">
      <w:pPr>
        <w:pStyle w:val="BodyText"/>
        <w:rPr>
          <w:ins w:id="239" w:author="Mirela Biris" w:date="2023-05-29T08:55:00Z"/>
          <w:rFonts w:eastAsiaTheme="minorHAnsi"/>
          <w:bCs w:val="0"/>
          <w:sz w:val="20"/>
          <w:szCs w:val="20"/>
        </w:rPr>
      </w:pPr>
    </w:p>
    <w:p w14:paraId="015A3F15" w14:textId="77777777" w:rsidR="00AE62D6" w:rsidRDefault="00AE62D6" w:rsidP="0094609D">
      <w:pPr>
        <w:pStyle w:val="BodyText"/>
        <w:rPr>
          <w:ins w:id="240" w:author="Mirela Biris" w:date="2023-05-29T08:55:00Z"/>
          <w:rFonts w:eastAsiaTheme="minorHAnsi"/>
          <w:bCs w:val="0"/>
          <w:sz w:val="20"/>
          <w:szCs w:val="20"/>
        </w:rPr>
      </w:pPr>
    </w:p>
    <w:p w14:paraId="721B51CB" w14:textId="77777777" w:rsidR="00AE62D6" w:rsidRDefault="00AE62D6" w:rsidP="0094609D">
      <w:pPr>
        <w:pStyle w:val="BodyText"/>
        <w:rPr>
          <w:ins w:id="241" w:author="Mirela Biris" w:date="2023-05-29T08:55:00Z"/>
          <w:rFonts w:eastAsiaTheme="minorHAnsi"/>
          <w:bCs w:val="0"/>
          <w:sz w:val="20"/>
          <w:szCs w:val="20"/>
        </w:rPr>
      </w:pPr>
    </w:p>
    <w:p w14:paraId="3599C7AC" w14:textId="77777777" w:rsidR="00AE62D6" w:rsidRDefault="00AE62D6" w:rsidP="0094609D">
      <w:pPr>
        <w:pStyle w:val="BodyText"/>
        <w:rPr>
          <w:ins w:id="242" w:author="Mirela Biris" w:date="2023-05-29T08:55:00Z"/>
          <w:rFonts w:eastAsiaTheme="minorHAnsi"/>
          <w:bCs w:val="0"/>
          <w:sz w:val="20"/>
          <w:szCs w:val="20"/>
        </w:rPr>
      </w:pPr>
    </w:p>
    <w:p w14:paraId="6F0F5516" w14:textId="77777777" w:rsidR="00AE62D6" w:rsidRDefault="00AE62D6" w:rsidP="0094609D">
      <w:pPr>
        <w:pStyle w:val="BodyText"/>
        <w:rPr>
          <w:ins w:id="243" w:author="Mirela Biris" w:date="2023-05-29T08:55:00Z"/>
          <w:rFonts w:eastAsiaTheme="minorHAnsi"/>
          <w:bCs w:val="0"/>
          <w:sz w:val="20"/>
          <w:szCs w:val="20"/>
        </w:rPr>
      </w:pPr>
    </w:p>
    <w:p w14:paraId="3B66935A" w14:textId="77777777" w:rsidR="00AE62D6" w:rsidRDefault="00AE62D6" w:rsidP="0094609D">
      <w:pPr>
        <w:pStyle w:val="BodyText"/>
        <w:rPr>
          <w:ins w:id="244" w:author="Mirela Biris" w:date="2023-05-29T08:55:00Z"/>
          <w:rFonts w:eastAsiaTheme="minorHAnsi"/>
          <w:bCs w:val="0"/>
          <w:sz w:val="20"/>
          <w:szCs w:val="20"/>
        </w:rPr>
      </w:pPr>
    </w:p>
    <w:p w14:paraId="29E8FAF2" w14:textId="77777777" w:rsidR="00AE62D6" w:rsidRDefault="00AE62D6" w:rsidP="0094609D">
      <w:pPr>
        <w:pStyle w:val="BodyText"/>
        <w:rPr>
          <w:ins w:id="245" w:author="Mirela Biris" w:date="2023-05-29T08:55:00Z"/>
          <w:rFonts w:eastAsiaTheme="minorHAnsi"/>
          <w:bCs w:val="0"/>
          <w:sz w:val="20"/>
          <w:szCs w:val="20"/>
        </w:rPr>
      </w:pPr>
    </w:p>
    <w:p w14:paraId="011989F9" w14:textId="77777777" w:rsidR="00AE62D6" w:rsidRDefault="00AE62D6" w:rsidP="0094609D">
      <w:pPr>
        <w:pStyle w:val="BodyText"/>
        <w:rPr>
          <w:ins w:id="246" w:author="Mirela Biris" w:date="2023-05-29T08:55:00Z"/>
          <w:rFonts w:eastAsiaTheme="minorHAnsi"/>
          <w:bCs w:val="0"/>
          <w:sz w:val="20"/>
          <w:szCs w:val="20"/>
        </w:rPr>
      </w:pPr>
    </w:p>
    <w:p w14:paraId="0E96B715" w14:textId="77777777" w:rsidR="00AE62D6" w:rsidRDefault="00AE62D6" w:rsidP="0094609D">
      <w:pPr>
        <w:pStyle w:val="BodyText"/>
        <w:rPr>
          <w:ins w:id="247" w:author="Mirela Biris" w:date="2023-05-29T08:55:00Z"/>
          <w:rFonts w:eastAsiaTheme="minorHAnsi"/>
          <w:bCs w:val="0"/>
          <w:sz w:val="20"/>
          <w:szCs w:val="20"/>
        </w:rPr>
      </w:pPr>
    </w:p>
    <w:p w14:paraId="2ADCB20C" w14:textId="77777777" w:rsidR="00AE62D6" w:rsidRDefault="00AE62D6" w:rsidP="0094609D">
      <w:pPr>
        <w:pStyle w:val="BodyText"/>
        <w:rPr>
          <w:ins w:id="248" w:author="Mirela Biris" w:date="2023-05-29T08:55:00Z"/>
          <w:rFonts w:eastAsiaTheme="minorHAnsi"/>
          <w:bCs w:val="0"/>
          <w:sz w:val="20"/>
          <w:szCs w:val="20"/>
        </w:rPr>
      </w:pPr>
    </w:p>
    <w:p w14:paraId="4B94558C" w14:textId="77777777" w:rsidR="00AE62D6" w:rsidRDefault="00AE62D6" w:rsidP="0094609D">
      <w:pPr>
        <w:pStyle w:val="BodyText"/>
        <w:rPr>
          <w:ins w:id="249" w:author="Mirela Biris" w:date="2023-05-29T08:55:00Z"/>
          <w:rFonts w:eastAsiaTheme="minorHAnsi"/>
          <w:bCs w:val="0"/>
          <w:sz w:val="20"/>
          <w:szCs w:val="20"/>
        </w:rPr>
      </w:pPr>
    </w:p>
    <w:p w14:paraId="4038A3DA" w14:textId="77777777" w:rsidR="00AE62D6" w:rsidRDefault="00AE62D6" w:rsidP="0094609D">
      <w:pPr>
        <w:pStyle w:val="BodyText"/>
        <w:rPr>
          <w:ins w:id="250" w:author="Mirela Biris" w:date="2023-05-29T08:55:00Z"/>
          <w:rFonts w:eastAsiaTheme="minorHAnsi"/>
          <w:bCs w:val="0"/>
          <w:sz w:val="20"/>
          <w:szCs w:val="20"/>
        </w:rPr>
      </w:pPr>
    </w:p>
    <w:p w14:paraId="4EA30704" w14:textId="77777777" w:rsidR="00AE62D6" w:rsidRDefault="00AE62D6" w:rsidP="0094609D">
      <w:pPr>
        <w:pStyle w:val="BodyText"/>
        <w:rPr>
          <w:ins w:id="251" w:author="Mirela Biris" w:date="2023-05-29T08:55:00Z"/>
          <w:rFonts w:eastAsiaTheme="minorHAnsi"/>
          <w:bCs w:val="0"/>
          <w:sz w:val="20"/>
          <w:szCs w:val="20"/>
        </w:rPr>
      </w:pPr>
    </w:p>
    <w:p w14:paraId="4062EE27" w14:textId="77777777" w:rsidR="00AE62D6" w:rsidRDefault="00AE62D6" w:rsidP="0094609D">
      <w:pPr>
        <w:pStyle w:val="BodyText"/>
        <w:rPr>
          <w:ins w:id="252" w:author="Mirela Biris" w:date="2023-05-29T08:55:00Z"/>
          <w:rFonts w:eastAsiaTheme="minorHAnsi"/>
          <w:bCs w:val="0"/>
          <w:sz w:val="20"/>
          <w:szCs w:val="20"/>
        </w:rPr>
      </w:pPr>
    </w:p>
    <w:p w14:paraId="5FFCF4A9" w14:textId="77777777" w:rsidR="00AE62D6" w:rsidRDefault="00AE62D6" w:rsidP="0094609D">
      <w:pPr>
        <w:pStyle w:val="BodyText"/>
        <w:rPr>
          <w:ins w:id="253" w:author="Mirela Biris" w:date="2023-05-29T08:55:00Z"/>
          <w:rFonts w:eastAsiaTheme="minorHAnsi"/>
          <w:bCs w:val="0"/>
          <w:sz w:val="20"/>
          <w:szCs w:val="20"/>
        </w:rPr>
      </w:pPr>
    </w:p>
    <w:p w14:paraId="58EC0329" w14:textId="77777777" w:rsidR="00AE62D6" w:rsidRDefault="00AE62D6" w:rsidP="0094609D">
      <w:pPr>
        <w:pStyle w:val="BodyText"/>
        <w:rPr>
          <w:ins w:id="254" w:author="Mirela Biris" w:date="2023-05-29T08:55:00Z"/>
          <w:rFonts w:eastAsiaTheme="minorHAnsi"/>
          <w:bCs w:val="0"/>
          <w:sz w:val="20"/>
          <w:szCs w:val="20"/>
        </w:rPr>
      </w:pPr>
    </w:p>
    <w:p w14:paraId="2F106129" w14:textId="77777777" w:rsidR="00AE62D6" w:rsidRDefault="00AE62D6" w:rsidP="0094609D">
      <w:pPr>
        <w:pStyle w:val="BodyText"/>
        <w:rPr>
          <w:ins w:id="255" w:author="Mirela Biris" w:date="2023-05-29T08:55:00Z"/>
          <w:rFonts w:eastAsiaTheme="minorHAnsi"/>
          <w:bCs w:val="0"/>
          <w:sz w:val="20"/>
          <w:szCs w:val="20"/>
        </w:rPr>
      </w:pPr>
    </w:p>
    <w:p w14:paraId="55BEA5B4" w14:textId="77777777" w:rsidR="00AE62D6" w:rsidRDefault="00AE62D6" w:rsidP="0094609D">
      <w:pPr>
        <w:pStyle w:val="BodyText"/>
        <w:rPr>
          <w:ins w:id="256" w:author="Mirela Biris" w:date="2023-05-29T08:55:00Z"/>
          <w:rFonts w:eastAsiaTheme="minorHAnsi"/>
          <w:bCs w:val="0"/>
          <w:sz w:val="20"/>
          <w:szCs w:val="20"/>
        </w:rPr>
      </w:pPr>
    </w:p>
    <w:p w14:paraId="1B8FAA54" w14:textId="77777777" w:rsidR="00AE62D6" w:rsidRDefault="00AE62D6" w:rsidP="0094609D">
      <w:pPr>
        <w:pStyle w:val="BodyText"/>
        <w:rPr>
          <w:ins w:id="257" w:author="Mirela Biris" w:date="2023-05-29T08:55:00Z"/>
          <w:rFonts w:eastAsiaTheme="minorHAnsi"/>
          <w:bCs w:val="0"/>
          <w:sz w:val="20"/>
          <w:szCs w:val="20"/>
        </w:rPr>
      </w:pPr>
    </w:p>
    <w:p w14:paraId="3725E7DE" w14:textId="77777777" w:rsidR="00AE62D6" w:rsidRDefault="00AE62D6" w:rsidP="0094609D">
      <w:pPr>
        <w:pStyle w:val="BodyText"/>
        <w:rPr>
          <w:ins w:id="258" w:author="Mirela Biris" w:date="2023-05-29T08:56:00Z"/>
          <w:rFonts w:eastAsiaTheme="minorHAnsi"/>
          <w:bCs w:val="0"/>
          <w:sz w:val="20"/>
          <w:szCs w:val="20"/>
        </w:rPr>
      </w:pPr>
    </w:p>
    <w:p w14:paraId="79A8F3F8" w14:textId="77777777" w:rsidR="00AE62D6" w:rsidRDefault="00AE62D6" w:rsidP="0094609D">
      <w:pPr>
        <w:pStyle w:val="BodyText"/>
        <w:rPr>
          <w:ins w:id="259" w:author="Mirela Biris" w:date="2023-05-28T11:04:00Z"/>
          <w:rFonts w:eastAsiaTheme="minorHAnsi"/>
          <w:bCs w:val="0"/>
          <w:sz w:val="20"/>
          <w:szCs w:val="20"/>
        </w:rPr>
      </w:pPr>
    </w:p>
    <w:p w14:paraId="4B1F5E2C" w14:textId="77777777" w:rsidR="00DA37C9" w:rsidRDefault="00DA37C9" w:rsidP="0094609D">
      <w:pPr>
        <w:pStyle w:val="BodyText"/>
        <w:rPr>
          <w:ins w:id="260" w:author="Mirela Biris" w:date="2023-05-28T11:04:00Z"/>
          <w:rFonts w:eastAsiaTheme="minorHAnsi"/>
          <w:bCs w:val="0"/>
          <w:sz w:val="20"/>
          <w:szCs w:val="20"/>
        </w:rPr>
      </w:pPr>
    </w:p>
    <w:p w14:paraId="2DCFC13B" w14:textId="77777777" w:rsidR="00DA37C9" w:rsidRDefault="00DA37C9" w:rsidP="0094609D">
      <w:pPr>
        <w:pStyle w:val="BodyText"/>
        <w:rPr>
          <w:ins w:id="261" w:author="Mirela Biris" w:date="2023-05-28T11:04:00Z"/>
          <w:rFonts w:eastAsiaTheme="minorHAnsi"/>
          <w:bCs w:val="0"/>
          <w:sz w:val="20"/>
          <w:szCs w:val="20"/>
        </w:rPr>
      </w:pPr>
    </w:p>
    <w:p w14:paraId="7E0FF1C3" w14:textId="77777777" w:rsidR="00DA37C9" w:rsidRDefault="00DA37C9" w:rsidP="0094609D">
      <w:pPr>
        <w:pStyle w:val="BodyText"/>
        <w:rPr>
          <w:ins w:id="262" w:author="Mirela Biris" w:date="2023-05-28T11:04:00Z"/>
          <w:rFonts w:eastAsiaTheme="minorHAnsi"/>
          <w:bCs w:val="0"/>
          <w:sz w:val="20"/>
          <w:szCs w:val="20"/>
        </w:rPr>
      </w:pPr>
    </w:p>
    <w:p w14:paraId="61E571BA" w14:textId="77777777" w:rsidR="00DA37C9" w:rsidRDefault="00DA37C9" w:rsidP="0094609D">
      <w:pPr>
        <w:pStyle w:val="BodyText"/>
        <w:rPr>
          <w:ins w:id="263" w:author="Mirela Biris" w:date="2023-05-28T11:04:00Z"/>
          <w:rFonts w:eastAsiaTheme="minorHAnsi"/>
          <w:bCs w:val="0"/>
          <w:sz w:val="20"/>
          <w:szCs w:val="20"/>
        </w:rPr>
      </w:pPr>
    </w:p>
    <w:p w14:paraId="47ACCFDC" w14:textId="77777777" w:rsidR="00DA37C9" w:rsidRDefault="00DA37C9" w:rsidP="0094609D">
      <w:pPr>
        <w:pStyle w:val="BodyText"/>
        <w:rPr>
          <w:rFonts w:eastAsiaTheme="minorHAnsi"/>
          <w:bCs w:val="0"/>
          <w:sz w:val="20"/>
          <w:szCs w:val="20"/>
        </w:rPr>
      </w:pPr>
    </w:p>
    <w:p w14:paraId="139B6853" w14:textId="05AB7F10" w:rsidR="00184E27" w:rsidRPr="00A83D28" w:rsidRDefault="00F469FD">
      <w:pPr>
        <w:pStyle w:val="BodyText"/>
        <w:jc w:val="right"/>
        <w:rPr>
          <w:rFonts w:eastAsiaTheme="minorHAnsi"/>
          <w:bCs w:val="0"/>
          <w:sz w:val="20"/>
          <w:szCs w:val="20"/>
        </w:rPr>
        <w:pPrChange w:id="264" w:author="Mirela Biris" w:date="2023-05-28T11:04:00Z">
          <w:pPr>
            <w:pStyle w:val="BodyText"/>
          </w:pPr>
        </w:pPrChange>
      </w:pPr>
      <w:ins w:id="265" w:author="Mirela Biris" w:date="2023-05-28T11:04:00Z">
        <w:r>
          <w:rPr>
            <w:rFonts w:eastAsiaTheme="minorHAnsi"/>
            <w:bCs w:val="0"/>
            <w:sz w:val="20"/>
            <w:szCs w:val="20"/>
          </w:rPr>
          <w:t>Anexa II.2.b</w:t>
        </w:r>
      </w:ins>
    </w:p>
    <w:p w14:paraId="4BFDEB2E" w14:textId="77777777"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14:paraId="673411EF" w14:textId="77777777"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14:paraId="53A0EFF0" w14:textId="77777777"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w:t>
      </w:r>
      <w:proofErr w:type="spellStart"/>
      <w:r w:rsidRPr="00A83D28">
        <w:rPr>
          <w:rFonts w:ascii="Trebuchet MS" w:hAnsi="Trebuchet MS" w:cs="Arial"/>
          <w:b/>
          <w:sz w:val="20"/>
          <w:szCs w:val="20"/>
          <w:lang w:val="ro-RO"/>
        </w:rPr>
        <w:t>investitie</w:t>
      </w:r>
      <w:proofErr w:type="spellEnd"/>
      <w:r w:rsidRPr="00A83D28">
        <w:rPr>
          <w:rFonts w:ascii="Trebuchet MS" w:hAnsi="Trebuchet MS" w:cs="Arial"/>
          <w:b/>
          <w:sz w:val="20"/>
          <w:szCs w:val="20"/>
          <w:lang w:val="ro-RO"/>
        </w:rPr>
        <w:t xml:space="preserve"> </w:t>
      </w:r>
    </w:p>
    <w:p w14:paraId="6021BC87" w14:textId="77777777"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14:paraId="094A67EE" w14:textId="77777777"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Conform Hotărârii nr. 907 din 29 noiembrie 2016 privind etapele de elaborare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conţinutul</w:t>
      </w:r>
      <w:proofErr w:type="spellEnd"/>
      <w:r w:rsidRPr="00A83D28">
        <w:rPr>
          <w:rFonts w:ascii="Trebuchet MS" w:eastAsia="Calibri" w:hAnsi="Trebuchet MS" w:cs="Arial"/>
          <w:sz w:val="20"/>
          <w:szCs w:val="20"/>
          <w:lang w:val="ro-RO"/>
        </w:rPr>
        <w:t xml:space="preserve">-cadru al </w:t>
      </w:r>
      <w:proofErr w:type="spellStart"/>
      <w:r w:rsidRPr="00A83D28">
        <w:rPr>
          <w:rFonts w:ascii="Trebuchet MS" w:eastAsia="Calibri" w:hAnsi="Trebuchet MS" w:cs="Arial"/>
          <w:sz w:val="20"/>
          <w:szCs w:val="20"/>
          <w:lang w:val="ro-RO"/>
        </w:rPr>
        <w:t>documentaţiilor</w:t>
      </w:r>
      <w:proofErr w:type="spellEnd"/>
      <w:r w:rsidRPr="00A83D28">
        <w:rPr>
          <w:rFonts w:ascii="Trebuchet MS" w:eastAsia="Calibri" w:hAnsi="Trebuchet MS" w:cs="Arial"/>
          <w:sz w:val="20"/>
          <w:szCs w:val="20"/>
          <w:lang w:val="ro-RO"/>
        </w:rPr>
        <w:t xml:space="preserve"> tehnico-economice aferente obiectivelor/proiectelor de </w:t>
      </w:r>
      <w:proofErr w:type="spellStart"/>
      <w:r w:rsidRPr="00A83D28">
        <w:rPr>
          <w:rFonts w:ascii="Trebuchet MS" w:eastAsia="Calibri" w:hAnsi="Trebuchet MS" w:cs="Arial"/>
          <w:sz w:val="20"/>
          <w:szCs w:val="20"/>
          <w:lang w:val="ro-RO"/>
        </w:rPr>
        <w:t>investiţii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finanţate</w:t>
      </w:r>
      <w:proofErr w:type="spellEnd"/>
      <w:r w:rsidRPr="00A83D28">
        <w:rPr>
          <w:rFonts w:ascii="Trebuchet MS" w:eastAsia="Calibri" w:hAnsi="Trebuchet MS" w:cs="Arial"/>
          <w:sz w:val="20"/>
          <w:szCs w:val="20"/>
          <w:lang w:val="ro-RO"/>
        </w:rPr>
        <w:t xml:space="preserve"> din fonduri publice</w:t>
      </w:r>
    </w:p>
    <w:p w14:paraId="0681C39F" w14:textId="77777777"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1740"/>
        <w:gridCol w:w="954"/>
        <w:gridCol w:w="6843"/>
        <w:gridCol w:w="954"/>
      </w:tblGrid>
      <w:tr w:rsidR="00A83D28" w:rsidRPr="00A83D28" w:rsidDel="00DA37C9" w14:paraId="489D2313" w14:textId="6BF22960" w:rsidTr="0094609D">
        <w:trPr>
          <w:gridBefore w:val="1"/>
          <w:del w:id="266" w:author="Mirela Biris" w:date="2023-05-28T11:05:00Z"/>
        </w:trPr>
        <w:tc>
          <w:tcPr>
            <w:tcW w:w="10491" w:type="dxa"/>
            <w:gridSpan w:val="4"/>
            <w:shd w:val="clear" w:color="auto" w:fill="auto"/>
          </w:tcPr>
          <w:p w14:paraId="3B3A5A0B" w14:textId="3D046060" w:rsidR="0094609D" w:rsidRPr="00A83D28" w:rsidDel="00DA37C9" w:rsidRDefault="0094609D" w:rsidP="00184E27">
            <w:pPr>
              <w:pStyle w:val="Title"/>
              <w:spacing w:before="60" w:after="60"/>
              <w:outlineLvl w:val="0"/>
              <w:rPr>
                <w:del w:id="267" w:author="Mirela Biris" w:date="2023-05-28T11:05:00Z"/>
                <w:rFonts w:cs="Arial"/>
                <w:szCs w:val="20"/>
              </w:rPr>
            </w:pPr>
            <w:del w:id="268" w:author="Mirela Biris" w:date="2023-05-28T11:05:00Z">
              <w:r w:rsidRPr="00A83D28" w:rsidDel="00DA37C9">
                <w:rPr>
                  <w:rFonts w:cs="Arial"/>
                  <w:szCs w:val="20"/>
                </w:rPr>
                <w:delText>Programul Operaţional Regional</w:delText>
              </w:r>
              <w:r w:rsidR="00184E27" w:rsidDel="00DA37C9">
                <w:rPr>
                  <w:rFonts w:cs="Arial"/>
                  <w:szCs w:val="20"/>
                </w:rPr>
                <w:delText xml:space="preserve"> Nord-Vest </w:delText>
              </w:r>
              <w:r w:rsidRPr="00A83D28" w:rsidDel="00DA37C9">
                <w:rPr>
                  <w:rFonts w:cs="Arial"/>
                  <w:szCs w:val="20"/>
                </w:rPr>
                <w:delText>20</w:delText>
              </w:r>
              <w:r w:rsidR="00184E27" w:rsidDel="00DA37C9">
                <w:rPr>
                  <w:rFonts w:cs="Arial"/>
                  <w:szCs w:val="20"/>
                </w:rPr>
                <w:delText>21</w:delText>
              </w:r>
              <w:r w:rsidRPr="00A83D28" w:rsidDel="00DA37C9">
                <w:rPr>
                  <w:rFonts w:cs="Arial"/>
                  <w:szCs w:val="20"/>
                </w:rPr>
                <w:delText>-202</w:delText>
              </w:r>
              <w:r w:rsidR="00184E27" w:rsidDel="00DA37C9">
                <w:rPr>
                  <w:rFonts w:cs="Arial"/>
                  <w:szCs w:val="20"/>
                </w:rPr>
                <w:delText>7</w:delText>
              </w:r>
            </w:del>
          </w:p>
        </w:tc>
      </w:tr>
      <w:tr w:rsidR="00A83D28" w:rsidRPr="00A83D28" w:rsidDel="00DA37C9" w14:paraId="21D6ACD6" w14:textId="4E90AFA7" w:rsidTr="0094609D">
        <w:trPr>
          <w:gridBefore w:val="1"/>
          <w:del w:id="269" w:author="Mirela Biris" w:date="2023-05-28T11:05:00Z"/>
        </w:trPr>
        <w:tc>
          <w:tcPr>
            <w:tcW w:w="2694" w:type="dxa"/>
            <w:gridSpan w:val="2"/>
            <w:shd w:val="clear" w:color="auto" w:fill="auto"/>
          </w:tcPr>
          <w:p w14:paraId="4F5769E4" w14:textId="048F9551" w:rsidR="0094609D" w:rsidRPr="00A83D28" w:rsidDel="00DA37C9" w:rsidRDefault="00184E27" w:rsidP="00184E27">
            <w:pPr>
              <w:pStyle w:val="Title"/>
              <w:spacing w:before="60" w:after="60"/>
              <w:jc w:val="both"/>
              <w:outlineLvl w:val="0"/>
              <w:rPr>
                <w:del w:id="270" w:author="Mirela Biris" w:date="2023-05-28T11:05:00Z"/>
                <w:rFonts w:cs="Arial"/>
                <w:b w:val="0"/>
                <w:szCs w:val="20"/>
              </w:rPr>
            </w:pPr>
            <w:del w:id="271" w:author="Mirela Biris" w:date="2023-05-28T11:05:00Z">
              <w:r w:rsidRPr="00184E27" w:rsidDel="00DA37C9">
                <w:rPr>
                  <w:rFonts w:cs="Arial"/>
                  <w:b w:val="0"/>
                  <w:szCs w:val="20"/>
                </w:rPr>
                <w:delText>Nr. apel de proiecte</w:delText>
              </w:r>
              <w:r w:rsidDel="00DA37C9">
                <w:rPr>
                  <w:rFonts w:cs="Arial"/>
                  <w:b w:val="0"/>
                  <w:szCs w:val="20"/>
                </w:rPr>
                <w:delText>:</w:delText>
              </w:r>
            </w:del>
          </w:p>
        </w:tc>
        <w:tc>
          <w:tcPr>
            <w:tcW w:w="7797" w:type="dxa"/>
            <w:gridSpan w:val="2"/>
            <w:shd w:val="clear" w:color="auto" w:fill="auto"/>
          </w:tcPr>
          <w:p w14:paraId="67862F6F" w14:textId="6BE86C53" w:rsidR="0094609D" w:rsidRPr="00184E27" w:rsidDel="00DA37C9" w:rsidRDefault="00184E27" w:rsidP="00C63672">
            <w:pPr>
              <w:pStyle w:val="Title"/>
              <w:spacing w:before="60" w:after="60"/>
              <w:outlineLvl w:val="0"/>
              <w:rPr>
                <w:del w:id="272" w:author="Mirela Biris" w:date="2023-05-28T11:05:00Z"/>
                <w:rFonts w:cs="Arial"/>
                <w:szCs w:val="20"/>
                <w:lang w:val="it-IT"/>
              </w:rPr>
            </w:pPr>
            <w:del w:id="273" w:author="Mirela Biris" w:date="2023-05-28T11:05:00Z">
              <w:r w:rsidRPr="00184E27" w:rsidDel="00DA37C9">
                <w:rPr>
                  <w:rFonts w:cs="Arial"/>
                  <w:szCs w:val="20"/>
                  <w:lang w:val="it-IT"/>
                </w:rPr>
                <w:delText>POR N-V/ P5/52</w:delText>
              </w:r>
              <w:r w:rsidR="00C63672" w:rsidDel="00DA37C9">
                <w:rPr>
                  <w:rFonts w:cs="Arial"/>
                  <w:szCs w:val="20"/>
                  <w:lang w:val="it-IT"/>
                </w:rPr>
                <w:delText>1</w:delText>
              </w:r>
              <w:r w:rsidRPr="00184E27" w:rsidDel="00DA37C9">
                <w:rPr>
                  <w:rFonts w:cs="Arial"/>
                  <w:szCs w:val="20"/>
                  <w:lang w:val="it-IT"/>
                </w:rPr>
                <w:delText>/2022</w:delText>
              </w:r>
            </w:del>
          </w:p>
        </w:tc>
      </w:tr>
      <w:tr w:rsidR="00A83D28" w:rsidRPr="00A83D28" w:rsidDel="00DA37C9" w14:paraId="30E0E7B8" w14:textId="619AF66D" w:rsidTr="0094609D">
        <w:trPr>
          <w:gridBefore w:val="1"/>
          <w:del w:id="274" w:author="Mirela Biris" w:date="2023-05-28T11:05:00Z"/>
        </w:trPr>
        <w:tc>
          <w:tcPr>
            <w:tcW w:w="2694" w:type="dxa"/>
            <w:gridSpan w:val="2"/>
            <w:shd w:val="clear" w:color="auto" w:fill="auto"/>
          </w:tcPr>
          <w:p w14:paraId="43B15CB7" w14:textId="27AD2262" w:rsidR="0094609D" w:rsidRPr="00A83D28" w:rsidDel="00DA37C9" w:rsidRDefault="00184E27" w:rsidP="0094609D">
            <w:pPr>
              <w:pStyle w:val="Title"/>
              <w:spacing w:before="60" w:after="60"/>
              <w:jc w:val="both"/>
              <w:outlineLvl w:val="0"/>
              <w:rPr>
                <w:del w:id="275" w:author="Mirela Biris" w:date="2023-05-28T11:05:00Z"/>
                <w:rFonts w:cs="Arial"/>
                <w:b w:val="0"/>
                <w:szCs w:val="20"/>
              </w:rPr>
            </w:pPr>
            <w:del w:id="276" w:author="Mirela Biris" w:date="2023-05-28T11:05:00Z">
              <w:r w:rsidRPr="00184E27" w:rsidDel="00DA37C9">
                <w:rPr>
                  <w:rFonts w:cs="Arial"/>
                  <w:b w:val="0"/>
                  <w:szCs w:val="20"/>
                </w:rPr>
                <w:delText>Titlul cererii de finanţare:</w:delText>
              </w:r>
            </w:del>
          </w:p>
        </w:tc>
        <w:tc>
          <w:tcPr>
            <w:tcW w:w="7797" w:type="dxa"/>
            <w:gridSpan w:val="2"/>
            <w:shd w:val="clear" w:color="auto" w:fill="auto"/>
          </w:tcPr>
          <w:p w14:paraId="063EC38F" w14:textId="380CE431" w:rsidR="0094609D" w:rsidRPr="00A83D28" w:rsidDel="00DA37C9" w:rsidRDefault="0094609D" w:rsidP="0094609D">
            <w:pPr>
              <w:pStyle w:val="Title"/>
              <w:spacing w:before="60" w:after="60"/>
              <w:outlineLvl w:val="0"/>
              <w:rPr>
                <w:del w:id="277" w:author="Mirela Biris" w:date="2023-05-28T11:05:00Z"/>
                <w:rFonts w:cs="Arial"/>
                <w:szCs w:val="20"/>
              </w:rPr>
            </w:pPr>
          </w:p>
        </w:tc>
      </w:tr>
      <w:tr w:rsidR="00A83D28" w:rsidRPr="00A83D28" w:rsidDel="00DA37C9" w14:paraId="0B046084" w14:textId="541E1DAE" w:rsidTr="0094609D">
        <w:trPr>
          <w:gridBefore w:val="1"/>
          <w:del w:id="278" w:author="Mirela Biris" w:date="2023-05-28T11:05:00Z"/>
        </w:trPr>
        <w:tc>
          <w:tcPr>
            <w:tcW w:w="2694" w:type="dxa"/>
            <w:gridSpan w:val="2"/>
            <w:shd w:val="clear" w:color="auto" w:fill="auto"/>
          </w:tcPr>
          <w:p w14:paraId="3F263C1C" w14:textId="633C16D5" w:rsidR="0094609D" w:rsidRPr="00A83D28" w:rsidDel="00DA37C9" w:rsidRDefault="0094609D" w:rsidP="0094609D">
            <w:pPr>
              <w:pStyle w:val="Title"/>
              <w:spacing w:before="60" w:after="60"/>
              <w:jc w:val="both"/>
              <w:outlineLvl w:val="0"/>
              <w:rPr>
                <w:del w:id="279" w:author="Mirela Biris" w:date="2023-05-28T11:05:00Z"/>
                <w:rFonts w:cs="Arial"/>
                <w:b w:val="0"/>
                <w:szCs w:val="20"/>
              </w:rPr>
            </w:pPr>
            <w:del w:id="280" w:author="Mirela Biris" w:date="2023-05-28T11:05:00Z">
              <w:r w:rsidRPr="00A83D28" w:rsidDel="00DA37C9">
                <w:rPr>
                  <w:rFonts w:cs="Arial"/>
                  <w:b w:val="0"/>
                  <w:szCs w:val="20"/>
                </w:rPr>
                <w:delText>Cod SMIS</w:delText>
              </w:r>
            </w:del>
          </w:p>
        </w:tc>
        <w:tc>
          <w:tcPr>
            <w:tcW w:w="7797" w:type="dxa"/>
            <w:gridSpan w:val="2"/>
            <w:shd w:val="clear" w:color="auto" w:fill="auto"/>
          </w:tcPr>
          <w:p w14:paraId="38DCD5D7" w14:textId="1344DEA5" w:rsidR="0094609D" w:rsidRPr="00A83D28" w:rsidDel="00DA37C9" w:rsidRDefault="0094609D" w:rsidP="0094609D">
            <w:pPr>
              <w:pStyle w:val="Title"/>
              <w:spacing w:before="60" w:after="60"/>
              <w:outlineLvl w:val="0"/>
              <w:rPr>
                <w:del w:id="281" w:author="Mirela Biris" w:date="2023-05-28T11:05:00Z"/>
                <w:rFonts w:cs="Arial"/>
                <w:szCs w:val="20"/>
              </w:rPr>
            </w:pPr>
          </w:p>
        </w:tc>
      </w:tr>
      <w:tr w:rsidR="00A83D28" w:rsidRPr="00A83D28" w:rsidDel="00DA37C9" w14:paraId="71317872" w14:textId="1DA5779C" w:rsidTr="0094609D">
        <w:trPr>
          <w:gridBefore w:val="1"/>
          <w:del w:id="282" w:author="Mirela Biris" w:date="2023-05-28T11:05:00Z"/>
        </w:trPr>
        <w:tc>
          <w:tcPr>
            <w:tcW w:w="2694" w:type="dxa"/>
            <w:gridSpan w:val="2"/>
            <w:shd w:val="clear" w:color="auto" w:fill="auto"/>
          </w:tcPr>
          <w:p w14:paraId="41F75F66" w14:textId="2D4B75E8" w:rsidR="0094609D" w:rsidRPr="00A83D28" w:rsidDel="00DA37C9" w:rsidRDefault="0094609D" w:rsidP="0094609D">
            <w:pPr>
              <w:pStyle w:val="Title"/>
              <w:spacing w:before="60" w:after="60"/>
              <w:jc w:val="both"/>
              <w:outlineLvl w:val="0"/>
              <w:rPr>
                <w:del w:id="283" w:author="Mirela Biris" w:date="2023-05-28T11:05:00Z"/>
                <w:rFonts w:cs="Arial"/>
                <w:b w:val="0"/>
                <w:szCs w:val="20"/>
              </w:rPr>
            </w:pPr>
            <w:del w:id="284" w:author="Mirela Biris" w:date="2023-05-28T11:05:00Z">
              <w:r w:rsidRPr="00A83D28" w:rsidDel="00DA37C9">
                <w:rPr>
                  <w:rFonts w:cs="Arial"/>
                  <w:b w:val="0"/>
                  <w:bCs w:val="0"/>
                  <w:iCs/>
                  <w:szCs w:val="20"/>
                </w:rPr>
                <w:delText>Nr inregistrare:</w:delText>
              </w:r>
            </w:del>
          </w:p>
        </w:tc>
        <w:tc>
          <w:tcPr>
            <w:tcW w:w="7797" w:type="dxa"/>
            <w:gridSpan w:val="2"/>
            <w:shd w:val="clear" w:color="auto" w:fill="auto"/>
          </w:tcPr>
          <w:p w14:paraId="4A13B5C7" w14:textId="42F72078" w:rsidR="0094609D" w:rsidRPr="00A83D28" w:rsidDel="00DA37C9" w:rsidRDefault="0094609D" w:rsidP="0094609D">
            <w:pPr>
              <w:pStyle w:val="Title"/>
              <w:spacing w:before="60" w:after="60"/>
              <w:outlineLvl w:val="0"/>
              <w:rPr>
                <w:del w:id="285" w:author="Mirela Biris" w:date="2023-05-28T11:05:00Z"/>
                <w:rFonts w:cs="Arial"/>
                <w:szCs w:val="20"/>
              </w:rPr>
            </w:pPr>
          </w:p>
        </w:tc>
      </w:tr>
      <w:tr w:rsidR="00A83D28" w:rsidRPr="00A83D28" w:rsidDel="00DA37C9" w14:paraId="26731BC1" w14:textId="7446FCC2" w:rsidTr="0094609D">
        <w:trPr>
          <w:gridBefore w:val="1"/>
          <w:del w:id="286" w:author="Mirela Biris" w:date="2023-05-28T11:05:00Z"/>
        </w:trPr>
        <w:tc>
          <w:tcPr>
            <w:tcW w:w="2694" w:type="dxa"/>
            <w:gridSpan w:val="2"/>
            <w:shd w:val="clear" w:color="auto" w:fill="auto"/>
          </w:tcPr>
          <w:p w14:paraId="11E68F80" w14:textId="0B3BB2DC" w:rsidR="0094609D" w:rsidRPr="00A83D28" w:rsidDel="00DA37C9" w:rsidRDefault="0094609D" w:rsidP="0094609D">
            <w:pPr>
              <w:pStyle w:val="Title"/>
              <w:spacing w:before="60" w:after="60"/>
              <w:jc w:val="both"/>
              <w:outlineLvl w:val="0"/>
              <w:rPr>
                <w:del w:id="287" w:author="Mirela Biris" w:date="2023-05-28T11:05:00Z"/>
                <w:rFonts w:cs="Arial"/>
                <w:b w:val="0"/>
                <w:bCs w:val="0"/>
                <w:iCs/>
                <w:szCs w:val="20"/>
              </w:rPr>
            </w:pPr>
            <w:del w:id="288" w:author="Mirela Biris" w:date="2023-05-28T11:05:00Z">
              <w:r w:rsidRPr="00A83D28" w:rsidDel="00DA37C9">
                <w:rPr>
                  <w:rFonts w:cs="Arial"/>
                  <w:b w:val="0"/>
                  <w:szCs w:val="20"/>
                </w:rPr>
                <w:delText>Solicitantul:</w:delText>
              </w:r>
            </w:del>
          </w:p>
        </w:tc>
        <w:tc>
          <w:tcPr>
            <w:tcW w:w="7797" w:type="dxa"/>
            <w:gridSpan w:val="2"/>
            <w:shd w:val="clear" w:color="auto" w:fill="auto"/>
          </w:tcPr>
          <w:p w14:paraId="551BCC22" w14:textId="0C4954CD" w:rsidR="0094609D" w:rsidRPr="00A83D28" w:rsidDel="00DA37C9" w:rsidRDefault="0094609D" w:rsidP="0094609D">
            <w:pPr>
              <w:pStyle w:val="Title"/>
              <w:spacing w:before="60" w:after="60"/>
              <w:outlineLvl w:val="0"/>
              <w:rPr>
                <w:del w:id="289" w:author="Mirela Biris" w:date="2023-05-28T11:05:00Z"/>
                <w:rFonts w:cs="Arial"/>
                <w:b w:val="0"/>
                <w:szCs w:val="20"/>
              </w:rPr>
            </w:pPr>
          </w:p>
        </w:tc>
      </w:tr>
    </w:tbl>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DA37C9" w:rsidRPr="00DA37C9" w14:paraId="63C261F9" w14:textId="77777777" w:rsidTr="00D3471E">
        <w:trPr>
          <w:ins w:id="290" w:author="Mirela Biris" w:date="2023-05-28T11:05:00Z"/>
        </w:trPr>
        <w:tc>
          <w:tcPr>
            <w:tcW w:w="10491" w:type="dxa"/>
            <w:gridSpan w:val="2"/>
            <w:shd w:val="clear" w:color="auto" w:fill="auto"/>
          </w:tcPr>
          <w:p w14:paraId="4AA980E3" w14:textId="77777777" w:rsidR="00DA37C9" w:rsidRPr="00DA37C9" w:rsidRDefault="00DA37C9" w:rsidP="00DA37C9">
            <w:pPr>
              <w:spacing w:before="60" w:after="60" w:line="240" w:lineRule="auto"/>
              <w:jc w:val="center"/>
              <w:outlineLvl w:val="0"/>
              <w:rPr>
                <w:ins w:id="291" w:author="Mirela Biris" w:date="2023-05-28T11:05:00Z"/>
                <w:rFonts w:eastAsia="Times New Roman" w:cstheme="minorHAnsi"/>
                <w:b/>
                <w:bCs/>
                <w:lang w:val="ro-RO"/>
              </w:rPr>
            </w:pPr>
            <w:ins w:id="292" w:author="Mirela Biris" w:date="2023-05-28T11:05:00Z">
              <w:r w:rsidRPr="00DA37C9">
                <w:rPr>
                  <w:rFonts w:eastAsia="Times New Roman" w:cstheme="minorHAnsi"/>
                  <w:b/>
                  <w:bCs/>
                  <w:lang w:val="ro-RO"/>
                </w:rPr>
                <w:t>Programul Regional 2021-2027</w:t>
              </w:r>
            </w:ins>
          </w:p>
        </w:tc>
      </w:tr>
      <w:tr w:rsidR="00DA37C9" w:rsidRPr="00DA37C9" w14:paraId="268B5D10" w14:textId="77777777" w:rsidTr="00D3471E">
        <w:trPr>
          <w:ins w:id="293" w:author="Mirela Biris" w:date="2023-05-28T11:05:00Z"/>
        </w:trPr>
        <w:tc>
          <w:tcPr>
            <w:tcW w:w="2694" w:type="dxa"/>
            <w:shd w:val="clear" w:color="auto" w:fill="auto"/>
          </w:tcPr>
          <w:p w14:paraId="333581AC" w14:textId="77777777" w:rsidR="00DA37C9" w:rsidRPr="00DA37C9" w:rsidRDefault="00DA37C9" w:rsidP="00DA37C9">
            <w:pPr>
              <w:spacing w:before="60" w:after="60" w:line="240" w:lineRule="auto"/>
              <w:jc w:val="both"/>
              <w:outlineLvl w:val="0"/>
              <w:rPr>
                <w:ins w:id="294" w:author="Mirela Biris" w:date="2023-05-28T11:05:00Z"/>
                <w:rFonts w:eastAsia="Times New Roman" w:cstheme="minorHAnsi"/>
                <w:bCs/>
                <w:lang w:val="ro-RO"/>
              </w:rPr>
            </w:pPr>
            <w:ins w:id="295" w:author="Mirela Biris" w:date="2023-05-28T11:05:00Z">
              <w:r w:rsidRPr="00DA37C9">
                <w:rPr>
                  <w:rFonts w:eastAsia="Times New Roman" w:cstheme="minorHAnsi"/>
                  <w:bCs/>
                  <w:lang w:val="ro-RO"/>
                </w:rPr>
                <w:t xml:space="preserve">Prioritatea de investiții </w:t>
              </w:r>
            </w:ins>
          </w:p>
        </w:tc>
        <w:tc>
          <w:tcPr>
            <w:tcW w:w="7797" w:type="dxa"/>
            <w:shd w:val="clear" w:color="auto" w:fill="auto"/>
          </w:tcPr>
          <w:p w14:paraId="26BC72C3" w14:textId="77777777" w:rsidR="00DA37C9" w:rsidRPr="00DF2F42" w:rsidRDefault="00DA37C9" w:rsidP="00DA37C9">
            <w:pPr>
              <w:spacing w:before="60" w:after="60" w:line="240" w:lineRule="auto"/>
              <w:outlineLvl w:val="0"/>
              <w:rPr>
                <w:ins w:id="296" w:author="Mirela Biris" w:date="2023-05-28T11:05:00Z"/>
                <w:rFonts w:eastAsia="Times New Roman" w:cstheme="minorHAnsi"/>
                <w:lang w:val="ro-RO"/>
                <w:rPrChange w:id="297" w:author="Mirela Biris" w:date="2023-05-29T09:35:00Z">
                  <w:rPr>
                    <w:ins w:id="298" w:author="Mirela Biris" w:date="2023-05-28T11:05:00Z"/>
                    <w:rFonts w:eastAsia="Times New Roman" w:cstheme="minorHAnsi"/>
                    <w:b/>
                    <w:bCs/>
                    <w:lang w:val="ro-RO"/>
                  </w:rPr>
                </w:rPrChange>
              </w:rPr>
            </w:pPr>
            <w:ins w:id="299" w:author="Mirela Biris" w:date="2023-05-28T11:05:00Z">
              <w:r w:rsidRPr="00DF2F42">
                <w:rPr>
                  <w:rFonts w:eastAsia="Times New Roman" w:cstheme="minorHAnsi"/>
                  <w:lang w:val="ro-RO"/>
                  <w:rPrChange w:id="300" w:author="Mirela Biris" w:date="2023-05-29T09:35:00Z">
                    <w:rPr>
                      <w:rFonts w:eastAsia="Times New Roman" w:cstheme="minorHAnsi"/>
                      <w:b/>
                      <w:bCs/>
                      <w:lang w:val="ro-RO"/>
                    </w:rPr>
                  </w:rPrChange>
                </w:rPr>
                <w:t>6 – O regiune educată</w:t>
              </w:r>
            </w:ins>
          </w:p>
        </w:tc>
      </w:tr>
      <w:tr w:rsidR="00DA37C9" w:rsidRPr="00DA37C9" w14:paraId="0BEC656F" w14:textId="77777777" w:rsidTr="00D3471E">
        <w:trPr>
          <w:ins w:id="301" w:author="Mirela Biris" w:date="2023-05-28T11:05:00Z"/>
        </w:trPr>
        <w:tc>
          <w:tcPr>
            <w:tcW w:w="2694" w:type="dxa"/>
            <w:shd w:val="clear" w:color="auto" w:fill="auto"/>
          </w:tcPr>
          <w:p w14:paraId="4B7DE775" w14:textId="77777777" w:rsidR="00DA37C9" w:rsidRPr="00DA37C9" w:rsidRDefault="00DA37C9" w:rsidP="00DA37C9">
            <w:pPr>
              <w:spacing w:before="60" w:after="60" w:line="240" w:lineRule="auto"/>
              <w:jc w:val="both"/>
              <w:outlineLvl w:val="0"/>
              <w:rPr>
                <w:ins w:id="302" w:author="Mirela Biris" w:date="2023-05-28T11:05:00Z"/>
                <w:rFonts w:eastAsia="Times New Roman" w:cstheme="minorHAnsi"/>
                <w:bCs/>
                <w:lang w:val="ro-RO"/>
              </w:rPr>
            </w:pPr>
            <w:ins w:id="303" w:author="Mirela Biris" w:date="2023-05-28T11:05:00Z">
              <w:r w:rsidRPr="00DA37C9">
                <w:rPr>
                  <w:rFonts w:eastAsia="Times New Roman" w:cstheme="minorHAnsi"/>
                  <w:bCs/>
                  <w:lang w:val="ro-RO"/>
                </w:rPr>
                <w:t>Obiectiv specific</w:t>
              </w:r>
            </w:ins>
          </w:p>
        </w:tc>
        <w:tc>
          <w:tcPr>
            <w:tcW w:w="7797" w:type="dxa"/>
            <w:shd w:val="clear" w:color="auto" w:fill="auto"/>
          </w:tcPr>
          <w:p w14:paraId="382559A2" w14:textId="77777777" w:rsidR="00DA37C9" w:rsidRPr="00DF2F42" w:rsidRDefault="00DA37C9" w:rsidP="00DA37C9">
            <w:pPr>
              <w:spacing w:before="60" w:after="60" w:line="240" w:lineRule="auto"/>
              <w:outlineLvl w:val="0"/>
              <w:rPr>
                <w:ins w:id="304" w:author="Mirela Biris" w:date="2023-05-28T11:05:00Z"/>
                <w:rFonts w:eastAsia="Times New Roman" w:cstheme="minorHAnsi"/>
                <w:lang w:val="ro-RO"/>
                <w:rPrChange w:id="305" w:author="Mirela Biris" w:date="2023-05-29T09:35:00Z">
                  <w:rPr>
                    <w:ins w:id="306" w:author="Mirela Biris" w:date="2023-05-28T11:05:00Z"/>
                    <w:rFonts w:eastAsia="Times New Roman" w:cstheme="minorHAnsi"/>
                    <w:b/>
                    <w:bCs/>
                    <w:lang w:val="ro-RO"/>
                  </w:rPr>
                </w:rPrChange>
              </w:rPr>
            </w:pPr>
            <w:ins w:id="307" w:author="Mirela Biris" w:date="2023-05-28T11:05:00Z">
              <w:r w:rsidRPr="00DF2F42">
                <w:rPr>
                  <w:rFonts w:eastAsia="Times New Roman" w:cstheme="minorHAnsi"/>
                  <w:lang w:val="ro-RO"/>
                  <w:rPrChange w:id="308" w:author="Mirela Biris" w:date="2023-05-29T09:35:00Z">
                    <w:rPr>
                      <w:rFonts w:eastAsia="Times New Roman" w:cstheme="minorHAnsi"/>
                      <w:b/>
                      <w:bCs/>
                      <w:lang w:val="ro-RO"/>
                    </w:rPr>
                  </w:rPrChange>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ins>
          </w:p>
        </w:tc>
      </w:tr>
      <w:tr w:rsidR="00DA37C9" w:rsidRPr="00DA37C9" w14:paraId="4EF0D40E" w14:textId="77777777" w:rsidTr="00D3471E">
        <w:trPr>
          <w:ins w:id="309" w:author="Mirela Biris" w:date="2023-05-28T11:05:00Z"/>
        </w:trPr>
        <w:tc>
          <w:tcPr>
            <w:tcW w:w="2694" w:type="dxa"/>
            <w:shd w:val="clear" w:color="auto" w:fill="auto"/>
          </w:tcPr>
          <w:p w14:paraId="06FC150A" w14:textId="77777777" w:rsidR="00DA37C9" w:rsidRPr="00DA37C9" w:rsidRDefault="00DA37C9" w:rsidP="00DA37C9">
            <w:pPr>
              <w:spacing w:before="60" w:after="60" w:line="240" w:lineRule="auto"/>
              <w:jc w:val="both"/>
              <w:outlineLvl w:val="0"/>
              <w:rPr>
                <w:ins w:id="310" w:author="Mirela Biris" w:date="2023-05-28T11:05:00Z"/>
                <w:rFonts w:eastAsia="Times New Roman" w:cstheme="minorHAnsi"/>
                <w:bCs/>
                <w:lang w:val="ro-RO"/>
              </w:rPr>
            </w:pPr>
            <w:ins w:id="311" w:author="Mirela Biris" w:date="2023-05-28T11:05:00Z">
              <w:r w:rsidRPr="00DA37C9">
                <w:rPr>
                  <w:rFonts w:eastAsia="Times New Roman" w:cstheme="minorHAnsi"/>
                  <w:bCs/>
                  <w:lang w:val="ro-RO"/>
                </w:rPr>
                <w:t>Apel</w:t>
              </w:r>
            </w:ins>
          </w:p>
        </w:tc>
        <w:tc>
          <w:tcPr>
            <w:tcW w:w="7797" w:type="dxa"/>
            <w:shd w:val="clear" w:color="auto" w:fill="auto"/>
          </w:tcPr>
          <w:p w14:paraId="0FBFDF93" w14:textId="77777777" w:rsidR="00DA37C9" w:rsidRPr="00DF2F42" w:rsidRDefault="00DA37C9" w:rsidP="00DA37C9">
            <w:pPr>
              <w:spacing w:after="0" w:line="240" w:lineRule="auto"/>
              <w:rPr>
                <w:ins w:id="312" w:author="Mirela Biris" w:date="2023-05-28T11:05:00Z"/>
                <w:rFonts w:eastAsia="Times New Roman" w:cstheme="minorHAnsi"/>
                <w:lang w:val="ro-RO"/>
                <w:rPrChange w:id="313" w:author="Mirela Biris" w:date="2023-05-29T09:35:00Z">
                  <w:rPr>
                    <w:ins w:id="314" w:author="Mirela Biris" w:date="2023-05-28T11:05:00Z"/>
                    <w:rFonts w:eastAsia="Times New Roman" w:cstheme="minorHAnsi"/>
                    <w:b/>
                    <w:bCs/>
                    <w:lang w:val="ro-RO"/>
                  </w:rPr>
                </w:rPrChange>
              </w:rPr>
            </w:pPr>
            <w:ins w:id="315" w:author="Mirela Biris" w:date="2023-05-28T11:05:00Z">
              <w:r w:rsidRPr="00DF2F42">
                <w:rPr>
                  <w:rFonts w:eastAsia="Calibri" w:cstheme="minorHAnsi"/>
                  <w:lang w:val="ro-RO"/>
                  <w:rPrChange w:id="316" w:author="Mirela Biris" w:date="2023-05-29T09:35:00Z">
                    <w:rPr>
                      <w:rFonts w:ascii="Trebuchet MS" w:eastAsia="Calibri" w:hAnsi="Trebuchet MS" w:cs="Arial"/>
                      <w:b/>
                      <w:sz w:val="20"/>
                      <w:szCs w:val="20"/>
                      <w:lang w:val="ro-RO"/>
                    </w:rPr>
                  </w:rPrChange>
                </w:rPr>
                <w:t>623. învățământul superior ( universități de stat)</w:t>
              </w:r>
            </w:ins>
          </w:p>
        </w:tc>
      </w:tr>
      <w:tr w:rsidR="00DA37C9" w:rsidRPr="00DA37C9" w14:paraId="51E87503" w14:textId="77777777" w:rsidTr="00D3471E">
        <w:trPr>
          <w:ins w:id="317" w:author="Mirela Biris" w:date="2023-05-28T11:05:00Z"/>
        </w:trPr>
        <w:tc>
          <w:tcPr>
            <w:tcW w:w="2694" w:type="dxa"/>
            <w:shd w:val="clear" w:color="auto" w:fill="auto"/>
          </w:tcPr>
          <w:p w14:paraId="08040C22" w14:textId="77777777" w:rsidR="00DA37C9" w:rsidRPr="00DA37C9" w:rsidRDefault="00DA37C9" w:rsidP="00DA37C9">
            <w:pPr>
              <w:spacing w:before="60" w:after="60" w:line="240" w:lineRule="auto"/>
              <w:jc w:val="both"/>
              <w:outlineLvl w:val="0"/>
              <w:rPr>
                <w:ins w:id="318" w:author="Mirela Biris" w:date="2023-05-28T11:05:00Z"/>
                <w:rFonts w:eastAsia="Times New Roman" w:cstheme="minorHAnsi"/>
                <w:bCs/>
                <w:lang w:val="ro-RO"/>
              </w:rPr>
            </w:pPr>
            <w:ins w:id="319" w:author="Mirela Biris" w:date="2023-05-28T11:05:00Z">
              <w:r w:rsidRPr="00DA37C9">
                <w:rPr>
                  <w:rFonts w:eastAsia="Times New Roman" w:cstheme="minorHAnsi"/>
                  <w:bCs/>
                  <w:lang w:val="ro-RO"/>
                </w:rPr>
                <w:t>Titlul cererii de finanțare:</w:t>
              </w:r>
            </w:ins>
          </w:p>
        </w:tc>
        <w:tc>
          <w:tcPr>
            <w:tcW w:w="7797" w:type="dxa"/>
            <w:shd w:val="clear" w:color="auto" w:fill="auto"/>
          </w:tcPr>
          <w:p w14:paraId="1E522F2C" w14:textId="77777777" w:rsidR="00DA37C9" w:rsidRPr="00DA37C9" w:rsidRDefault="00DA37C9" w:rsidP="00DA37C9">
            <w:pPr>
              <w:spacing w:before="60" w:after="60" w:line="240" w:lineRule="auto"/>
              <w:outlineLvl w:val="0"/>
              <w:rPr>
                <w:ins w:id="320" w:author="Mirela Biris" w:date="2023-05-28T11:05:00Z"/>
                <w:rFonts w:eastAsia="Times New Roman" w:cstheme="minorHAnsi"/>
                <w:b/>
                <w:bCs/>
                <w:i/>
                <w:lang w:val="ro-RO"/>
              </w:rPr>
            </w:pPr>
          </w:p>
        </w:tc>
      </w:tr>
      <w:tr w:rsidR="00DA37C9" w:rsidRPr="00DA37C9" w14:paraId="3D7F90F0" w14:textId="77777777" w:rsidTr="00D3471E">
        <w:trPr>
          <w:ins w:id="321" w:author="Mirela Biris" w:date="2023-05-28T11:05:00Z"/>
        </w:trPr>
        <w:tc>
          <w:tcPr>
            <w:tcW w:w="2694" w:type="dxa"/>
            <w:shd w:val="clear" w:color="auto" w:fill="auto"/>
          </w:tcPr>
          <w:p w14:paraId="5DDDDF9C" w14:textId="77777777" w:rsidR="00DA37C9" w:rsidRPr="00DA37C9" w:rsidRDefault="00DA37C9" w:rsidP="00DA37C9">
            <w:pPr>
              <w:spacing w:before="60" w:after="60" w:line="240" w:lineRule="auto"/>
              <w:jc w:val="both"/>
              <w:outlineLvl w:val="0"/>
              <w:rPr>
                <w:ins w:id="322" w:author="Mirela Biris" w:date="2023-05-28T11:05:00Z"/>
                <w:rFonts w:eastAsia="Times New Roman" w:cstheme="minorHAnsi"/>
                <w:bCs/>
                <w:lang w:val="ro-RO"/>
              </w:rPr>
            </w:pPr>
            <w:ins w:id="323" w:author="Mirela Biris" w:date="2023-05-28T11:05:00Z">
              <w:r w:rsidRPr="00DA37C9">
                <w:rPr>
                  <w:rFonts w:eastAsia="Times New Roman" w:cstheme="minorHAnsi"/>
                  <w:bCs/>
                  <w:lang w:val="ro-RO"/>
                </w:rPr>
                <w:t>Nr. apel de proiecte</w:t>
              </w:r>
            </w:ins>
          </w:p>
        </w:tc>
        <w:tc>
          <w:tcPr>
            <w:tcW w:w="7797" w:type="dxa"/>
            <w:shd w:val="clear" w:color="auto" w:fill="auto"/>
          </w:tcPr>
          <w:p w14:paraId="23D8569D" w14:textId="77777777" w:rsidR="00DA37C9" w:rsidRPr="00DA37C9" w:rsidRDefault="00DA37C9" w:rsidP="00DA37C9">
            <w:pPr>
              <w:spacing w:before="60" w:after="60" w:line="240" w:lineRule="auto"/>
              <w:outlineLvl w:val="0"/>
              <w:rPr>
                <w:ins w:id="324" w:author="Mirela Biris" w:date="2023-05-28T11:05:00Z"/>
                <w:rFonts w:eastAsia="Times New Roman" w:cstheme="minorHAnsi"/>
                <w:b/>
                <w:bCs/>
                <w:lang w:val="ro-RO"/>
              </w:rPr>
            </w:pPr>
          </w:p>
        </w:tc>
      </w:tr>
      <w:tr w:rsidR="00DA37C9" w:rsidRPr="00DA37C9" w14:paraId="4AF81043" w14:textId="77777777" w:rsidTr="00D3471E">
        <w:trPr>
          <w:ins w:id="325" w:author="Mirela Biris" w:date="2023-05-28T11:05:00Z"/>
        </w:trPr>
        <w:tc>
          <w:tcPr>
            <w:tcW w:w="2694" w:type="dxa"/>
            <w:shd w:val="clear" w:color="auto" w:fill="auto"/>
          </w:tcPr>
          <w:p w14:paraId="61E8211A" w14:textId="77777777" w:rsidR="00DA37C9" w:rsidRPr="00DA37C9" w:rsidRDefault="00DA37C9" w:rsidP="00DA37C9">
            <w:pPr>
              <w:spacing w:before="60" w:after="60" w:line="240" w:lineRule="auto"/>
              <w:jc w:val="both"/>
              <w:outlineLvl w:val="0"/>
              <w:rPr>
                <w:ins w:id="326" w:author="Mirela Biris" w:date="2023-05-28T11:05:00Z"/>
                <w:rFonts w:eastAsia="Times New Roman" w:cstheme="minorHAnsi"/>
                <w:bCs/>
                <w:lang w:val="ro-RO"/>
              </w:rPr>
            </w:pPr>
            <w:ins w:id="327" w:author="Mirela Biris" w:date="2023-05-28T11:05:00Z">
              <w:r w:rsidRPr="00DA37C9">
                <w:rPr>
                  <w:rFonts w:eastAsia="Times New Roman" w:cstheme="minorHAnsi"/>
                  <w:bCs/>
                  <w:lang w:val="ro-RO"/>
                </w:rPr>
                <w:t>Cod SMIS</w:t>
              </w:r>
            </w:ins>
          </w:p>
        </w:tc>
        <w:tc>
          <w:tcPr>
            <w:tcW w:w="7797" w:type="dxa"/>
            <w:shd w:val="clear" w:color="auto" w:fill="auto"/>
          </w:tcPr>
          <w:p w14:paraId="214ABB16" w14:textId="77777777" w:rsidR="00DA37C9" w:rsidRPr="00DA37C9" w:rsidRDefault="00DA37C9" w:rsidP="00DA37C9">
            <w:pPr>
              <w:spacing w:before="60" w:after="60" w:line="240" w:lineRule="auto"/>
              <w:outlineLvl w:val="0"/>
              <w:rPr>
                <w:ins w:id="328" w:author="Mirela Biris" w:date="2023-05-28T11:05:00Z"/>
                <w:rFonts w:eastAsia="Times New Roman" w:cstheme="minorHAnsi"/>
                <w:b/>
                <w:bCs/>
                <w:lang w:val="ro-RO"/>
              </w:rPr>
            </w:pPr>
          </w:p>
        </w:tc>
      </w:tr>
      <w:tr w:rsidR="00DA37C9" w:rsidRPr="00DA37C9" w14:paraId="7BABEF63" w14:textId="77777777" w:rsidTr="00D3471E">
        <w:trPr>
          <w:ins w:id="329" w:author="Mirela Biris" w:date="2023-05-28T11:05:00Z"/>
        </w:trPr>
        <w:tc>
          <w:tcPr>
            <w:tcW w:w="2694" w:type="dxa"/>
            <w:shd w:val="clear" w:color="auto" w:fill="auto"/>
          </w:tcPr>
          <w:p w14:paraId="2994A8F1" w14:textId="77777777" w:rsidR="00DA37C9" w:rsidRPr="00DA37C9" w:rsidRDefault="00DA37C9" w:rsidP="00DA37C9">
            <w:pPr>
              <w:spacing w:before="60" w:after="60" w:line="240" w:lineRule="auto"/>
              <w:jc w:val="both"/>
              <w:outlineLvl w:val="0"/>
              <w:rPr>
                <w:ins w:id="330" w:author="Mirela Biris" w:date="2023-05-28T11:05:00Z"/>
                <w:rFonts w:eastAsia="Times New Roman" w:cstheme="minorHAnsi"/>
                <w:bCs/>
                <w:lang w:val="ro-RO"/>
              </w:rPr>
            </w:pPr>
            <w:ins w:id="331" w:author="Mirela Biris" w:date="2023-05-28T11:05:00Z">
              <w:r w:rsidRPr="00DA37C9">
                <w:rPr>
                  <w:rFonts w:eastAsia="Times New Roman" w:cstheme="minorHAnsi"/>
                  <w:iCs/>
                  <w:lang w:val="ro-RO"/>
                </w:rPr>
                <w:t>Nr înregistrare:</w:t>
              </w:r>
            </w:ins>
          </w:p>
        </w:tc>
        <w:tc>
          <w:tcPr>
            <w:tcW w:w="7797" w:type="dxa"/>
            <w:shd w:val="clear" w:color="auto" w:fill="auto"/>
          </w:tcPr>
          <w:p w14:paraId="4721EDC8" w14:textId="77777777" w:rsidR="00DA37C9" w:rsidRPr="00DA37C9" w:rsidRDefault="00DA37C9" w:rsidP="00DA37C9">
            <w:pPr>
              <w:spacing w:before="60" w:after="60" w:line="240" w:lineRule="auto"/>
              <w:outlineLvl w:val="0"/>
              <w:rPr>
                <w:ins w:id="332" w:author="Mirela Biris" w:date="2023-05-28T11:05:00Z"/>
                <w:rFonts w:eastAsia="Times New Roman" w:cstheme="minorHAnsi"/>
                <w:b/>
                <w:bCs/>
                <w:lang w:val="ro-RO"/>
              </w:rPr>
            </w:pPr>
          </w:p>
        </w:tc>
      </w:tr>
      <w:tr w:rsidR="00DA37C9" w:rsidRPr="00DA37C9" w14:paraId="49B7175E" w14:textId="77777777" w:rsidTr="00D3471E">
        <w:trPr>
          <w:ins w:id="333" w:author="Mirela Biris" w:date="2023-05-28T11:05:00Z"/>
        </w:trPr>
        <w:tc>
          <w:tcPr>
            <w:tcW w:w="2694" w:type="dxa"/>
            <w:shd w:val="clear" w:color="auto" w:fill="auto"/>
          </w:tcPr>
          <w:p w14:paraId="0E0BB216" w14:textId="77777777" w:rsidR="00DA37C9" w:rsidRPr="00DA37C9" w:rsidRDefault="00DA37C9" w:rsidP="00DA37C9">
            <w:pPr>
              <w:spacing w:before="60" w:after="60" w:line="240" w:lineRule="auto"/>
              <w:jc w:val="both"/>
              <w:outlineLvl w:val="0"/>
              <w:rPr>
                <w:ins w:id="334" w:author="Mirela Biris" w:date="2023-05-28T11:05:00Z"/>
                <w:rFonts w:eastAsia="Times New Roman" w:cstheme="minorHAnsi"/>
                <w:iCs/>
                <w:lang w:val="ro-RO"/>
              </w:rPr>
            </w:pPr>
            <w:ins w:id="335" w:author="Mirela Biris" w:date="2023-05-28T11:05:00Z">
              <w:r w:rsidRPr="00DA37C9">
                <w:rPr>
                  <w:rFonts w:eastAsia="Times New Roman" w:cstheme="minorHAnsi"/>
                  <w:bCs/>
                  <w:lang w:val="ro-RO"/>
                </w:rPr>
                <w:t>Solicitantul:</w:t>
              </w:r>
            </w:ins>
          </w:p>
        </w:tc>
        <w:tc>
          <w:tcPr>
            <w:tcW w:w="7797" w:type="dxa"/>
            <w:shd w:val="clear" w:color="auto" w:fill="auto"/>
          </w:tcPr>
          <w:p w14:paraId="71BBB90D" w14:textId="77777777" w:rsidR="00DA37C9" w:rsidRPr="00DA37C9" w:rsidRDefault="00DA37C9" w:rsidP="00DA37C9">
            <w:pPr>
              <w:spacing w:before="60" w:after="60" w:line="240" w:lineRule="auto"/>
              <w:outlineLvl w:val="0"/>
              <w:rPr>
                <w:ins w:id="336" w:author="Mirela Biris" w:date="2023-05-28T11:05:00Z"/>
                <w:rFonts w:eastAsia="Times New Roman" w:cstheme="minorHAnsi"/>
                <w:bCs/>
                <w:lang w:val="ro-RO"/>
              </w:rPr>
            </w:pPr>
          </w:p>
        </w:tc>
      </w:tr>
    </w:tbl>
    <w:p w14:paraId="28FC8811" w14:textId="77777777"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
        <w:gridCol w:w="568"/>
        <w:gridCol w:w="6168"/>
        <w:gridCol w:w="425"/>
        <w:gridCol w:w="211"/>
        <w:gridCol w:w="225"/>
        <w:gridCol w:w="200"/>
        <w:gridCol w:w="230"/>
        <w:gridCol w:w="206"/>
        <w:gridCol w:w="430"/>
        <w:gridCol w:w="1202"/>
        <w:gridCol w:w="636"/>
        <w:tblGridChange w:id="337">
          <w:tblGrid>
            <w:gridCol w:w="568"/>
            <w:gridCol w:w="68"/>
            <w:gridCol w:w="318"/>
            <w:gridCol w:w="250"/>
            <w:gridCol w:w="318"/>
            <w:gridCol w:w="5850"/>
            <w:gridCol w:w="425"/>
            <w:gridCol w:w="211"/>
            <w:gridCol w:w="225"/>
            <w:gridCol w:w="93"/>
            <w:gridCol w:w="107"/>
            <w:gridCol w:w="230"/>
            <w:gridCol w:w="88"/>
            <w:gridCol w:w="118"/>
            <w:gridCol w:w="318"/>
            <w:gridCol w:w="112"/>
            <w:gridCol w:w="318"/>
            <w:gridCol w:w="884"/>
            <w:gridCol w:w="636"/>
            <w:gridCol w:w="318"/>
          </w:tblGrid>
        </w:tblGridChange>
      </w:tblGrid>
      <w:tr w:rsidR="00A83D28" w:rsidRPr="00A83D28" w14:paraId="4EB85A04" w14:textId="77777777" w:rsidTr="0094609D">
        <w:trPr>
          <w:gridAfter w:val="1"/>
          <w:cantSplit/>
          <w:trHeight w:val="624"/>
          <w:tblHeader/>
        </w:trPr>
        <w:tc>
          <w:tcPr>
            <w:tcW w:w="568" w:type="dxa"/>
            <w:vAlign w:val="center"/>
          </w:tcPr>
          <w:p w14:paraId="7AFCBC8E"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gridSpan w:val="3"/>
            <w:vAlign w:val="center"/>
          </w:tcPr>
          <w:p w14:paraId="4CDA7F42"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14:paraId="7550E190"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gridSpan w:val="2"/>
            <w:vAlign w:val="center"/>
          </w:tcPr>
          <w:p w14:paraId="3AEA424E"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gridSpan w:val="2"/>
            <w:vAlign w:val="center"/>
          </w:tcPr>
          <w:p w14:paraId="47FE80E1" w14:textId="77777777"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gridSpan w:val="3"/>
            <w:vAlign w:val="center"/>
          </w:tcPr>
          <w:p w14:paraId="09A309B7" w14:textId="77777777" w:rsidR="0094609D" w:rsidRPr="00A83D28" w:rsidRDefault="0094609D" w:rsidP="0094609D">
            <w:pPr>
              <w:spacing w:before="60" w:after="60"/>
              <w:jc w:val="center"/>
              <w:rPr>
                <w:rFonts w:ascii="Trebuchet MS" w:hAnsi="Trebuchet MS" w:cs="Arial"/>
                <w:b/>
                <w:sz w:val="16"/>
                <w:szCs w:val="16"/>
                <w:lang w:val="ro-RO"/>
              </w:rPr>
            </w:pPr>
            <w:proofErr w:type="spellStart"/>
            <w:r w:rsidRPr="00A83D28">
              <w:rPr>
                <w:rFonts w:ascii="Trebuchet MS" w:hAnsi="Trebuchet MS" w:cs="Arial"/>
                <w:b/>
                <w:sz w:val="16"/>
                <w:szCs w:val="16"/>
                <w:lang w:val="ro-RO"/>
              </w:rPr>
              <w:t>Observatii</w:t>
            </w:r>
            <w:proofErr w:type="spellEnd"/>
          </w:p>
        </w:tc>
      </w:tr>
      <w:tr w:rsidR="00A83D28" w:rsidRPr="00A83D28" w14:paraId="25601223" w14:textId="77777777" w:rsidTr="0094609D">
        <w:trPr>
          <w:gridAfter w:val="1"/>
          <w:trHeight w:val="165"/>
        </w:trPr>
        <w:tc>
          <w:tcPr>
            <w:tcW w:w="568" w:type="dxa"/>
            <w:shd w:val="clear" w:color="auto" w:fill="76923C" w:themeFill="accent3" w:themeFillShade="BF"/>
          </w:tcPr>
          <w:p w14:paraId="11622F8F" w14:textId="77777777"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gridSpan w:val="3"/>
            <w:shd w:val="clear" w:color="auto" w:fill="76923C" w:themeFill="accent3" w:themeFillShade="BF"/>
          </w:tcPr>
          <w:p w14:paraId="7EC74E32"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14:paraId="3F0FDEC8"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76923C" w:themeFill="accent3" w:themeFillShade="BF"/>
          </w:tcPr>
          <w:p w14:paraId="5EE279FE"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76923C" w:themeFill="accent3" w:themeFillShade="BF"/>
          </w:tcPr>
          <w:p w14:paraId="316EEF39"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76923C" w:themeFill="accent3" w:themeFillShade="BF"/>
          </w:tcPr>
          <w:p w14:paraId="07DC3168"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7BB83BFD" w14:textId="77777777" w:rsidTr="0094609D">
        <w:trPr>
          <w:gridAfter w:val="1"/>
          <w:trHeight w:val="182"/>
        </w:trPr>
        <w:tc>
          <w:tcPr>
            <w:tcW w:w="568" w:type="dxa"/>
          </w:tcPr>
          <w:p w14:paraId="71A49AC2"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52D200B5" w14:textId="77777777" w:rsidR="0094609D" w:rsidRPr="00A83D28" w:rsidRDefault="0094609D" w:rsidP="0094609D">
            <w:pPr>
              <w:snapToGrid w:val="0"/>
              <w:spacing w:before="60" w:after="60"/>
              <w:jc w:val="both"/>
              <w:rPr>
                <w:rFonts w:ascii="Trebuchet MS" w:hAnsi="Trebuchet MS" w:cs="Arial"/>
                <w:sz w:val="20"/>
                <w:szCs w:val="20"/>
              </w:rPr>
            </w:pPr>
            <w:proofErr w:type="spellStart"/>
            <w:r w:rsidRPr="00A83D28">
              <w:rPr>
                <w:rFonts w:ascii="Trebuchet MS" w:hAnsi="Trebuchet MS" w:cs="Arial"/>
                <w:sz w:val="20"/>
                <w:szCs w:val="20"/>
              </w:rPr>
              <w:t>Partea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scrisă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cuprinde</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foaia</w:t>
            </w:r>
            <w:proofErr w:type="spellEnd"/>
            <w:r w:rsidRPr="00A83D28">
              <w:rPr>
                <w:rFonts w:ascii="Trebuchet MS" w:hAnsi="Trebuchet MS" w:cs="Arial"/>
                <w:b/>
                <w:sz w:val="20"/>
                <w:szCs w:val="20"/>
              </w:rPr>
              <w:t xml:space="preserve"> de </w:t>
            </w:r>
            <w:proofErr w:type="spellStart"/>
            <w:r w:rsidRPr="00A83D28">
              <w:rPr>
                <w:rFonts w:ascii="Trebuchet MS" w:hAnsi="Trebuchet MS" w:cs="Arial"/>
                <w:b/>
                <w:sz w:val="20"/>
                <w:szCs w:val="20"/>
              </w:rPr>
              <w:t>capăt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care sunt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b/>
                <w:sz w:val="20"/>
                <w:szCs w:val="20"/>
                <w:lang w:val="ro-RO"/>
              </w:rPr>
              <w:t>informaţiile</w:t>
            </w:r>
            <w:proofErr w:type="spellEnd"/>
            <w:r w:rsidRPr="00A83D28">
              <w:rPr>
                <w:rFonts w:ascii="Trebuchet MS" w:hAnsi="Trebuchet MS" w:cs="Arial"/>
                <w:b/>
                <w:sz w:val="20"/>
                <w:szCs w:val="20"/>
                <w:lang w:val="ro-RO"/>
              </w:rPr>
              <w:t xml:space="preserv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 xml:space="preserve">privind obiectivul de </w:t>
            </w:r>
            <w:proofErr w:type="spellStart"/>
            <w:r w:rsidRPr="00A83D28">
              <w:rPr>
                <w:rFonts w:ascii="Trebuchet MS" w:hAnsi="Trebuchet MS" w:cs="Arial"/>
                <w:b/>
                <w:sz w:val="20"/>
                <w:szCs w:val="20"/>
                <w:lang w:val="ro-RO"/>
              </w:rPr>
              <w:t>investiţii</w:t>
            </w:r>
            <w:proofErr w:type="spellEnd"/>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1,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14:paraId="5D71FFE3"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Denumirea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w:t>
            </w:r>
          </w:p>
          <w:p w14:paraId="79728306"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principal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investitor</w:t>
            </w:r>
            <w:proofErr w:type="spellEnd"/>
            <w:r w:rsidRPr="00A83D28">
              <w:rPr>
                <w:rFonts w:ascii="Trebuchet MS" w:hAnsi="Trebuchet MS" w:cs="Arial"/>
                <w:sz w:val="20"/>
                <w:szCs w:val="20"/>
              </w:rPr>
              <w:t>?</w:t>
            </w:r>
          </w:p>
          <w:p w14:paraId="39197C09"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secundar</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terţiar</w:t>
            </w:r>
            <w:proofErr w:type="spellEnd"/>
            <w:r w:rsidRPr="00A83D28">
              <w:rPr>
                <w:rFonts w:ascii="Trebuchet MS" w:hAnsi="Trebuchet MS" w:cs="Arial"/>
                <w:sz w:val="20"/>
                <w:szCs w:val="20"/>
              </w:rPr>
              <w:t>)?</w:t>
            </w:r>
          </w:p>
          <w:p w14:paraId="21B82CAE"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Beneficiarul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investiţiei</w:t>
            </w:r>
            <w:proofErr w:type="spellEnd"/>
            <w:r w:rsidRPr="00A83D28">
              <w:rPr>
                <w:rFonts w:ascii="Trebuchet MS" w:hAnsi="Trebuchet MS" w:cs="Arial"/>
                <w:sz w:val="20"/>
                <w:szCs w:val="20"/>
              </w:rPr>
              <w:t>?</w:t>
            </w:r>
          </w:p>
          <w:p w14:paraId="3196C6A9" w14:textId="77777777"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Elaboratorul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studiului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fezabilitate</w:t>
            </w:r>
            <w:proofErr w:type="spellEnd"/>
            <w:r w:rsidRPr="00A83D28">
              <w:rPr>
                <w:rFonts w:ascii="Trebuchet MS" w:hAnsi="Trebuchet MS" w:cs="Arial"/>
                <w:sz w:val="20"/>
                <w:szCs w:val="20"/>
              </w:rPr>
              <w:t>?</w:t>
            </w:r>
          </w:p>
          <w:p w14:paraId="005004C2" w14:textId="77777777"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w:t>
            </w:r>
            <w:proofErr w:type="spellStart"/>
            <w:r w:rsidRPr="00A83D28">
              <w:rPr>
                <w:rFonts w:ascii="Trebuchet MS" w:hAnsi="Trebuchet MS"/>
                <w:sz w:val="20"/>
                <w:szCs w:val="20"/>
              </w:rPr>
              <w:t>precizeaza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asemenea</w:t>
            </w:r>
            <w:proofErr w:type="spellEnd"/>
            <w:r w:rsidRPr="00A83D28">
              <w:rPr>
                <w:rFonts w:ascii="Trebuchet MS" w:hAnsi="Trebuchet MS"/>
                <w:sz w:val="20"/>
                <w:szCs w:val="20"/>
              </w:rPr>
              <w:t xml:space="preserve">, </w:t>
            </w:r>
            <w:r w:rsidRPr="00A83D28">
              <w:rPr>
                <w:rFonts w:ascii="Trebuchet MS" w:hAnsi="Trebuchet MS"/>
                <w:sz w:val="20"/>
                <w:szCs w:val="20"/>
                <w:u w:val="single"/>
              </w:rPr>
              <w:t xml:space="preserve">data </w:t>
            </w:r>
            <w:proofErr w:type="spellStart"/>
            <w:r w:rsidRPr="00A83D28">
              <w:rPr>
                <w:rFonts w:ascii="Trebuchet MS" w:hAnsi="Trebuchet MS"/>
                <w:sz w:val="20"/>
                <w:szCs w:val="20"/>
                <w:u w:val="single"/>
              </w:rPr>
              <w:t>elaborarii</w:t>
            </w:r>
            <w:proofErr w:type="spellEnd"/>
            <w:r w:rsidRPr="00A83D28">
              <w:rPr>
                <w:rFonts w:ascii="Trebuchet MS" w:hAnsi="Trebuchet MS"/>
                <w:sz w:val="20"/>
                <w:szCs w:val="20"/>
                <w:u w:val="single"/>
              </w:rPr>
              <w:t>/</w:t>
            </w:r>
            <w:proofErr w:type="spellStart"/>
            <w:r w:rsidRPr="00A83D28">
              <w:rPr>
                <w:rFonts w:ascii="Trebuchet MS" w:hAnsi="Trebuchet MS"/>
                <w:sz w:val="20"/>
                <w:szCs w:val="20"/>
                <w:u w:val="single"/>
              </w:rPr>
              <w:t>actualizarii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documentatiei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w:t>
            </w:r>
            <w:proofErr w:type="spellEnd"/>
            <w:r w:rsidRPr="00A83D28">
              <w:rPr>
                <w:rFonts w:ascii="Trebuchet MS" w:hAnsi="Trebuchet MS"/>
                <w:sz w:val="20"/>
                <w:szCs w:val="20"/>
              </w:rPr>
              <w:t xml:space="preserve"> </w:t>
            </w:r>
            <w:proofErr w:type="spellStart"/>
            <w:r w:rsidRPr="00A83D28">
              <w:rPr>
                <w:rFonts w:ascii="Trebuchet MS" w:hAnsi="Trebuchet MS"/>
                <w:sz w:val="20"/>
                <w:szCs w:val="20"/>
                <w:u w:val="single"/>
              </w:rPr>
              <w:t>faza</w:t>
            </w:r>
            <w:proofErr w:type="spellEnd"/>
            <w:r w:rsidRPr="00A83D28">
              <w:rPr>
                <w:rFonts w:ascii="Trebuchet MS" w:hAnsi="Trebuchet MS"/>
                <w:sz w:val="20"/>
                <w:szCs w:val="20"/>
                <w:u w:val="single"/>
              </w:rPr>
              <w:t xml:space="preserve"> de </w:t>
            </w:r>
            <w:proofErr w:type="spellStart"/>
            <w:r w:rsidRPr="00A83D28">
              <w:rPr>
                <w:rFonts w:ascii="Trebuchet MS" w:hAnsi="Trebuchet MS"/>
                <w:sz w:val="20"/>
                <w:szCs w:val="20"/>
                <w:u w:val="single"/>
              </w:rPr>
              <w:t>proiectare</w:t>
            </w:r>
            <w:proofErr w:type="spellEnd"/>
            <w:r w:rsidRPr="00A83D28">
              <w:rPr>
                <w:rFonts w:ascii="Trebuchet MS" w:hAnsi="Trebuchet MS"/>
                <w:sz w:val="20"/>
                <w:szCs w:val="20"/>
              </w:rPr>
              <w:t>?</w:t>
            </w:r>
          </w:p>
        </w:tc>
        <w:tc>
          <w:tcPr>
            <w:tcW w:w="425" w:type="dxa"/>
          </w:tcPr>
          <w:p w14:paraId="18D34545"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7C1523C8"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520AB54F"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7FDA7B46"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6A14BA3B" w14:textId="77777777" w:rsidTr="0094609D">
        <w:trPr>
          <w:gridAfter w:val="1"/>
          <w:trHeight w:val="906"/>
        </w:trPr>
        <w:tc>
          <w:tcPr>
            <w:tcW w:w="568" w:type="dxa"/>
          </w:tcPr>
          <w:p w14:paraId="65E25A02"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37A3FDBB" w14:textId="77777777" w:rsidR="0094609D" w:rsidRPr="00816291" w:rsidRDefault="0094609D" w:rsidP="0094609D">
            <w:pPr>
              <w:tabs>
                <w:tab w:val="left" w:pos="0"/>
              </w:tabs>
              <w:spacing w:before="60" w:after="60"/>
              <w:jc w:val="both"/>
              <w:rPr>
                <w:rFonts w:ascii="Trebuchet MS" w:hAnsi="Trebuchet MS" w:cs="Arial"/>
                <w:sz w:val="20"/>
                <w:szCs w:val="20"/>
                <w:lang w:val="ro-RO"/>
              </w:rPr>
            </w:pPr>
            <w:r w:rsidRPr="00816291">
              <w:rPr>
                <w:rFonts w:ascii="Trebuchet MS" w:hAnsi="Trebuchet MS" w:cs="Arial"/>
                <w:sz w:val="20"/>
                <w:szCs w:val="20"/>
                <w:lang w:val="ro-RO"/>
              </w:rPr>
              <w:t xml:space="preserve">Partea scrisă conține </w:t>
            </w:r>
            <w:r w:rsidRPr="00816291">
              <w:rPr>
                <w:rFonts w:ascii="Trebuchet MS" w:hAnsi="Trebuchet MS" w:cs="Arial"/>
                <w:b/>
                <w:sz w:val="20"/>
                <w:szCs w:val="20"/>
                <w:lang w:val="ro-RO"/>
              </w:rPr>
              <w:t>lista cu semnături</w:t>
            </w:r>
            <w:r w:rsidRPr="00816291">
              <w:rPr>
                <w:rFonts w:ascii="Trebuchet MS" w:hAnsi="Trebuchet MS" w:cs="Arial"/>
                <w:sz w:val="20"/>
                <w:szCs w:val="20"/>
                <w:lang w:val="ro-RO"/>
              </w:rPr>
              <w:t xml:space="preserve"> prin care elaboratorul </w:t>
            </w:r>
            <w:proofErr w:type="spellStart"/>
            <w:r w:rsidRPr="00816291">
              <w:rPr>
                <w:rFonts w:ascii="Trebuchet MS" w:hAnsi="Trebuchet MS" w:cs="Arial"/>
                <w:sz w:val="20"/>
                <w:szCs w:val="20"/>
                <w:lang w:val="ro-RO"/>
              </w:rPr>
              <w:t>documentatiei</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îşi</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însuşeşte</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şi</w:t>
            </w:r>
            <w:proofErr w:type="spellEnd"/>
            <w:r w:rsidRPr="00816291">
              <w:rPr>
                <w:rFonts w:ascii="Trebuchet MS" w:hAnsi="Trebuchet MS" w:cs="Arial"/>
                <w:sz w:val="20"/>
                <w:szCs w:val="20"/>
                <w:lang w:val="ro-RO"/>
              </w:rPr>
              <w:t xml:space="preserve"> asumă datele </w:t>
            </w:r>
            <w:proofErr w:type="spellStart"/>
            <w:r w:rsidRPr="00816291">
              <w:rPr>
                <w:rFonts w:ascii="Trebuchet MS" w:hAnsi="Trebuchet MS" w:cs="Arial"/>
                <w:sz w:val="20"/>
                <w:szCs w:val="20"/>
                <w:lang w:val="ro-RO"/>
              </w:rPr>
              <w:t>şi</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soluţiile</w:t>
            </w:r>
            <w:proofErr w:type="spellEnd"/>
            <w:r w:rsidRPr="00816291">
              <w:rPr>
                <w:rFonts w:ascii="Trebuchet MS" w:hAnsi="Trebuchet MS" w:cs="Arial"/>
                <w:sz w:val="20"/>
                <w:szCs w:val="20"/>
                <w:lang w:val="ro-RO"/>
              </w:rPr>
              <w:t xml:space="preserve"> propuse, </w:t>
            </w:r>
            <w:proofErr w:type="spellStart"/>
            <w:r w:rsidRPr="00816291">
              <w:rPr>
                <w:rFonts w:ascii="Trebuchet MS" w:hAnsi="Trebuchet MS" w:cs="Arial"/>
                <w:sz w:val="20"/>
                <w:szCs w:val="20"/>
                <w:lang w:val="ro-RO"/>
              </w:rPr>
              <w:t>şi</w:t>
            </w:r>
            <w:proofErr w:type="spellEnd"/>
            <w:r w:rsidRPr="00816291">
              <w:rPr>
                <w:rFonts w:ascii="Trebuchet MS" w:hAnsi="Trebuchet MS" w:cs="Arial"/>
                <w:sz w:val="20"/>
                <w:szCs w:val="20"/>
                <w:lang w:val="ro-RO"/>
              </w:rPr>
              <w:t xml:space="preserve"> care va </w:t>
            </w:r>
            <w:proofErr w:type="spellStart"/>
            <w:r w:rsidRPr="00816291">
              <w:rPr>
                <w:rFonts w:ascii="Trebuchet MS" w:hAnsi="Trebuchet MS" w:cs="Arial"/>
                <w:sz w:val="20"/>
                <w:szCs w:val="20"/>
                <w:lang w:val="ro-RO"/>
              </w:rPr>
              <w:t>conţine</w:t>
            </w:r>
            <w:proofErr w:type="spellEnd"/>
            <w:r w:rsidRPr="00816291">
              <w:rPr>
                <w:rFonts w:ascii="Trebuchet MS" w:hAnsi="Trebuchet MS" w:cs="Arial"/>
                <w:sz w:val="20"/>
                <w:szCs w:val="20"/>
                <w:lang w:val="ro-RO"/>
              </w:rPr>
              <w:t xml:space="preserve"> cel </w:t>
            </w:r>
            <w:proofErr w:type="spellStart"/>
            <w:r w:rsidRPr="00816291">
              <w:rPr>
                <w:rFonts w:ascii="Trebuchet MS" w:hAnsi="Trebuchet MS" w:cs="Arial"/>
                <w:sz w:val="20"/>
                <w:szCs w:val="20"/>
                <w:lang w:val="ro-RO"/>
              </w:rPr>
              <w:t>puţin</w:t>
            </w:r>
            <w:proofErr w:type="spellEnd"/>
            <w:r w:rsidRPr="00816291">
              <w:rPr>
                <w:rFonts w:ascii="Trebuchet MS" w:hAnsi="Trebuchet MS" w:cs="Arial"/>
                <w:sz w:val="20"/>
                <w:szCs w:val="20"/>
                <w:lang w:val="ro-RO"/>
              </w:rPr>
              <w:t xml:space="preserve"> următoarele date: </w:t>
            </w:r>
          </w:p>
          <w:p w14:paraId="2949C434" w14:textId="77777777"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w:t>
            </w:r>
            <w:proofErr w:type="spellStart"/>
            <w:r w:rsidRPr="00A83D28">
              <w:rPr>
                <w:rFonts w:ascii="Trebuchet MS" w:hAnsi="Trebuchet MS" w:cs="Arial"/>
                <w:sz w:val="20"/>
                <w:szCs w:val="20"/>
              </w:rPr>
              <w:t>dată</w:t>
            </w:r>
            <w:proofErr w:type="spellEnd"/>
            <w:r w:rsidRPr="00A83D28">
              <w:rPr>
                <w:rFonts w:ascii="Trebuchet MS" w:hAnsi="Trebuchet MS" w:cs="Arial"/>
                <w:sz w:val="20"/>
                <w:szCs w:val="20"/>
              </w:rPr>
              <w:t xml:space="preserve"> contract? </w:t>
            </w:r>
          </w:p>
          <w:p w14:paraId="0DF8CD7E" w14:textId="77777777"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proofErr w:type="spellStart"/>
            <w:r w:rsidRPr="00A83D28">
              <w:rPr>
                <w:rFonts w:ascii="Trebuchet MS" w:hAnsi="Trebuchet MS" w:cs="Arial"/>
                <w:sz w:val="20"/>
                <w:szCs w:val="20"/>
              </w:rPr>
              <w:t>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clar</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proiectanţilor</w:t>
            </w:r>
            <w:proofErr w:type="spellEnd"/>
            <w:r w:rsidRPr="00A83D28">
              <w:rPr>
                <w:rFonts w:ascii="Trebuchet MS" w:hAnsi="Trebuchet MS" w:cs="Arial"/>
                <w:sz w:val="20"/>
                <w:szCs w:val="20"/>
              </w:rPr>
              <w:t xml:space="preserve"> pe </w:t>
            </w:r>
            <w:proofErr w:type="spellStart"/>
            <w:r w:rsidRPr="00A83D28">
              <w:rPr>
                <w:rFonts w:ascii="Trebuchet MS" w:hAnsi="Trebuchet MS" w:cs="Arial"/>
                <w:sz w:val="20"/>
                <w:szCs w:val="20"/>
              </w:rPr>
              <w:t>specialităţi</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persoanei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responsabile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 </w:t>
            </w:r>
            <w:proofErr w:type="spellStart"/>
            <w:r w:rsidRPr="00A83D28">
              <w:rPr>
                <w:rFonts w:ascii="Trebuchet MS" w:hAnsi="Trebuchet MS" w:cs="Arial"/>
                <w:sz w:val="20"/>
                <w:szCs w:val="20"/>
              </w:rPr>
              <w:t>şef</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/director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semnăturile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acestora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ştampila</w:t>
            </w:r>
            <w:proofErr w:type="spellEnd"/>
            <w:r w:rsidRPr="00A83D28">
              <w:rPr>
                <w:rFonts w:ascii="Trebuchet MS" w:hAnsi="Trebuchet MS" w:cs="Arial"/>
                <w:sz w:val="20"/>
                <w:szCs w:val="20"/>
              </w:rPr>
              <w:t>?</w:t>
            </w:r>
          </w:p>
        </w:tc>
        <w:tc>
          <w:tcPr>
            <w:tcW w:w="425" w:type="dxa"/>
          </w:tcPr>
          <w:p w14:paraId="1CF02302"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437BBB19"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7CC590D6"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42524B04"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30B3408" w14:textId="77777777" w:rsidTr="0094609D">
        <w:trPr>
          <w:gridAfter w:val="1"/>
          <w:trHeight w:val="1936"/>
        </w:trPr>
        <w:tc>
          <w:tcPr>
            <w:tcW w:w="568" w:type="dxa"/>
            <w:shd w:val="clear" w:color="auto" w:fill="F2F2F2" w:themeFill="background1" w:themeFillShade="F2"/>
          </w:tcPr>
          <w:p w14:paraId="38396B36"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shd w:val="clear" w:color="auto" w:fill="F2F2F2" w:themeFill="background1" w:themeFillShade="F2"/>
          </w:tcPr>
          <w:p w14:paraId="0DD2C12D" w14:textId="77777777"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 xml:space="preserve">privind etapele de elaborare </w:t>
            </w:r>
            <w:proofErr w:type="spellStart"/>
            <w:r w:rsidRPr="00A83D28">
              <w:rPr>
                <w:rFonts w:ascii="Trebuchet MS" w:hAnsi="Trebuchet MS" w:cs="Arial"/>
                <w:i/>
                <w:sz w:val="20"/>
                <w:szCs w:val="20"/>
                <w:lang w:val="ro-RO"/>
              </w:rPr>
              <w:t>şi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conţinutul</w:t>
            </w:r>
            <w:proofErr w:type="spellEnd"/>
            <w:r w:rsidRPr="00A83D28">
              <w:rPr>
                <w:rFonts w:ascii="Trebuchet MS" w:hAnsi="Trebuchet MS" w:cs="Arial"/>
                <w:i/>
                <w:sz w:val="20"/>
                <w:szCs w:val="20"/>
                <w:lang w:val="ro-RO"/>
              </w:rPr>
              <w:t xml:space="preserve">-cadru al </w:t>
            </w:r>
            <w:proofErr w:type="spellStart"/>
            <w:r w:rsidRPr="00A83D28">
              <w:rPr>
                <w:rFonts w:ascii="Trebuchet MS" w:hAnsi="Trebuchet MS" w:cs="Arial"/>
                <w:i/>
                <w:sz w:val="20"/>
                <w:szCs w:val="20"/>
                <w:lang w:val="ro-RO"/>
              </w:rPr>
              <w:t>documentaţiilor</w:t>
            </w:r>
            <w:proofErr w:type="spellEnd"/>
            <w:r w:rsidRPr="00A83D28">
              <w:rPr>
                <w:rFonts w:ascii="Trebuchet MS" w:hAnsi="Trebuchet MS" w:cs="Arial"/>
                <w:i/>
                <w:sz w:val="20"/>
                <w:szCs w:val="20"/>
                <w:lang w:val="ro-RO"/>
              </w:rPr>
              <w:t xml:space="preserve"> tehnico-economice aferente obiectivelor/proiectelor de </w:t>
            </w:r>
            <w:proofErr w:type="spellStart"/>
            <w:r w:rsidRPr="00A83D28">
              <w:rPr>
                <w:rFonts w:ascii="Trebuchet MS" w:hAnsi="Trebuchet MS" w:cs="Arial"/>
                <w:i/>
                <w:sz w:val="20"/>
                <w:szCs w:val="20"/>
                <w:lang w:val="ro-RO"/>
              </w:rPr>
              <w:t>investiţii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finanţate</w:t>
            </w:r>
            <w:proofErr w:type="spellEnd"/>
            <w:r w:rsidRPr="00A83D28">
              <w:rPr>
                <w:rFonts w:ascii="Trebuchet MS" w:hAnsi="Trebuchet MS" w:cs="Arial"/>
                <w:i/>
                <w:sz w:val="20"/>
                <w:szCs w:val="20"/>
                <w:lang w:val="ro-RO"/>
              </w:rPr>
              <w:t xml:space="preserv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14:paraId="6949848E" w14:textId="77777777"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 xml:space="preserve">*1) conform HG 907/2016, </w:t>
            </w:r>
            <w:proofErr w:type="spellStart"/>
            <w:r w:rsidRPr="00A83D28">
              <w:rPr>
                <w:rFonts w:ascii="Trebuchet MS" w:hAnsi="Trebuchet MS"/>
                <w:i/>
                <w:sz w:val="16"/>
                <w:szCs w:val="20"/>
              </w:rPr>
              <w:t>continutul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cadru</w:t>
            </w:r>
            <w:proofErr w:type="spellEnd"/>
            <w:r w:rsidRPr="00A83D28">
              <w:rPr>
                <w:rFonts w:ascii="Trebuchet MS" w:hAnsi="Trebuchet MS"/>
                <w:i/>
                <w:sz w:val="16"/>
                <w:szCs w:val="20"/>
              </w:rPr>
              <w:t xml:space="preserve"> al SF </w:t>
            </w:r>
            <w:proofErr w:type="spellStart"/>
            <w:r w:rsidRPr="00A83D28">
              <w:rPr>
                <w:rFonts w:ascii="Trebuchet MS" w:hAnsi="Trebuchet MS"/>
                <w:i/>
                <w:sz w:val="16"/>
                <w:szCs w:val="20"/>
              </w:rPr>
              <w:t>poate</w:t>
            </w:r>
            <w:proofErr w:type="spellEnd"/>
            <w:r w:rsidRPr="00A83D28">
              <w:rPr>
                <w:rFonts w:ascii="Trebuchet MS" w:hAnsi="Trebuchet MS"/>
                <w:i/>
                <w:sz w:val="16"/>
                <w:szCs w:val="20"/>
              </w:rPr>
              <w:t xml:space="preserve"> fi </w:t>
            </w:r>
            <w:proofErr w:type="spellStart"/>
            <w:r w:rsidRPr="00A83D28">
              <w:rPr>
                <w:rFonts w:ascii="Trebuchet MS" w:hAnsi="Trebuchet MS"/>
                <w:i/>
                <w:sz w:val="16"/>
                <w:szCs w:val="20"/>
              </w:rPr>
              <w:t>adaptat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functie</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specificul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și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complexitatea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obiectivului</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investitii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propus</w:t>
            </w:r>
            <w:proofErr w:type="spellEnd"/>
            <w:r w:rsidRPr="00A83D28">
              <w:rPr>
                <w:rFonts w:ascii="Trebuchet MS" w:hAnsi="Trebuchet MS"/>
                <w:i/>
                <w:sz w:val="16"/>
                <w:szCs w:val="20"/>
              </w:rPr>
              <w:t>.</w:t>
            </w:r>
          </w:p>
        </w:tc>
        <w:tc>
          <w:tcPr>
            <w:tcW w:w="425" w:type="dxa"/>
            <w:shd w:val="clear" w:color="auto" w:fill="F2F2F2" w:themeFill="background1" w:themeFillShade="F2"/>
          </w:tcPr>
          <w:p w14:paraId="446F380B"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79C5CC85"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F2F2F2" w:themeFill="background1" w:themeFillShade="F2"/>
          </w:tcPr>
          <w:p w14:paraId="3443F1F1"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2DA58C7C"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34CC597C" w14:textId="77777777" w:rsidTr="0094609D">
        <w:trPr>
          <w:gridAfter w:val="1"/>
          <w:trHeight w:val="184"/>
        </w:trPr>
        <w:tc>
          <w:tcPr>
            <w:tcW w:w="568" w:type="dxa"/>
          </w:tcPr>
          <w:p w14:paraId="1FD7FF95"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3C74C774"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proofErr w:type="spellStart"/>
            <w:r w:rsidRPr="00A83D28">
              <w:rPr>
                <w:rFonts w:ascii="Trebuchet MS" w:hAnsi="Trebuchet MS" w:cs="Arial"/>
                <w:b/>
                <w:sz w:val="20"/>
                <w:szCs w:val="20"/>
                <w:lang w:val="ro-RO"/>
              </w:rPr>
              <w:t>situatia</w:t>
            </w:r>
            <w:proofErr w:type="spellEnd"/>
            <w:r w:rsidRPr="00A83D28">
              <w:rPr>
                <w:rFonts w:ascii="Trebuchet MS" w:hAnsi="Trebuchet MS" w:cs="Arial"/>
                <w:b/>
                <w:sz w:val="20"/>
                <w:szCs w:val="20"/>
                <w:lang w:val="ro-RO"/>
              </w:rPr>
              <w:t xml:space="preserve"> existenta si necesitatea </w:t>
            </w:r>
            <w:proofErr w:type="spellStart"/>
            <w:r w:rsidRPr="00A83D28">
              <w:rPr>
                <w:rFonts w:ascii="Trebuchet MS" w:hAnsi="Trebuchet MS" w:cs="Arial"/>
                <w:b/>
                <w:sz w:val="20"/>
                <w:szCs w:val="20"/>
                <w:lang w:val="ro-RO"/>
              </w:rPr>
              <w:t>realizarii</w:t>
            </w:r>
            <w:proofErr w:type="spellEnd"/>
            <w:r w:rsidRPr="00A83D28">
              <w:rPr>
                <w:rFonts w:ascii="Trebuchet MS" w:hAnsi="Trebuchet MS" w:cs="Arial"/>
                <w:b/>
                <w:sz w:val="20"/>
                <w:szCs w:val="20"/>
                <w:lang w:val="ro-RO"/>
              </w:rPr>
              <w:t xml:space="preserve"> obiectivului/proiectului de </w:t>
            </w:r>
            <w:proofErr w:type="spellStart"/>
            <w:r w:rsidRPr="00A83D28">
              <w:rPr>
                <w:rFonts w:ascii="Trebuchet MS" w:hAnsi="Trebuchet MS" w:cs="Arial"/>
                <w:b/>
                <w:sz w:val="20"/>
                <w:szCs w:val="20"/>
                <w:lang w:val="ro-RO"/>
              </w:rPr>
              <w:t>investitii</w:t>
            </w:r>
            <w:proofErr w:type="spellEnd"/>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2,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14:paraId="67147C30"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17ED2F7B"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014346B2"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0CFBD94F"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4F4BCD3" w14:textId="77777777" w:rsidTr="0094609D">
        <w:trPr>
          <w:gridAfter w:val="1"/>
          <w:trHeight w:val="131"/>
        </w:trPr>
        <w:tc>
          <w:tcPr>
            <w:tcW w:w="568" w:type="dxa"/>
          </w:tcPr>
          <w:p w14:paraId="1E91A85A"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54F44CAA"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w:t>
            </w:r>
            <w:proofErr w:type="spellStart"/>
            <w:r w:rsidRPr="00A83D28">
              <w:rPr>
                <w:rFonts w:ascii="Trebuchet MS" w:hAnsi="Trebuchet MS" w:cs="Arial"/>
                <w:b/>
                <w:sz w:val="20"/>
                <w:szCs w:val="20"/>
                <w:lang w:val="ro-RO"/>
              </w:rPr>
              <w:t>optiuni</w:t>
            </w:r>
            <w:proofErr w:type="spellEnd"/>
            <w:r w:rsidRPr="00A83D28">
              <w:rPr>
                <w:rFonts w:ascii="Trebuchet MS" w:hAnsi="Trebuchet MS" w:cs="Arial"/>
                <w:b/>
                <w:sz w:val="20"/>
                <w:szCs w:val="20"/>
                <w:lang w:val="ro-RO"/>
              </w:rPr>
              <w:t xml:space="preserve"> tehnico-economice pentru realizarea obiectivului de </w:t>
            </w:r>
            <w:proofErr w:type="spellStart"/>
            <w:r w:rsidRPr="00A83D28">
              <w:rPr>
                <w:rFonts w:ascii="Trebuchet MS" w:hAnsi="Trebuchet MS" w:cs="Arial"/>
                <w:b/>
                <w:sz w:val="20"/>
                <w:szCs w:val="20"/>
                <w:lang w:val="ro-RO"/>
              </w:rPr>
              <w:t>investitii</w:t>
            </w:r>
            <w:proofErr w:type="spellEnd"/>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3,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roofErr w:type="spellStart"/>
            <w:r w:rsidRPr="00A83D28">
              <w:rPr>
                <w:rFonts w:ascii="Trebuchet MS" w:hAnsi="Trebuchet MS" w:cs="Arial"/>
                <w:sz w:val="20"/>
                <w:szCs w:val="20"/>
                <w:lang w:val="ro-RO"/>
              </w:rPr>
              <w:t>avand</w:t>
            </w:r>
            <w:proofErr w:type="spellEnd"/>
            <w:r w:rsidRPr="00A83D28">
              <w:rPr>
                <w:rFonts w:ascii="Trebuchet MS" w:hAnsi="Trebuchet MS" w:cs="Arial"/>
                <w:sz w:val="20"/>
                <w:szCs w:val="20"/>
                <w:lang w:val="ro-RO"/>
              </w:rPr>
              <w:t xml:space="preserve"> detaliate:</w:t>
            </w:r>
          </w:p>
          <w:p w14:paraId="3B2DEE49"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proofErr w:type="spellStart"/>
            <w:r w:rsidRPr="00A83D28">
              <w:rPr>
                <w:rFonts w:ascii="Trebuchet MS" w:hAnsi="Trebuchet MS" w:cs="Arial"/>
                <w:sz w:val="20"/>
                <w:szCs w:val="20"/>
                <w:lang w:val="ro-RO"/>
              </w:rPr>
              <w:t>particularitatile</w:t>
            </w:r>
            <w:proofErr w:type="spellEnd"/>
            <w:r w:rsidRPr="00A83D28">
              <w:rPr>
                <w:rFonts w:ascii="Trebuchet MS" w:hAnsi="Trebuchet MS" w:cs="Arial"/>
                <w:sz w:val="20"/>
                <w:szCs w:val="20"/>
                <w:lang w:val="ro-RO"/>
              </w:rPr>
              <w:t xml:space="preserve"> amplasamentului?</w:t>
            </w:r>
          </w:p>
          <w:p w14:paraId="6C1B447A"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descrierea din punct de vedere tehnic, constructiv, </w:t>
            </w:r>
            <w:proofErr w:type="spellStart"/>
            <w:r w:rsidRPr="00A83D28">
              <w:rPr>
                <w:rFonts w:ascii="Trebuchet MS" w:hAnsi="Trebuchet MS" w:cs="Arial"/>
                <w:sz w:val="20"/>
                <w:szCs w:val="20"/>
                <w:lang w:val="ro-RO"/>
              </w:rPr>
              <w:t>functional</w:t>
            </w:r>
            <w:proofErr w:type="spellEnd"/>
            <w:r w:rsidRPr="00A83D28">
              <w:rPr>
                <w:rFonts w:ascii="Trebuchet MS" w:hAnsi="Trebuchet MS" w:cs="Arial"/>
                <w:sz w:val="20"/>
                <w:szCs w:val="20"/>
                <w:lang w:val="ro-RO"/>
              </w:rPr>
              <w:t>-arhitectural si tehnologic?</w:t>
            </w:r>
          </w:p>
          <w:p w14:paraId="6D1EF3FA"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costurile estimative ale </w:t>
            </w:r>
            <w:proofErr w:type="spellStart"/>
            <w:r w:rsidRPr="00A83D28">
              <w:rPr>
                <w:rFonts w:ascii="Trebuchet MS" w:hAnsi="Trebuchet MS" w:cs="Arial"/>
                <w:sz w:val="20"/>
                <w:szCs w:val="20"/>
                <w:lang w:val="ro-RO"/>
              </w:rPr>
              <w:t>investitiei</w:t>
            </w:r>
            <w:proofErr w:type="spellEnd"/>
            <w:r w:rsidRPr="00A83D28">
              <w:rPr>
                <w:rFonts w:ascii="Trebuchet MS" w:hAnsi="Trebuchet MS" w:cs="Arial"/>
                <w:sz w:val="20"/>
                <w:szCs w:val="20"/>
                <w:lang w:val="ro-RO"/>
              </w:rPr>
              <w:t>?</w:t>
            </w:r>
          </w:p>
          <w:p w14:paraId="5782C12B"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studiile de specialitate, in </w:t>
            </w:r>
            <w:proofErr w:type="spellStart"/>
            <w:r w:rsidRPr="00A83D28">
              <w:rPr>
                <w:rFonts w:ascii="Trebuchet MS" w:hAnsi="Trebuchet MS" w:cs="Arial"/>
                <w:sz w:val="20"/>
                <w:szCs w:val="20"/>
                <w:lang w:val="ro-RO"/>
              </w:rPr>
              <w:t>functie</w:t>
            </w:r>
            <w:proofErr w:type="spellEnd"/>
            <w:r w:rsidRPr="00A83D28">
              <w:rPr>
                <w:rFonts w:ascii="Trebuchet MS" w:hAnsi="Trebuchet MS" w:cs="Arial"/>
                <w:sz w:val="20"/>
                <w:szCs w:val="20"/>
                <w:lang w:val="ro-RO"/>
              </w:rPr>
              <w:t xml:space="preserve"> de categoria si clasa de importanta, </w:t>
            </w:r>
            <w:proofErr w:type="spellStart"/>
            <w:r w:rsidRPr="00A83D28">
              <w:rPr>
                <w:rFonts w:ascii="Trebuchet MS" w:hAnsi="Trebuchet MS" w:cs="Arial"/>
                <w:sz w:val="20"/>
                <w:szCs w:val="20"/>
                <w:lang w:val="ro-RO"/>
              </w:rPr>
              <w:t>dupa</w:t>
            </w:r>
            <w:proofErr w:type="spellEnd"/>
            <w:r w:rsidRPr="00A83D28">
              <w:rPr>
                <w:rFonts w:ascii="Trebuchet MS" w:hAnsi="Trebuchet MS" w:cs="Arial"/>
                <w:sz w:val="20"/>
                <w:szCs w:val="20"/>
                <w:lang w:val="ro-RO"/>
              </w:rPr>
              <w:t xml:space="preserve"> caz?</w:t>
            </w:r>
          </w:p>
          <w:p w14:paraId="4E39787F" w14:textId="77777777"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graficele orientative de realizare a </w:t>
            </w:r>
            <w:proofErr w:type="spellStart"/>
            <w:r w:rsidRPr="00A83D28">
              <w:rPr>
                <w:rFonts w:ascii="Trebuchet MS" w:hAnsi="Trebuchet MS" w:cs="Arial"/>
                <w:sz w:val="20"/>
                <w:szCs w:val="20"/>
                <w:lang w:val="ro-RO"/>
              </w:rPr>
              <w:t>investitiei</w:t>
            </w:r>
            <w:proofErr w:type="spellEnd"/>
            <w:r w:rsidRPr="00A83D28">
              <w:rPr>
                <w:rFonts w:ascii="Trebuchet MS" w:hAnsi="Trebuchet MS" w:cs="Arial"/>
                <w:sz w:val="20"/>
                <w:szCs w:val="20"/>
                <w:lang w:val="ro-RO"/>
              </w:rPr>
              <w:t>?</w:t>
            </w:r>
          </w:p>
          <w:p w14:paraId="0DD06CDE" w14:textId="77777777"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 xml:space="preserve">*2)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cazul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care anterior </w:t>
            </w:r>
            <w:proofErr w:type="spellStart"/>
            <w:r w:rsidRPr="00A83D28">
              <w:rPr>
                <w:rFonts w:ascii="Trebuchet MS" w:hAnsi="Trebuchet MS"/>
                <w:i/>
                <w:sz w:val="16"/>
                <w:szCs w:val="20"/>
              </w:rPr>
              <w:t>prezentului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fost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elaborat</w:t>
            </w:r>
            <w:proofErr w:type="spellEnd"/>
            <w:r w:rsidRPr="00A83D28">
              <w:rPr>
                <w:rFonts w:ascii="Trebuchet MS" w:hAnsi="Trebuchet MS"/>
                <w:i/>
                <w:sz w:val="16"/>
                <w:szCs w:val="20"/>
              </w:rPr>
              <w:t xml:space="preserve"> un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 xml:space="preserve">, se </w:t>
            </w:r>
            <w:proofErr w:type="spellStart"/>
            <w:r w:rsidRPr="00A83D28">
              <w:rPr>
                <w:rFonts w:ascii="Trebuchet MS" w:hAnsi="Trebuchet MS"/>
                <w:i/>
                <w:sz w:val="16"/>
                <w:szCs w:val="20"/>
              </w:rPr>
              <w:t>vor</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prezenta</w:t>
            </w:r>
            <w:proofErr w:type="spellEnd"/>
            <w:r w:rsidRPr="00A83D28">
              <w:rPr>
                <w:rFonts w:ascii="Trebuchet MS" w:hAnsi="Trebuchet MS"/>
                <w:i/>
                <w:sz w:val="16"/>
                <w:szCs w:val="20"/>
              </w:rPr>
              <w:t xml:space="preserve"> minimum </w:t>
            </w:r>
            <w:proofErr w:type="spellStart"/>
            <w:r w:rsidRPr="00A83D28">
              <w:rPr>
                <w:rFonts w:ascii="Trebuchet MS" w:hAnsi="Trebuchet MS"/>
                <w:i/>
                <w:sz w:val="16"/>
                <w:szCs w:val="20"/>
              </w:rPr>
              <w:t>două</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scenarii</w:t>
            </w:r>
            <w:proofErr w:type="spellEnd"/>
            <w:r w:rsidRPr="00A83D28">
              <w:rPr>
                <w:rFonts w:ascii="Trebuchet MS" w:hAnsi="Trebuchet MS"/>
                <w:i/>
                <w:sz w:val="16"/>
                <w:szCs w:val="20"/>
              </w:rPr>
              <w:t>/</w:t>
            </w:r>
            <w:proofErr w:type="spellStart"/>
            <w:r w:rsidRPr="00A83D28">
              <w:rPr>
                <w:rFonts w:ascii="Trebuchet MS" w:hAnsi="Trebuchet MS"/>
                <w:i/>
                <w:sz w:val="16"/>
                <w:szCs w:val="20"/>
              </w:rPr>
              <w:t>opţiuni</w:t>
            </w:r>
            <w:proofErr w:type="spellEnd"/>
            <w:r w:rsidRPr="00A83D28">
              <w:rPr>
                <w:rFonts w:ascii="Trebuchet MS" w:hAnsi="Trebuchet MS"/>
                <w:i/>
                <w:sz w:val="16"/>
                <w:szCs w:val="20"/>
              </w:rPr>
              <w:t xml:space="preserve"> tehnico-</w:t>
            </w:r>
            <w:proofErr w:type="spellStart"/>
            <w:r w:rsidRPr="00A83D28">
              <w:rPr>
                <w:rFonts w:ascii="Trebuchet MS" w:hAnsi="Trebuchet MS"/>
                <w:i/>
                <w:sz w:val="16"/>
                <w:szCs w:val="20"/>
              </w:rPr>
              <w:t>economice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dintre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cele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selectate</w:t>
            </w:r>
            <w:proofErr w:type="spellEnd"/>
            <w:r w:rsidRPr="00A83D28">
              <w:rPr>
                <w:rFonts w:ascii="Trebuchet MS" w:hAnsi="Trebuchet MS"/>
                <w:i/>
                <w:sz w:val="16"/>
                <w:szCs w:val="20"/>
              </w:rPr>
              <w:t xml:space="preserve"> ca </w:t>
            </w:r>
            <w:proofErr w:type="spellStart"/>
            <w:r w:rsidRPr="00A83D28">
              <w:rPr>
                <w:rFonts w:ascii="Trebuchet MS" w:hAnsi="Trebuchet MS"/>
                <w:i/>
                <w:sz w:val="16"/>
                <w:szCs w:val="20"/>
              </w:rPr>
              <w:t>fezabile</w:t>
            </w:r>
            <w:proofErr w:type="spellEnd"/>
            <w:r w:rsidRPr="00A83D28">
              <w:rPr>
                <w:rFonts w:ascii="Trebuchet MS" w:hAnsi="Trebuchet MS"/>
                <w:i/>
                <w:sz w:val="16"/>
                <w:szCs w:val="20"/>
              </w:rPr>
              <w:t xml:space="preserve"> la </w:t>
            </w:r>
            <w:proofErr w:type="spellStart"/>
            <w:r w:rsidRPr="00A83D28">
              <w:rPr>
                <w:rFonts w:ascii="Trebuchet MS" w:hAnsi="Trebuchet MS"/>
                <w:i/>
                <w:sz w:val="16"/>
                <w:szCs w:val="20"/>
              </w:rPr>
              <w:t>faza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w:t>
            </w:r>
          </w:p>
        </w:tc>
        <w:tc>
          <w:tcPr>
            <w:tcW w:w="425" w:type="dxa"/>
          </w:tcPr>
          <w:p w14:paraId="0FED3421"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19F5814D"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7A6E19FF"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6CE84039"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0DB47C22" w14:textId="77777777" w:rsidTr="0094609D">
        <w:trPr>
          <w:gridAfter w:val="1"/>
          <w:trHeight w:val="52"/>
        </w:trPr>
        <w:tc>
          <w:tcPr>
            <w:tcW w:w="568" w:type="dxa"/>
          </w:tcPr>
          <w:p w14:paraId="5BFCB6B4"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08F9FF3F"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 xml:space="preserve">analiza </w:t>
            </w:r>
            <w:proofErr w:type="spellStart"/>
            <w:r w:rsidRPr="00A83D28">
              <w:rPr>
                <w:rFonts w:ascii="Trebuchet MS" w:hAnsi="Trebuchet MS" w:cs="Arial"/>
                <w:b/>
                <w:sz w:val="20"/>
                <w:szCs w:val="20"/>
                <w:lang w:val="ro-RO"/>
              </w:rPr>
              <w:t>fiecarui</w:t>
            </w:r>
            <w:proofErr w:type="spellEnd"/>
            <w:r w:rsidRPr="00A83D28">
              <w:rPr>
                <w:rFonts w:ascii="Trebuchet MS" w:hAnsi="Trebuchet MS" w:cs="Arial"/>
                <w:b/>
                <w:sz w:val="20"/>
                <w:szCs w:val="20"/>
                <w:lang w:val="ro-RO"/>
              </w:rPr>
              <w:t xml:space="preserve"> scenariu/</w:t>
            </w:r>
            <w:proofErr w:type="spellStart"/>
            <w:r w:rsidRPr="00A83D28">
              <w:rPr>
                <w:rFonts w:ascii="Trebuchet MS" w:hAnsi="Trebuchet MS" w:cs="Arial"/>
                <w:b/>
                <w:sz w:val="20"/>
                <w:szCs w:val="20"/>
                <w:lang w:val="ro-RO"/>
              </w:rPr>
              <w:t>optiuni</w:t>
            </w:r>
            <w:proofErr w:type="spellEnd"/>
            <w:r w:rsidRPr="00A83D28">
              <w:rPr>
                <w:rFonts w:ascii="Trebuchet MS" w:hAnsi="Trebuchet MS" w:cs="Arial"/>
                <w:b/>
                <w:sz w:val="20"/>
                <w:szCs w:val="20"/>
                <w:lang w:val="ro-RO"/>
              </w:rPr>
              <w:t xml:space="preserve"> tehnico-economice propuse</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4,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14:paraId="79C1BDEB"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189FDCC1"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47E49FAB"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28CE4EDF"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556F34D1" w14:textId="77777777" w:rsidTr="0094609D">
        <w:trPr>
          <w:gridAfter w:val="1"/>
          <w:trHeight w:val="455"/>
        </w:trPr>
        <w:tc>
          <w:tcPr>
            <w:tcW w:w="568" w:type="dxa"/>
          </w:tcPr>
          <w:p w14:paraId="600AE3E4"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6C554F3B" w14:textId="45D25CB9" w:rsidR="0094609D" w:rsidDel="00AE62D6" w:rsidRDefault="0094609D">
            <w:pPr>
              <w:spacing w:before="60" w:after="60"/>
              <w:jc w:val="both"/>
              <w:rPr>
                <w:del w:id="338" w:author="Mirela Biris" w:date="2023-05-29T08:56:00Z"/>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w:t>
            </w:r>
            <w:proofErr w:type="spellStart"/>
            <w:r w:rsidRPr="00A83D28">
              <w:rPr>
                <w:rFonts w:ascii="Trebuchet MS" w:hAnsi="Trebuchet MS" w:cs="Arial"/>
                <w:b/>
                <w:sz w:val="20"/>
                <w:szCs w:val="20"/>
                <w:lang w:val="ro-RO"/>
              </w:rPr>
              <w:t>optiunea</w:t>
            </w:r>
            <w:proofErr w:type="spellEnd"/>
            <w:r w:rsidRPr="00A83D28">
              <w:rPr>
                <w:rFonts w:ascii="Trebuchet MS" w:hAnsi="Trebuchet MS" w:cs="Arial"/>
                <w:b/>
                <w:sz w:val="20"/>
                <w:szCs w:val="20"/>
                <w:lang w:val="ro-RO"/>
              </w:rPr>
              <w:t xml:space="preserve"> tehnico-economica optim(a) recomandat(a)</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5</w:t>
            </w:r>
            <w:r w:rsidR="002F2C62">
              <w:rPr>
                <w:rFonts w:ascii="Trebuchet MS" w:hAnsi="Trebuchet MS" w:cs="Arial"/>
                <w:sz w:val="20"/>
                <w:szCs w:val="20"/>
                <w:lang w:val="ro-RO"/>
              </w:rPr>
              <w:t xml:space="preserve"> </w:t>
            </w:r>
            <w:del w:id="339" w:author="Mirela Biris" w:date="2023-05-29T08:56:00Z">
              <w:r w:rsidR="002F2C62" w:rsidRPr="00744014" w:rsidDel="00AE62D6">
                <w:rPr>
                  <w:rFonts w:ascii="Trebuchet MS" w:hAnsi="Trebuchet MS" w:cs="Arial"/>
                  <w:color w:val="E36C0A" w:themeColor="accent6" w:themeShade="BF"/>
                  <w:sz w:val="20"/>
                  <w:szCs w:val="20"/>
                  <w:lang w:val="ro-RO"/>
                </w:rPr>
                <w:delText>*</w:delText>
              </w:r>
              <w:r w:rsidR="002F2C62" w:rsidRPr="00744014" w:rsidDel="00AE62D6">
                <w:rPr>
                  <w:rFonts w:ascii="Trebuchet MS" w:hAnsi="Trebuchet MS" w:cs="Arial"/>
                  <w:color w:val="E36C0A" w:themeColor="accent6" w:themeShade="BF"/>
                  <w:sz w:val="20"/>
                  <w:szCs w:val="20"/>
                  <w:vertAlign w:val="superscript"/>
                  <w:lang w:val="ro-RO"/>
                </w:rPr>
                <w:delText>1)</w:delText>
              </w:r>
            </w:del>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p w14:paraId="1CD57CDE" w14:textId="30920ABA" w:rsidR="002F2C62" w:rsidRPr="00A83D28" w:rsidRDefault="002F2C62" w:rsidP="00AE62D6">
            <w:pPr>
              <w:spacing w:before="60" w:after="60"/>
              <w:jc w:val="both"/>
              <w:rPr>
                <w:rFonts w:ascii="Trebuchet MS" w:hAnsi="Trebuchet MS" w:cs="Arial"/>
                <w:sz w:val="20"/>
                <w:szCs w:val="20"/>
                <w:lang w:val="ro-RO"/>
              </w:rPr>
            </w:pPr>
          </w:p>
        </w:tc>
        <w:tc>
          <w:tcPr>
            <w:tcW w:w="425" w:type="dxa"/>
          </w:tcPr>
          <w:p w14:paraId="45241EB9"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15BB8364"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55AC412F"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4C4D8835"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17F6E5D" w14:textId="77777777" w:rsidTr="0094609D">
        <w:trPr>
          <w:gridAfter w:val="1"/>
          <w:trHeight w:val="89"/>
        </w:trPr>
        <w:tc>
          <w:tcPr>
            <w:tcW w:w="568" w:type="dxa"/>
          </w:tcPr>
          <w:p w14:paraId="264A0E6B"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0217E635"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6,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fiind prezentate </w:t>
            </w:r>
            <w:proofErr w:type="spellStart"/>
            <w:r w:rsidRPr="00A83D28">
              <w:rPr>
                <w:rFonts w:ascii="Trebuchet MS" w:hAnsi="Trebuchet MS" w:cs="Arial"/>
                <w:sz w:val="20"/>
                <w:szCs w:val="20"/>
                <w:lang w:val="ro-RO"/>
              </w:rPr>
              <w:t>urmatoarele</w:t>
            </w:r>
            <w:proofErr w:type="spellEnd"/>
            <w:r w:rsidRPr="00A83D28">
              <w:rPr>
                <w:rFonts w:ascii="Trebuchet MS" w:hAnsi="Trebuchet MS" w:cs="Arial"/>
                <w:sz w:val="20"/>
                <w:szCs w:val="20"/>
                <w:lang w:val="ro-RO"/>
              </w:rPr>
              <w:t xml:space="preserve"> documente:</w:t>
            </w:r>
          </w:p>
          <w:p w14:paraId="69E72FBB"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Certificatul de urbanism emis în vederea </w:t>
            </w:r>
            <w:proofErr w:type="spellStart"/>
            <w:r w:rsidRPr="00A83D28">
              <w:rPr>
                <w:rFonts w:ascii="Trebuchet MS" w:hAnsi="Trebuchet MS" w:cs="Arial"/>
                <w:sz w:val="20"/>
                <w:szCs w:val="20"/>
                <w:lang w:val="ro-RO"/>
              </w:rPr>
              <w:t>obţinerii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autorizaţiei</w:t>
            </w:r>
            <w:proofErr w:type="spellEnd"/>
            <w:r w:rsidRPr="00A83D28">
              <w:rPr>
                <w:rFonts w:ascii="Trebuchet MS" w:hAnsi="Trebuchet MS" w:cs="Arial"/>
                <w:sz w:val="20"/>
                <w:szCs w:val="20"/>
                <w:lang w:val="ro-RO"/>
              </w:rPr>
              <w:t xml:space="preserve"> de construire?</w:t>
            </w:r>
          </w:p>
          <w:p w14:paraId="651F06C7"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Extras de carte funciară, cu </w:t>
            </w:r>
            <w:proofErr w:type="spellStart"/>
            <w:r w:rsidRPr="00A83D28">
              <w:rPr>
                <w:rFonts w:ascii="Trebuchet MS" w:hAnsi="Trebuchet MS" w:cs="Arial"/>
                <w:sz w:val="20"/>
                <w:szCs w:val="20"/>
                <w:lang w:val="ro-RO"/>
              </w:rPr>
              <w:t>excepţia</w:t>
            </w:r>
            <w:proofErr w:type="spellEnd"/>
            <w:r w:rsidRPr="00A83D28">
              <w:rPr>
                <w:rFonts w:ascii="Trebuchet MS" w:hAnsi="Trebuchet MS" w:cs="Arial"/>
                <w:sz w:val="20"/>
                <w:szCs w:val="20"/>
                <w:lang w:val="ro-RO"/>
              </w:rPr>
              <w:t xml:space="preserve"> cazurilor speciale, expres prevăzute de lege?</w:t>
            </w:r>
          </w:p>
          <w:p w14:paraId="7253FC12"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w:t>
            </w:r>
            <w:proofErr w:type="spellStart"/>
            <w:r w:rsidRPr="00A83D28">
              <w:rPr>
                <w:rFonts w:ascii="Trebuchet MS" w:hAnsi="Trebuchet MS" w:cs="Arial"/>
                <w:i/>
                <w:sz w:val="20"/>
                <w:szCs w:val="20"/>
                <w:lang w:val="ro-RO"/>
              </w:rPr>
              <w:t>care</w:t>
            </w:r>
            <w:proofErr w:type="spellEnd"/>
            <w:r w:rsidRPr="00A83D28">
              <w:rPr>
                <w:rFonts w:ascii="Trebuchet MS" w:hAnsi="Trebuchet MS" w:cs="Arial"/>
                <w:i/>
                <w:sz w:val="20"/>
                <w:szCs w:val="20"/>
                <w:lang w:val="ro-RO"/>
              </w:rPr>
              <w:t xml:space="preserve"> în conformitate cu etapa de evaluare </w:t>
            </w:r>
            <w:proofErr w:type="spellStart"/>
            <w:r w:rsidRPr="00A83D28">
              <w:rPr>
                <w:rFonts w:ascii="Trebuchet MS" w:hAnsi="Trebuchet MS" w:cs="Arial"/>
                <w:i/>
                <w:sz w:val="20"/>
                <w:szCs w:val="20"/>
                <w:lang w:val="ro-RO"/>
              </w:rPr>
              <w:t>iniţială</w:t>
            </w:r>
            <w:proofErr w:type="spellEnd"/>
            <w:r w:rsidRPr="00A83D28">
              <w:rPr>
                <w:rFonts w:ascii="Trebuchet MS" w:hAnsi="Trebuchet MS" w:cs="Arial"/>
                <w:i/>
                <w:sz w:val="20"/>
                <w:szCs w:val="20"/>
                <w:lang w:val="ro-RO"/>
              </w:rPr>
              <w:t xml:space="preserve"> efectuată de către autoritatea competentă pentru </w:t>
            </w:r>
            <w:proofErr w:type="spellStart"/>
            <w:r w:rsidRPr="00A83D28">
              <w:rPr>
                <w:rFonts w:ascii="Trebuchet MS" w:hAnsi="Trebuchet MS" w:cs="Arial"/>
                <w:i/>
                <w:sz w:val="20"/>
                <w:szCs w:val="20"/>
                <w:lang w:val="ro-RO"/>
              </w:rPr>
              <w:t>protecţia</w:t>
            </w:r>
            <w:proofErr w:type="spellEnd"/>
            <w:r w:rsidRPr="00A83D28">
              <w:rPr>
                <w:rFonts w:ascii="Trebuchet MS" w:hAnsi="Trebuchet MS" w:cs="Arial"/>
                <w:i/>
                <w:sz w:val="20"/>
                <w:szCs w:val="20"/>
                <w:lang w:val="ro-RO"/>
              </w:rPr>
              <w:t xml:space="preserve"> mediului vor face obiectul procedurii de evaluare a impactului asupra mediului</w:t>
            </w:r>
            <w:r w:rsidRPr="00A83D28">
              <w:rPr>
                <w:rFonts w:ascii="Trebuchet MS" w:hAnsi="Trebuchet MS" w:cs="Arial"/>
                <w:sz w:val="20"/>
                <w:szCs w:val="20"/>
                <w:lang w:val="ro-RO"/>
              </w:rPr>
              <w:t xml:space="preserve">: Actul administrativ al </w:t>
            </w:r>
            <w:proofErr w:type="spellStart"/>
            <w:r w:rsidRPr="00A83D28">
              <w:rPr>
                <w:rFonts w:ascii="Trebuchet MS" w:hAnsi="Trebuchet MS" w:cs="Arial"/>
                <w:sz w:val="20"/>
                <w:szCs w:val="20"/>
                <w:lang w:val="ro-RO"/>
              </w:rPr>
              <w:t>autorităţii</w:t>
            </w:r>
            <w:proofErr w:type="spellEnd"/>
            <w:r w:rsidRPr="00A83D28">
              <w:rPr>
                <w:rFonts w:ascii="Trebuchet MS" w:hAnsi="Trebuchet MS" w:cs="Arial"/>
                <w:sz w:val="20"/>
                <w:szCs w:val="20"/>
                <w:lang w:val="ro-RO"/>
              </w:rPr>
              <w:t xml:space="preserve"> competente pentru </w:t>
            </w:r>
            <w:proofErr w:type="spellStart"/>
            <w:r w:rsidRPr="00A83D28">
              <w:rPr>
                <w:rFonts w:ascii="Trebuchet MS" w:hAnsi="Trebuchet MS" w:cs="Arial"/>
                <w:sz w:val="20"/>
                <w:szCs w:val="20"/>
                <w:lang w:val="ro-RO"/>
              </w:rPr>
              <w:t>protecţia</w:t>
            </w:r>
            <w:proofErr w:type="spellEnd"/>
            <w:r w:rsidRPr="00A83D28">
              <w:rPr>
                <w:rFonts w:ascii="Trebuchet MS" w:hAnsi="Trebuchet MS" w:cs="Arial"/>
                <w:sz w:val="20"/>
                <w:szCs w:val="20"/>
                <w:lang w:val="ro-RO"/>
              </w:rPr>
              <w:t xml:space="preserve"> mediului, măsuri de diminuare a impactului, măsuri de compensare, modalitatea de integrare a prevederilor acordului de mediu în </w:t>
            </w:r>
            <w:proofErr w:type="spellStart"/>
            <w:r w:rsidRPr="00A83D28">
              <w:rPr>
                <w:rFonts w:ascii="Trebuchet MS" w:hAnsi="Trebuchet MS" w:cs="Arial"/>
                <w:sz w:val="20"/>
                <w:szCs w:val="20"/>
                <w:lang w:val="ro-RO"/>
              </w:rPr>
              <w:t>documentaţia</w:t>
            </w:r>
            <w:proofErr w:type="spellEnd"/>
            <w:r w:rsidRPr="00A83D28">
              <w:rPr>
                <w:rFonts w:ascii="Trebuchet MS" w:hAnsi="Trebuchet MS" w:cs="Arial"/>
                <w:sz w:val="20"/>
                <w:szCs w:val="20"/>
                <w:lang w:val="ro-RO"/>
              </w:rPr>
              <w:t xml:space="preserve"> tehnico-economică?</w:t>
            </w:r>
          </w:p>
          <w:p w14:paraId="1AFA4171"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w:t>
            </w:r>
            <w:proofErr w:type="spellStart"/>
            <w:r w:rsidRPr="00A83D28">
              <w:rPr>
                <w:rFonts w:ascii="Trebuchet MS" w:hAnsi="Trebuchet MS" w:cs="Arial"/>
                <w:i/>
                <w:sz w:val="20"/>
                <w:szCs w:val="20"/>
                <w:lang w:val="ro-RO"/>
              </w:rPr>
              <w:t>care</w:t>
            </w:r>
            <w:proofErr w:type="spellEnd"/>
            <w:r w:rsidRPr="00A83D28">
              <w:rPr>
                <w:rFonts w:ascii="Trebuchet MS" w:hAnsi="Trebuchet MS" w:cs="Arial"/>
                <w:i/>
                <w:sz w:val="20"/>
                <w:szCs w:val="20"/>
                <w:lang w:val="ro-RO"/>
              </w:rPr>
              <w:t xml:space="preserve"> în conformitate cu etapa de evaluare </w:t>
            </w:r>
            <w:proofErr w:type="spellStart"/>
            <w:r w:rsidRPr="00A83D28">
              <w:rPr>
                <w:rFonts w:ascii="Trebuchet MS" w:hAnsi="Trebuchet MS" w:cs="Arial"/>
                <w:i/>
                <w:sz w:val="20"/>
                <w:szCs w:val="20"/>
                <w:lang w:val="ro-RO"/>
              </w:rPr>
              <w:t>iniţială</w:t>
            </w:r>
            <w:proofErr w:type="spellEnd"/>
            <w:r w:rsidRPr="00A83D28">
              <w:rPr>
                <w:rFonts w:ascii="Trebuchet MS" w:hAnsi="Trebuchet MS" w:cs="Arial"/>
                <w:i/>
                <w:sz w:val="20"/>
                <w:szCs w:val="20"/>
                <w:lang w:val="ro-RO"/>
              </w:rPr>
              <w:t xml:space="preserve"> efectuată de către autoritatea competentă pentru </w:t>
            </w:r>
            <w:proofErr w:type="spellStart"/>
            <w:r w:rsidRPr="00A83D28">
              <w:rPr>
                <w:rFonts w:ascii="Trebuchet MS" w:hAnsi="Trebuchet MS" w:cs="Arial"/>
                <w:i/>
                <w:sz w:val="20"/>
                <w:szCs w:val="20"/>
                <w:lang w:val="ro-RO"/>
              </w:rPr>
              <w:t>protecţia</w:t>
            </w:r>
            <w:proofErr w:type="spellEnd"/>
            <w:r w:rsidRPr="00A83D28">
              <w:rPr>
                <w:rFonts w:ascii="Trebuchet MS" w:hAnsi="Trebuchet MS" w:cs="Arial"/>
                <w:i/>
                <w:sz w:val="20"/>
                <w:szCs w:val="20"/>
                <w:lang w:val="ro-RO"/>
              </w:rPr>
              <w:t xml:space="preserve">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xml:space="preserve">: Punctul de vedere al </w:t>
            </w:r>
            <w:proofErr w:type="spellStart"/>
            <w:r w:rsidRPr="00A83D28">
              <w:rPr>
                <w:rFonts w:ascii="Trebuchet MS" w:hAnsi="Trebuchet MS" w:cs="Arial"/>
                <w:sz w:val="20"/>
                <w:szCs w:val="20"/>
                <w:lang w:val="ro-RO"/>
              </w:rPr>
              <w:t>autorităţii</w:t>
            </w:r>
            <w:proofErr w:type="spellEnd"/>
            <w:r w:rsidRPr="00A83D28">
              <w:rPr>
                <w:rFonts w:ascii="Trebuchet MS" w:hAnsi="Trebuchet MS" w:cs="Arial"/>
                <w:sz w:val="20"/>
                <w:szCs w:val="20"/>
                <w:lang w:val="ro-RO"/>
              </w:rPr>
              <w:t xml:space="preserve"> competente pentru </w:t>
            </w:r>
            <w:proofErr w:type="spellStart"/>
            <w:r w:rsidRPr="00A83D28">
              <w:rPr>
                <w:rFonts w:ascii="Trebuchet MS" w:hAnsi="Trebuchet MS" w:cs="Arial"/>
                <w:sz w:val="20"/>
                <w:szCs w:val="20"/>
                <w:lang w:val="ro-RO"/>
              </w:rPr>
              <w:t>protecţia</w:t>
            </w:r>
            <w:proofErr w:type="spellEnd"/>
            <w:r w:rsidRPr="00A83D28">
              <w:rPr>
                <w:rFonts w:ascii="Trebuchet MS" w:hAnsi="Trebuchet MS" w:cs="Arial"/>
                <w:sz w:val="20"/>
                <w:szCs w:val="20"/>
                <w:lang w:val="ro-RO"/>
              </w:rPr>
              <w:t xml:space="preserve"> mediului?</w:t>
            </w:r>
          </w:p>
          <w:p w14:paraId="0DAD4C1E"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Avize conforme privind asigurarea </w:t>
            </w:r>
            <w:proofErr w:type="spellStart"/>
            <w:r w:rsidRPr="00A83D28">
              <w:rPr>
                <w:rFonts w:ascii="Trebuchet MS" w:hAnsi="Trebuchet MS" w:cs="Arial"/>
                <w:sz w:val="20"/>
                <w:szCs w:val="20"/>
                <w:lang w:val="ro-RO"/>
              </w:rPr>
              <w:t>utilităţilor</w:t>
            </w:r>
            <w:proofErr w:type="spellEnd"/>
            <w:r w:rsidRPr="00A83D28">
              <w:rPr>
                <w:rFonts w:ascii="Trebuchet MS" w:hAnsi="Trebuchet MS" w:cs="Arial"/>
                <w:sz w:val="20"/>
                <w:szCs w:val="20"/>
                <w:lang w:val="ro-RO"/>
              </w:rPr>
              <w:t>?</w:t>
            </w:r>
          </w:p>
          <w:p w14:paraId="4C4DD9FD"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Studiu topografic, vizat de către Oficiul de Cadastru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Publicitate Imobiliară?</w:t>
            </w:r>
          </w:p>
          <w:p w14:paraId="61B09680" w14:textId="77777777"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 xml:space="preserve">Avize, acorduri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studii specifice, după caz, în </w:t>
            </w:r>
            <w:proofErr w:type="spellStart"/>
            <w:r w:rsidRPr="00A83D28">
              <w:rPr>
                <w:rFonts w:ascii="Trebuchet MS" w:hAnsi="Trebuchet MS" w:cs="Arial"/>
                <w:sz w:val="20"/>
                <w:szCs w:val="20"/>
                <w:lang w:val="ro-RO"/>
              </w:rPr>
              <w:t>funcţie</w:t>
            </w:r>
            <w:proofErr w:type="spellEnd"/>
            <w:r w:rsidRPr="00A83D28">
              <w:rPr>
                <w:rFonts w:ascii="Trebuchet MS" w:hAnsi="Trebuchet MS" w:cs="Arial"/>
                <w:sz w:val="20"/>
                <w:szCs w:val="20"/>
                <w:lang w:val="ro-RO"/>
              </w:rPr>
              <w:t xml:space="preserve"> de specificul obiectivului de </w:t>
            </w:r>
            <w:proofErr w:type="spellStart"/>
            <w:r w:rsidRPr="00A83D28">
              <w:rPr>
                <w:rFonts w:ascii="Trebuchet MS" w:hAnsi="Trebuchet MS" w:cs="Arial"/>
                <w:sz w:val="20"/>
                <w:szCs w:val="20"/>
                <w:lang w:val="ro-RO"/>
              </w:rPr>
              <w:t>investiţii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care pot </w:t>
            </w:r>
            <w:proofErr w:type="spellStart"/>
            <w:r w:rsidRPr="00A83D28">
              <w:rPr>
                <w:rFonts w:ascii="Trebuchet MS" w:hAnsi="Trebuchet MS" w:cs="Arial"/>
                <w:sz w:val="20"/>
                <w:szCs w:val="20"/>
                <w:lang w:val="ro-RO"/>
              </w:rPr>
              <w:t>condiţiona</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soluţiile</w:t>
            </w:r>
            <w:proofErr w:type="spellEnd"/>
            <w:r w:rsidRPr="00A83D28">
              <w:rPr>
                <w:rFonts w:ascii="Trebuchet MS" w:hAnsi="Trebuchet MS" w:cs="Arial"/>
                <w:sz w:val="20"/>
                <w:szCs w:val="20"/>
                <w:lang w:val="ro-RO"/>
              </w:rPr>
              <w:t xml:space="preserve"> tehnice?</w:t>
            </w:r>
          </w:p>
          <w:p w14:paraId="4E8A934D" w14:textId="77777777"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14:paraId="3541D2E8"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3944D145"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201D0661"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148A8790"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D7AE608" w14:textId="77777777" w:rsidTr="0094609D">
        <w:trPr>
          <w:gridAfter w:val="1"/>
          <w:trHeight w:val="593"/>
        </w:trPr>
        <w:tc>
          <w:tcPr>
            <w:tcW w:w="568" w:type="dxa"/>
          </w:tcPr>
          <w:p w14:paraId="30B9B177"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5ED9E73D"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w:t>
            </w:r>
            <w:proofErr w:type="spellStart"/>
            <w:r w:rsidRPr="00A83D28">
              <w:rPr>
                <w:rFonts w:ascii="Trebuchet MS" w:hAnsi="Trebuchet MS" w:cs="Arial"/>
                <w:sz w:val="20"/>
                <w:szCs w:val="20"/>
                <w:lang w:val="ro-RO"/>
              </w:rPr>
              <w:t>informatii</w:t>
            </w:r>
            <w:proofErr w:type="spellEnd"/>
            <w:r w:rsidRPr="00A83D28">
              <w:rPr>
                <w:rFonts w:ascii="Trebuchet MS" w:hAnsi="Trebuchet MS" w:cs="Arial"/>
                <w:sz w:val="20"/>
                <w:szCs w:val="20"/>
                <w:lang w:val="ro-RO"/>
              </w:rPr>
              <w:t xml:space="preserve"> referitoare la:</w:t>
            </w:r>
          </w:p>
          <w:p w14:paraId="6888F429" w14:textId="77777777"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implementarea </w:t>
            </w:r>
            <w:proofErr w:type="spellStart"/>
            <w:r w:rsidRPr="00A83D28">
              <w:rPr>
                <w:rFonts w:ascii="Trebuchet MS" w:hAnsi="Trebuchet MS" w:cs="Arial"/>
                <w:b/>
                <w:sz w:val="20"/>
                <w:szCs w:val="20"/>
                <w:lang w:val="ro-RO"/>
              </w:rPr>
              <w:t>investitiei</w:t>
            </w:r>
            <w:proofErr w:type="spellEnd"/>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7,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roofErr w:type="spellStart"/>
            <w:r w:rsidRPr="00A83D28">
              <w:rPr>
                <w:rFonts w:ascii="Trebuchet MS" w:hAnsi="Trebuchet MS" w:cs="Arial"/>
                <w:sz w:val="20"/>
                <w:szCs w:val="20"/>
                <w:lang w:val="ro-RO"/>
              </w:rPr>
              <w:t>avand</w:t>
            </w:r>
            <w:proofErr w:type="spellEnd"/>
            <w:r w:rsidRPr="00A83D28">
              <w:rPr>
                <w:rFonts w:ascii="Trebuchet MS" w:hAnsi="Trebuchet MS" w:cs="Arial"/>
                <w:sz w:val="20"/>
                <w:szCs w:val="20"/>
                <w:lang w:val="ro-RO"/>
              </w:rPr>
              <w:t xml:space="preserve"> detaliate:</w:t>
            </w:r>
          </w:p>
          <w:p w14:paraId="690BC366"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lang w:val="ro-RO"/>
              </w:rPr>
              <w:t>informatii</w:t>
            </w:r>
            <w:proofErr w:type="spellEnd"/>
            <w:r w:rsidRPr="00A83D28">
              <w:rPr>
                <w:rFonts w:ascii="Trebuchet MS" w:hAnsi="Trebuchet MS" w:cs="Arial"/>
                <w:sz w:val="20"/>
                <w:szCs w:val="20"/>
                <w:lang w:val="ro-RO"/>
              </w:rPr>
              <w:t xml:space="preserve"> despre entitatea responsabila cu implementarea </w:t>
            </w:r>
            <w:proofErr w:type="spellStart"/>
            <w:r w:rsidRPr="00A83D28">
              <w:rPr>
                <w:rFonts w:ascii="Trebuchet MS" w:hAnsi="Trebuchet MS" w:cs="Arial"/>
                <w:sz w:val="20"/>
                <w:szCs w:val="20"/>
                <w:lang w:val="ro-RO"/>
              </w:rPr>
              <w:t>investitiei</w:t>
            </w:r>
            <w:proofErr w:type="spellEnd"/>
            <w:r w:rsidRPr="00A83D28">
              <w:rPr>
                <w:rFonts w:ascii="Trebuchet MS" w:hAnsi="Trebuchet MS" w:cs="Arial"/>
                <w:sz w:val="20"/>
                <w:szCs w:val="20"/>
                <w:lang w:val="ro-RO"/>
              </w:rPr>
              <w:t>?</w:t>
            </w:r>
          </w:p>
          <w:p w14:paraId="03541F96"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strategia de implementare, cuprinzând: durata de implementare a obiectivului de </w:t>
            </w:r>
            <w:proofErr w:type="spellStart"/>
            <w:r w:rsidRPr="00A83D28">
              <w:rPr>
                <w:rFonts w:ascii="Trebuchet MS" w:hAnsi="Trebuchet MS" w:cs="Arial"/>
                <w:sz w:val="20"/>
                <w:szCs w:val="20"/>
                <w:lang w:val="ro-RO"/>
              </w:rPr>
              <w:t>investiţii</w:t>
            </w:r>
            <w:proofErr w:type="spellEnd"/>
            <w:r w:rsidRPr="00A83D28">
              <w:rPr>
                <w:rFonts w:ascii="Trebuchet MS" w:hAnsi="Trebuchet MS" w:cs="Arial"/>
                <w:sz w:val="20"/>
                <w:szCs w:val="20"/>
                <w:lang w:val="ro-RO"/>
              </w:rPr>
              <w:t xml:space="preserve"> (în luni calendaristice), durata de </w:t>
            </w:r>
            <w:proofErr w:type="spellStart"/>
            <w:r w:rsidRPr="00A83D28">
              <w:rPr>
                <w:rFonts w:ascii="Trebuchet MS" w:hAnsi="Trebuchet MS" w:cs="Arial"/>
                <w:sz w:val="20"/>
                <w:szCs w:val="20"/>
                <w:lang w:val="ro-RO"/>
              </w:rPr>
              <w:t>execuţie</w:t>
            </w:r>
            <w:proofErr w:type="spellEnd"/>
            <w:r w:rsidRPr="00A83D28">
              <w:rPr>
                <w:rFonts w:ascii="Trebuchet MS" w:hAnsi="Trebuchet MS" w:cs="Arial"/>
                <w:sz w:val="20"/>
                <w:szCs w:val="20"/>
                <w:lang w:val="ro-RO"/>
              </w:rPr>
              <w:t xml:space="preserve">, graficul de implementare a </w:t>
            </w:r>
            <w:proofErr w:type="spellStart"/>
            <w:r w:rsidRPr="00A83D28">
              <w:rPr>
                <w:rFonts w:ascii="Trebuchet MS" w:hAnsi="Trebuchet MS" w:cs="Arial"/>
                <w:sz w:val="20"/>
                <w:szCs w:val="20"/>
                <w:lang w:val="ro-RO"/>
              </w:rPr>
              <w:t>investiţiei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eşalonarea</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investiţiei</w:t>
            </w:r>
            <w:proofErr w:type="spellEnd"/>
            <w:r w:rsidRPr="00A83D28">
              <w:rPr>
                <w:rFonts w:ascii="Trebuchet MS" w:hAnsi="Trebuchet MS" w:cs="Arial"/>
                <w:sz w:val="20"/>
                <w:szCs w:val="20"/>
                <w:lang w:val="ro-RO"/>
              </w:rPr>
              <w:t xml:space="preserve"> pe ani, resurse necesare?</w:t>
            </w:r>
          </w:p>
          <w:p w14:paraId="4D4C76D0"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strategia de exploatare/operare si </w:t>
            </w:r>
            <w:proofErr w:type="spellStart"/>
            <w:r w:rsidRPr="00A83D28">
              <w:rPr>
                <w:rFonts w:ascii="Trebuchet MS" w:hAnsi="Trebuchet MS" w:cs="Arial"/>
                <w:sz w:val="20"/>
                <w:szCs w:val="20"/>
                <w:lang w:val="ro-RO"/>
              </w:rPr>
              <w:t>intretinere</w:t>
            </w:r>
            <w:proofErr w:type="spellEnd"/>
            <w:r w:rsidRPr="00A83D28">
              <w:rPr>
                <w:rFonts w:ascii="Trebuchet MS" w:hAnsi="Trebuchet MS" w:cs="Arial"/>
                <w:sz w:val="20"/>
                <w:szCs w:val="20"/>
                <w:lang w:val="ro-RO"/>
              </w:rPr>
              <w:t>?</w:t>
            </w:r>
          </w:p>
          <w:p w14:paraId="0976E1AF" w14:textId="77777777"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lang w:val="ro-RO"/>
              </w:rPr>
              <w:t>recomandari</w:t>
            </w:r>
            <w:proofErr w:type="spellEnd"/>
            <w:r w:rsidRPr="00A83D28">
              <w:rPr>
                <w:rFonts w:ascii="Trebuchet MS" w:hAnsi="Trebuchet MS" w:cs="Arial"/>
                <w:sz w:val="20"/>
                <w:szCs w:val="20"/>
                <w:lang w:val="ro-RO"/>
              </w:rPr>
              <w:t xml:space="preserve"> privind asigurarea </w:t>
            </w:r>
            <w:proofErr w:type="spellStart"/>
            <w:r w:rsidRPr="00A83D28">
              <w:rPr>
                <w:rFonts w:ascii="Trebuchet MS" w:hAnsi="Trebuchet MS" w:cs="Arial"/>
                <w:sz w:val="20"/>
                <w:szCs w:val="20"/>
                <w:lang w:val="ro-RO"/>
              </w:rPr>
              <w:t>capacitatii</w:t>
            </w:r>
            <w:proofErr w:type="spellEnd"/>
            <w:r w:rsidRPr="00A83D28">
              <w:rPr>
                <w:rFonts w:ascii="Trebuchet MS" w:hAnsi="Trebuchet MS" w:cs="Arial"/>
                <w:sz w:val="20"/>
                <w:szCs w:val="20"/>
                <w:lang w:val="ro-RO"/>
              </w:rPr>
              <w:t xml:space="preserve"> manageriale si </w:t>
            </w:r>
            <w:proofErr w:type="spellStart"/>
            <w:r w:rsidRPr="00A83D28">
              <w:rPr>
                <w:rFonts w:ascii="Trebuchet MS" w:hAnsi="Trebuchet MS" w:cs="Arial"/>
                <w:sz w:val="20"/>
                <w:szCs w:val="20"/>
                <w:lang w:val="ro-RO"/>
              </w:rPr>
              <w:t>institutionale</w:t>
            </w:r>
            <w:proofErr w:type="spellEnd"/>
            <w:r w:rsidRPr="00A83D28">
              <w:rPr>
                <w:rFonts w:ascii="Trebuchet MS" w:hAnsi="Trebuchet MS" w:cs="Arial"/>
                <w:sz w:val="20"/>
                <w:szCs w:val="20"/>
                <w:lang w:val="ro-RO"/>
              </w:rPr>
              <w:t>?</w:t>
            </w:r>
          </w:p>
          <w:p w14:paraId="30BCB212" w14:textId="77777777"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w:t>
            </w:r>
            <w:proofErr w:type="spellStart"/>
            <w:r w:rsidRPr="00A83D28">
              <w:rPr>
                <w:rFonts w:ascii="Trebuchet MS" w:hAnsi="Trebuchet MS" w:cs="Arial"/>
                <w:b/>
                <w:sz w:val="20"/>
                <w:szCs w:val="20"/>
                <w:lang w:val="ro-RO"/>
              </w:rPr>
              <w:t>recomandari</w:t>
            </w:r>
            <w:proofErr w:type="spellEnd"/>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8,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14:paraId="5208188E"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1BA2EC62"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54533B8D"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182062CC"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15AD018C" w14:textId="77777777" w:rsidTr="00F86B3F">
        <w:trPr>
          <w:gridAfter w:val="1"/>
          <w:trHeight w:val="455"/>
        </w:trPr>
        <w:tc>
          <w:tcPr>
            <w:tcW w:w="568" w:type="dxa"/>
            <w:shd w:val="clear" w:color="auto" w:fill="auto"/>
          </w:tcPr>
          <w:p w14:paraId="5ED7840A"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shd w:val="clear" w:color="auto" w:fill="F2F2F2" w:themeFill="background1" w:themeFillShade="F2"/>
          </w:tcPr>
          <w:p w14:paraId="0CF16A3F"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 xml:space="preserve">privind etapele de elaborare </w:t>
            </w:r>
            <w:proofErr w:type="spellStart"/>
            <w:r w:rsidRPr="00A83D28">
              <w:rPr>
                <w:rFonts w:ascii="Trebuchet MS" w:hAnsi="Trebuchet MS" w:cs="Arial"/>
                <w:i/>
                <w:sz w:val="20"/>
                <w:szCs w:val="20"/>
                <w:lang w:val="ro-RO"/>
              </w:rPr>
              <w:t>şi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conţinutul</w:t>
            </w:r>
            <w:proofErr w:type="spellEnd"/>
            <w:r w:rsidRPr="00A83D28">
              <w:rPr>
                <w:rFonts w:ascii="Trebuchet MS" w:hAnsi="Trebuchet MS" w:cs="Arial"/>
                <w:i/>
                <w:sz w:val="20"/>
                <w:szCs w:val="20"/>
                <w:lang w:val="ro-RO"/>
              </w:rPr>
              <w:t xml:space="preserve">-cadru al </w:t>
            </w:r>
            <w:proofErr w:type="spellStart"/>
            <w:r w:rsidRPr="00A83D28">
              <w:rPr>
                <w:rFonts w:ascii="Trebuchet MS" w:hAnsi="Trebuchet MS" w:cs="Arial"/>
                <w:i/>
                <w:sz w:val="20"/>
                <w:szCs w:val="20"/>
                <w:lang w:val="ro-RO"/>
              </w:rPr>
              <w:t>documentaţiilor</w:t>
            </w:r>
            <w:proofErr w:type="spellEnd"/>
            <w:r w:rsidRPr="00A83D28">
              <w:rPr>
                <w:rFonts w:ascii="Trebuchet MS" w:hAnsi="Trebuchet MS" w:cs="Arial"/>
                <w:i/>
                <w:sz w:val="20"/>
                <w:szCs w:val="20"/>
                <w:lang w:val="ro-RO"/>
              </w:rPr>
              <w:t xml:space="preserve"> tehnico-economice aferente obiectivelor/proiectelor de </w:t>
            </w:r>
            <w:proofErr w:type="spellStart"/>
            <w:r w:rsidRPr="00A83D28">
              <w:rPr>
                <w:rFonts w:ascii="Trebuchet MS" w:hAnsi="Trebuchet MS" w:cs="Arial"/>
                <w:i/>
                <w:sz w:val="20"/>
                <w:szCs w:val="20"/>
                <w:lang w:val="ro-RO"/>
              </w:rPr>
              <w:t>investiţii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finanţate</w:t>
            </w:r>
            <w:proofErr w:type="spellEnd"/>
            <w:r w:rsidRPr="00A83D28">
              <w:rPr>
                <w:rFonts w:ascii="Trebuchet MS" w:hAnsi="Trebuchet MS" w:cs="Arial"/>
                <w:i/>
                <w:sz w:val="20"/>
                <w:szCs w:val="20"/>
                <w:lang w:val="ro-RO"/>
              </w:rPr>
              <w:t xml:space="preserve"> din fonduri publice,</w:t>
            </w:r>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14:paraId="2485BAF8" w14:textId="77777777"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14:paraId="39628BE5" w14:textId="77777777"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14:paraId="149D94D4"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7C634B2D"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F2F2F2" w:themeFill="background1" w:themeFillShade="F2"/>
          </w:tcPr>
          <w:p w14:paraId="0847E61A"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49532486"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7E8F585" w14:textId="77777777" w:rsidTr="00F86B3F">
        <w:trPr>
          <w:gridAfter w:val="1"/>
          <w:trHeight w:val="455"/>
        </w:trPr>
        <w:tc>
          <w:tcPr>
            <w:tcW w:w="568" w:type="dxa"/>
            <w:shd w:val="clear" w:color="auto" w:fill="auto"/>
          </w:tcPr>
          <w:p w14:paraId="29211BAC"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shd w:val="clear" w:color="auto" w:fill="F2F2F2" w:themeFill="background1" w:themeFillShade="F2"/>
          </w:tcPr>
          <w:p w14:paraId="762F57B8"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F2F2F2" w:themeFill="background1" w:themeFillShade="F2"/>
          </w:tcPr>
          <w:p w14:paraId="11451D91"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238BF08F"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F2F2F2" w:themeFill="background1" w:themeFillShade="F2"/>
          </w:tcPr>
          <w:p w14:paraId="4A987038"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5515FF1E"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7329F629" w14:textId="77777777" w:rsidTr="00F86B3F">
        <w:trPr>
          <w:gridAfter w:val="1"/>
          <w:trHeight w:val="85"/>
        </w:trPr>
        <w:tc>
          <w:tcPr>
            <w:tcW w:w="568" w:type="dxa"/>
          </w:tcPr>
          <w:p w14:paraId="4F1FBE11"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shd w:val="clear" w:color="auto" w:fill="F2F2F2" w:themeFill="background1" w:themeFillShade="F2"/>
          </w:tcPr>
          <w:p w14:paraId="0FCB6859" w14:textId="77777777" w:rsidR="0094609D" w:rsidRPr="00A83D28" w:rsidRDefault="0094609D" w:rsidP="0094609D">
            <w:pPr>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piesele</w:t>
            </w:r>
            <w:proofErr w:type="spellEnd"/>
            <w:r w:rsidRPr="00A83D28">
              <w:rPr>
                <w:rFonts w:ascii="Trebuchet MS" w:hAnsi="Trebuchet MS" w:cs="Arial"/>
                <w:b/>
                <w:sz w:val="20"/>
                <w:szCs w:val="20"/>
              </w:rPr>
              <w:t xml:space="preserve"> </w:t>
            </w:r>
            <w:proofErr w:type="spellStart"/>
            <w:r w:rsidRPr="00A83D28">
              <w:rPr>
                <w:rFonts w:ascii="Trebuchet MS" w:hAnsi="Trebuchet MS" w:cs="Arial"/>
                <w:b/>
                <w:sz w:val="20"/>
                <w:szCs w:val="20"/>
              </w:rPr>
              <w:t>desenate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rPr>
              <w:t>scara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relevanta</w:t>
            </w:r>
            <w:proofErr w:type="spellEnd"/>
            <w:r w:rsidRPr="00A83D28">
              <w:rPr>
                <w:rFonts w:ascii="Trebuchet MS" w:hAnsi="Trebuchet MS" w:cs="Arial"/>
                <w:sz w:val="20"/>
                <w:szCs w:val="20"/>
              </w:rPr>
              <w:t xml:space="preserve"> in </w:t>
            </w:r>
            <w:proofErr w:type="spellStart"/>
            <w:r w:rsidRPr="00A83D28">
              <w:rPr>
                <w:rFonts w:ascii="Trebuchet MS" w:hAnsi="Trebuchet MS" w:cs="Arial"/>
                <w:sz w:val="20"/>
                <w:szCs w:val="20"/>
              </w:rPr>
              <w:t>raport</w:t>
            </w:r>
            <w:proofErr w:type="spellEnd"/>
            <w:r w:rsidRPr="00A83D28">
              <w:rPr>
                <w:rFonts w:ascii="Trebuchet MS" w:hAnsi="Trebuchet MS" w:cs="Arial"/>
                <w:sz w:val="20"/>
                <w:szCs w:val="20"/>
              </w:rPr>
              <w:t xml:space="preserve"> cu </w:t>
            </w:r>
            <w:proofErr w:type="spellStart"/>
            <w:r w:rsidRPr="00A83D28">
              <w:rPr>
                <w:rFonts w:ascii="Trebuchet MS" w:hAnsi="Trebuchet MS" w:cs="Arial"/>
                <w:sz w:val="20"/>
                <w:szCs w:val="20"/>
              </w:rPr>
              <w:t>caracteristicile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obiectele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investiți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specialitățile</w:t>
            </w:r>
            <w:proofErr w:type="spellEnd"/>
            <w:r w:rsidRPr="00A83D28">
              <w:rPr>
                <w:rFonts w:ascii="Trebuchet MS" w:hAnsi="Trebuchet MS" w:cs="Arial"/>
                <w:sz w:val="20"/>
                <w:szCs w:val="20"/>
              </w:rPr>
              <w:t>?</w:t>
            </w:r>
          </w:p>
        </w:tc>
        <w:tc>
          <w:tcPr>
            <w:tcW w:w="425" w:type="dxa"/>
            <w:shd w:val="clear" w:color="auto" w:fill="F2F2F2" w:themeFill="background1" w:themeFillShade="F2"/>
          </w:tcPr>
          <w:p w14:paraId="096ECD77"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7ACD0B5E"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F2F2F2" w:themeFill="background1" w:themeFillShade="F2"/>
          </w:tcPr>
          <w:p w14:paraId="273A1DBF"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7B93E0F4"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6635DDE5" w14:textId="77777777" w:rsidTr="0094609D">
        <w:trPr>
          <w:gridAfter w:val="1"/>
          <w:trHeight w:val="163"/>
        </w:trPr>
        <w:tc>
          <w:tcPr>
            <w:tcW w:w="568" w:type="dxa"/>
          </w:tcPr>
          <w:p w14:paraId="2BD5771C"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37473C86" w14:textId="77777777" w:rsidR="0094609D" w:rsidRPr="00A83D28" w:rsidRDefault="0094609D" w:rsidP="0094609D">
            <w:pPr>
              <w:shd w:val="clear" w:color="auto" w:fill="FFFFFF"/>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planşele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mentionate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14:paraId="42E9A1DE"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14:paraId="17F39C8A"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plan de </w:t>
            </w:r>
            <w:proofErr w:type="spellStart"/>
            <w:r w:rsidRPr="00A83D28">
              <w:rPr>
                <w:rFonts w:ascii="Trebuchet MS" w:hAnsi="Trebuchet MS" w:cs="Arial"/>
                <w:sz w:val="20"/>
                <w:szCs w:val="20"/>
                <w:lang w:val="ro-RO"/>
              </w:rPr>
              <w:t>situatie</w:t>
            </w:r>
            <w:proofErr w:type="spellEnd"/>
            <w:r w:rsidRPr="00A83D28">
              <w:rPr>
                <w:rFonts w:ascii="Trebuchet MS" w:hAnsi="Trebuchet MS" w:cs="Arial"/>
                <w:sz w:val="20"/>
                <w:szCs w:val="20"/>
                <w:lang w:val="ro-RO"/>
              </w:rPr>
              <w:t>?</w:t>
            </w:r>
          </w:p>
          <w:p w14:paraId="77C91A45"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planuri generale, </w:t>
            </w:r>
            <w:proofErr w:type="spellStart"/>
            <w:r w:rsidRPr="00A83D28">
              <w:rPr>
                <w:rFonts w:ascii="Trebuchet MS" w:hAnsi="Trebuchet MS" w:cs="Arial"/>
                <w:sz w:val="20"/>
                <w:szCs w:val="20"/>
                <w:lang w:val="ro-RO"/>
              </w:rPr>
              <w:t>faţade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secţiuni</w:t>
            </w:r>
            <w:proofErr w:type="spellEnd"/>
            <w:r w:rsidRPr="00A83D28">
              <w:rPr>
                <w:rFonts w:ascii="Trebuchet MS" w:hAnsi="Trebuchet MS" w:cs="Arial"/>
                <w:sz w:val="20"/>
                <w:szCs w:val="20"/>
                <w:lang w:val="ro-RO"/>
              </w:rPr>
              <w:t xml:space="preserve"> caracteristice de arhitectură cotate, scheme de principiu pentru </w:t>
            </w:r>
            <w:proofErr w:type="spellStart"/>
            <w:r w:rsidRPr="00A83D28">
              <w:rPr>
                <w:rFonts w:ascii="Trebuchet MS" w:hAnsi="Trebuchet MS" w:cs="Arial"/>
                <w:sz w:val="20"/>
                <w:szCs w:val="20"/>
                <w:lang w:val="ro-RO"/>
              </w:rPr>
              <w:t>rezistenţă</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instalaţii</w:t>
            </w:r>
            <w:proofErr w:type="spellEnd"/>
            <w:r w:rsidRPr="00A83D28">
              <w:rPr>
                <w:rFonts w:ascii="Trebuchet MS" w:hAnsi="Trebuchet MS" w:cs="Arial"/>
                <w:sz w:val="20"/>
                <w:szCs w:val="20"/>
                <w:lang w:val="ro-RO"/>
              </w:rPr>
              <w:t xml:space="preserve">, volumetrii, scheme </w:t>
            </w:r>
            <w:proofErr w:type="spellStart"/>
            <w:r w:rsidRPr="00A83D28">
              <w:rPr>
                <w:rFonts w:ascii="Trebuchet MS" w:hAnsi="Trebuchet MS" w:cs="Arial"/>
                <w:sz w:val="20"/>
                <w:szCs w:val="20"/>
                <w:lang w:val="ro-RO"/>
              </w:rPr>
              <w:t>funcţionale</w:t>
            </w:r>
            <w:proofErr w:type="spellEnd"/>
            <w:r w:rsidRPr="00A83D28">
              <w:rPr>
                <w:rFonts w:ascii="Trebuchet MS" w:hAnsi="Trebuchet MS" w:cs="Arial"/>
                <w:sz w:val="20"/>
                <w:szCs w:val="20"/>
                <w:lang w:val="ro-RO"/>
              </w:rPr>
              <w:t>, izometrice sau planuri specifice, după caz?</w:t>
            </w:r>
          </w:p>
          <w:p w14:paraId="7901B57C" w14:textId="77777777"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planuri generale, </w:t>
            </w:r>
            <w:proofErr w:type="spellStart"/>
            <w:r w:rsidRPr="00A83D28">
              <w:rPr>
                <w:rFonts w:ascii="Trebuchet MS" w:hAnsi="Trebuchet MS" w:cs="Arial"/>
                <w:sz w:val="20"/>
                <w:szCs w:val="20"/>
                <w:lang w:val="ro-RO"/>
              </w:rPr>
              <w:t>profile</w:t>
            </w:r>
            <w:proofErr w:type="spellEnd"/>
            <w:r w:rsidRPr="00A83D28">
              <w:rPr>
                <w:rFonts w:ascii="Trebuchet MS" w:hAnsi="Trebuchet MS" w:cs="Arial"/>
                <w:sz w:val="20"/>
                <w:szCs w:val="20"/>
                <w:lang w:val="ro-RO"/>
              </w:rPr>
              <w:t xml:space="preserve"> longitudinale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transversale caracteristice, cotate, planuri specifice, după caz?</w:t>
            </w:r>
          </w:p>
        </w:tc>
        <w:tc>
          <w:tcPr>
            <w:tcW w:w="425" w:type="dxa"/>
          </w:tcPr>
          <w:p w14:paraId="519C4FF4"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74B431DB"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3FE9A62E"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019903DD"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3CED7D3D" w14:textId="77777777" w:rsidTr="0094609D">
        <w:trPr>
          <w:gridAfter w:val="1"/>
          <w:trHeight w:val="310"/>
        </w:trPr>
        <w:tc>
          <w:tcPr>
            <w:tcW w:w="568" w:type="dxa"/>
          </w:tcPr>
          <w:p w14:paraId="3B8E8544"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659B564C" w14:textId="77777777"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Fiecare </w:t>
            </w:r>
            <w:proofErr w:type="spellStart"/>
            <w:r w:rsidRPr="00A83D28">
              <w:rPr>
                <w:rFonts w:ascii="Trebuchet MS" w:hAnsi="Trebuchet MS" w:cs="Arial"/>
                <w:sz w:val="20"/>
                <w:szCs w:val="20"/>
                <w:lang w:val="ro-RO"/>
              </w:rPr>
              <w:t>planşă</w:t>
            </w:r>
            <w:proofErr w:type="spellEnd"/>
            <w:r w:rsidRPr="00A83D28">
              <w:rPr>
                <w:rFonts w:ascii="Trebuchet MS" w:hAnsi="Trebuchet MS" w:cs="Arial"/>
                <w:sz w:val="20"/>
                <w:szCs w:val="20"/>
                <w:lang w:val="ro-RO"/>
              </w:rPr>
              <w:t xml:space="preserve"> din cadrul pieselor desenate este numerotata/codificata si prezintă un </w:t>
            </w:r>
            <w:proofErr w:type="spellStart"/>
            <w:r w:rsidRPr="00A83D28">
              <w:rPr>
                <w:rFonts w:ascii="Trebuchet MS" w:hAnsi="Trebuchet MS" w:cs="Arial"/>
                <w:sz w:val="20"/>
                <w:szCs w:val="20"/>
                <w:lang w:val="ro-RO"/>
              </w:rPr>
              <w:t>cartuş</w:t>
            </w:r>
            <w:proofErr w:type="spellEnd"/>
            <w:r w:rsidRPr="00A83D28">
              <w:rPr>
                <w:rFonts w:ascii="Trebuchet MS" w:hAnsi="Trebuchet MS" w:cs="Arial"/>
                <w:sz w:val="20"/>
                <w:szCs w:val="20"/>
                <w:lang w:val="ro-RO"/>
              </w:rPr>
              <w:t xml:space="preserve"> care </w:t>
            </w:r>
            <w:proofErr w:type="spellStart"/>
            <w:r w:rsidRPr="00A83D28">
              <w:rPr>
                <w:rFonts w:ascii="Trebuchet MS" w:hAnsi="Trebuchet MS" w:cs="Arial"/>
                <w:sz w:val="20"/>
                <w:szCs w:val="20"/>
                <w:lang w:val="ro-RO"/>
              </w:rPr>
              <w:t>contine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solicitate conform prevederilor legale?</w:t>
            </w:r>
          </w:p>
        </w:tc>
        <w:tc>
          <w:tcPr>
            <w:tcW w:w="425" w:type="dxa"/>
          </w:tcPr>
          <w:p w14:paraId="134A7E39"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2BD917AA"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426DAF1F"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04E4145A"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F6C313B" w14:textId="77777777" w:rsidTr="0094609D">
        <w:trPr>
          <w:gridAfter w:val="1"/>
          <w:trHeight w:val="240"/>
        </w:trPr>
        <w:tc>
          <w:tcPr>
            <w:tcW w:w="568" w:type="dxa"/>
          </w:tcPr>
          <w:p w14:paraId="7DEA5E01"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23254C31"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În cazul în care </w:t>
            </w:r>
            <w:proofErr w:type="spellStart"/>
            <w:r w:rsidRPr="00A83D28">
              <w:rPr>
                <w:rFonts w:ascii="Trebuchet MS" w:hAnsi="Trebuchet MS" w:cs="Arial"/>
                <w:sz w:val="20"/>
                <w:szCs w:val="20"/>
                <w:lang w:val="ro-RO"/>
              </w:rPr>
              <w:t>plansele</w:t>
            </w:r>
            <w:proofErr w:type="spellEnd"/>
            <w:r w:rsidRPr="00A83D28">
              <w:rPr>
                <w:rFonts w:ascii="Trebuchet MS" w:hAnsi="Trebuchet MS" w:cs="Arial"/>
                <w:sz w:val="20"/>
                <w:szCs w:val="20"/>
                <w:lang w:val="ro-RO"/>
              </w:rPr>
              <w:t xml:space="preserve"> au fost anexate la cererea de </w:t>
            </w:r>
            <w:proofErr w:type="spellStart"/>
            <w:r w:rsidRPr="00A83D28">
              <w:rPr>
                <w:rFonts w:ascii="Trebuchet MS" w:hAnsi="Trebuchet MS" w:cs="Arial"/>
                <w:sz w:val="20"/>
                <w:szCs w:val="20"/>
                <w:lang w:val="ro-RO"/>
              </w:rPr>
              <w:t>finantare</w:t>
            </w:r>
            <w:proofErr w:type="spellEnd"/>
            <w:r w:rsidRPr="00A83D28">
              <w:rPr>
                <w:rFonts w:ascii="Trebuchet MS" w:hAnsi="Trebuchet MS" w:cs="Arial"/>
                <w:sz w:val="20"/>
                <w:szCs w:val="20"/>
                <w:lang w:val="ro-RO"/>
              </w:rPr>
              <w:t xml:space="preserve"> în format scanat, </w:t>
            </w:r>
            <w:proofErr w:type="spellStart"/>
            <w:r w:rsidRPr="00A83D28">
              <w:rPr>
                <w:rFonts w:ascii="Trebuchet MS" w:hAnsi="Trebuchet MS" w:cs="Arial"/>
                <w:sz w:val="20"/>
                <w:szCs w:val="20"/>
                <w:lang w:val="ro-RO"/>
              </w:rPr>
              <w:t>dupa</w:t>
            </w:r>
            <w:proofErr w:type="spellEnd"/>
            <w:r w:rsidRPr="00A83D28">
              <w:rPr>
                <w:rFonts w:ascii="Trebuchet MS" w:hAnsi="Trebuchet MS" w:cs="Arial"/>
                <w:sz w:val="20"/>
                <w:szCs w:val="20"/>
                <w:lang w:val="ro-RO"/>
              </w:rPr>
              <w:t xml:space="preserve"> ce au fost semnate și ștampilate de elaboratori: este prezentă </w:t>
            </w:r>
            <w:proofErr w:type="spellStart"/>
            <w:r w:rsidRPr="00A83D28">
              <w:rPr>
                <w:rFonts w:ascii="Trebuchet MS" w:hAnsi="Trebuchet MS" w:cs="Arial"/>
                <w:sz w:val="20"/>
                <w:szCs w:val="20"/>
                <w:lang w:val="ro-RO"/>
              </w:rPr>
              <w:t>semnatura</w:t>
            </w:r>
            <w:proofErr w:type="spellEnd"/>
            <w:r w:rsidRPr="00A83D28">
              <w:rPr>
                <w:rFonts w:ascii="Trebuchet MS" w:hAnsi="Trebuchet MS" w:cs="Arial"/>
                <w:sz w:val="20"/>
                <w:szCs w:val="20"/>
                <w:lang w:val="ro-RO"/>
              </w:rPr>
              <w:t xml:space="preserve"> si stampila tuturor persoanelor nominalizate in </w:t>
            </w:r>
            <w:proofErr w:type="spellStart"/>
            <w:r w:rsidRPr="00A83D28">
              <w:rPr>
                <w:rFonts w:ascii="Trebuchet MS" w:hAnsi="Trebuchet MS" w:cs="Arial"/>
                <w:sz w:val="20"/>
                <w:szCs w:val="20"/>
                <w:lang w:val="ro-RO"/>
              </w:rPr>
              <w:t>cartus</w:t>
            </w:r>
            <w:proofErr w:type="spellEnd"/>
            <w:r w:rsidRPr="00A83D28">
              <w:rPr>
                <w:rFonts w:ascii="Trebuchet MS" w:hAnsi="Trebuchet MS" w:cs="Arial"/>
                <w:sz w:val="20"/>
                <w:szCs w:val="20"/>
                <w:lang w:val="ro-RO"/>
              </w:rPr>
              <w:t>, în conformitate cu prevederile legale, inclusiv de:</w:t>
            </w:r>
          </w:p>
          <w:p w14:paraId="68E8C924"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rPr>
              <w:t>proiectantul</w:t>
            </w:r>
            <w:proofErr w:type="spellEnd"/>
            <w:r w:rsidRPr="00A83D28">
              <w:rPr>
                <w:rFonts w:ascii="Trebuchet MS" w:hAnsi="Trebuchet MS" w:cs="Arial"/>
                <w:sz w:val="20"/>
                <w:szCs w:val="20"/>
              </w:rPr>
              <w:t xml:space="preserve"> general </w:t>
            </w:r>
            <w:proofErr w:type="gramStart"/>
            <w:r w:rsidRPr="00A83D28">
              <w:rPr>
                <w:rFonts w:ascii="Trebuchet MS" w:hAnsi="Trebuchet MS" w:cs="Arial"/>
                <w:sz w:val="20"/>
                <w:szCs w:val="20"/>
              </w:rPr>
              <w:t xml:space="preserve">/  </w:t>
            </w:r>
            <w:proofErr w:type="spellStart"/>
            <w:r w:rsidRPr="00A83D28">
              <w:rPr>
                <w:rFonts w:ascii="Trebuchet MS" w:hAnsi="Trebuchet MS" w:cs="Arial"/>
                <w:sz w:val="20"/>
                <w:szCs w:val="20"/>
              </w:rPr>
              <w:t>şeful</w:t>
            </w:r>
            <w:proofErr w:type="spellEnd"/>
            <w:proofErr w:type="gram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lang w:val="ro-RO"/>
              </w:rPr>
              <w:t xml:space="preserve"> </w:t>
            </w:r>
          </w:p>
          <w:p w14:paraId="45796602"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w:t>
            </w:r>
            <w:proofErr w:type="spellStart"/>
            <w:r w:rsidRPr="00A83D28">
              <w:rPr>
                <w:rFonts w:ascii="Trebuchet MS" w:hAnsi="Trebuchet MS" w:cs="Arial"/>
                <w:sz w:val="20"/>
                <w:szCs w:val="20"/>
                <w:lang w:val="ro-RO"/>
              </w:rPr>
              <w:t>semnatura</w:t>
            </w:r>
            <w:proofErr w:type="spellEnd"/>
            <w:r w:rsidRPr="00A83D28">
              <w:rPr>
                <w:rFonts w:ascii="Trebuchet MS" w:hAnsi="Trebuchet MS" w:cs="Arial"/>
                <w:sz w:val="20"/>
                <w:szCs w:val="20"/>
                <w:lang w:val="ro-RO"/>
              </w:rPr>
              <w:t xml:space="preserve">, cu ștampila cu </w:t>
            </w:r>
            <w:proofErr w:type="spellStart"/>
            <w:r w:rsidRPr="00A83D28">
              <w:rPr>
                <w:rFonts w:ascii="Trebuchet MS" w:hAnsi="Trebuchet MS" w:cs="Arial"/>
                <w:sz w:val="20"/>
                <w:szCs w:val="20"/>
                <w:lang w:val="ro-RO"/>
              </w:rPr>
              <w:t>numar</w:t>
            </w:r>
            <w:proofErr w:type="spellEnd"/>
            <w:r w:rsidRPr="00A83D28">
              <w:rPr>
                <w:rFonts w:ascii="Trebuchet MS" w:hAnsi="Trebuchet MS" w:cs="Arial"/>
                <w:sz w:val="20"/>
                <w:szCs w:val="20"/>
                <w:lang w:val="ro-RO"/>
              </w:rPr>
              <w:t xml:space="preserve"> de </w:t>
            </w:r>
            <w:proofErr w:type="spellStart"/>
            <w:r w:rsidRPr="00A83D28">
              <w:rPr>
                <w:rFonts w:ascii="Trebuchet MS" w:hAnsi="Trebuchet MS" w:cs="Arial"/>
                <w:sz w:val="20"/>
                <w:szCs w:val="20"/>
                <w:lang w:val="ro-RO"/>
              </w:rPr>
              <w:t>inregistrare</w:t>
            </w:r>
            <w:proofErr w:type="spellEnd"/>
            <w:r w:rsidRPr="00A83D28">
              <w:rPr>
                <w:rFonts w:ascii="Trebuchet MS" w:hAnsi="Trebuchet MS" w:cs="Arial"/>
                <w:sz w:val="20"/>
                <w:szCs w:val="20"/>
                <w:lang w:val="ro-RO"/>
              </w:rPr>
              <w:t xml:space="preserve"> in tabloul </w:t>
            </w:r>
            <w:proofErr w:type="spellStart"/>
            <w:r w:rsidRPr="00A83D28">
              <w:rPr>
                <w:rFonts w:ascii="Trebuchet MS" w:hAnsi="Trebuchet MS" w:cs="Arial"/>
                <w:sz w:val="20"/>
                <w:szCs w:val="20"/>
                <w:lang w:val="ro-RO"/>
              </w:rPr>
              <w:t>national</w:t>
            </w:r>
            <w:proofErr w:type="spellEnd"/>
            <w:r w:rsidRPr="00A83D28">
              <w:rPr>
                <w:rFonts w:ascii="Trebuchet MS" w:hAnsi="Trebuchet MS" w:cs="Arial"/>
                <w:sz w:val="20"/>
                <w:szCs w:val="20"/>
                <w:lang w:val="ro-RO"/>
              </w:rPr>
              <w:t xml:space="preserve"> TNA, conform reglementări OAR </w:t>
            </w:r>
          </w:p>
          <w:p w14:paraId="5D4B4533"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lang w:val="ro-RO"/>
              </w:rPr>
              <w:t>proiectantii</w:t>
            </w:r>
            <w:proofErr w:type="spellEnd"/>
            <w:r w:rsidRPr="00A83D28">
              <w:rPr>
                <w:rFonts w:ascii="Trebuchet MS" w:hAnsi="Trebuchet MS" w:cs="Arial"/>
                <w:sz w:val="20"/>
                <w:szCs w:val="20"/>
                <w:lang w:val="ro-RO"/>
              </w:rPr>
              <w:t xml:space="preserve"> de specialitate</w:t>
            </w:r>
          </w:p>
          <w:p w14:paraId="2BAA93A4" w14:textId="77777777" w:rsidR="0094609D" w:rsidRPr="00AE62D6"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E62D6">
              <w:rPr>
                <w:rFonts w:ascii="Trebuchet MS" w:hAnsi="Trebuchet MS" w:cs="Arial"/>
                <w:sz w:val="20"/>
                <w:szCs w:val="20"/>
                <w:lang w:val="ro-RO"/>
                <w:rPrChange w:id="340" w:author="Mirela Biris" w:date="2023-05-29T08:56:00Z">
                  <w:rPr>
                    <w:rFonts w:ascii="Trebuchet MS" w:hAnsi="Trebuchet MS" w:cs="Arial"/>
                    <w:color w:val="FF0000"/>
                    <w:sz w:val="20"/>
                    <w:szCs w:val="20"/>
                    <w:lang w:val="ro-RO"/>
                  </w:rPr>
                </w:rPrChange>
              </w:rPr>
              <w:t>expertul tehnic, unde este cazul</w:t>
            </w:r>
          </w:p>
          <w:p w14:paraId="49EEB373" w14:textId="77777777"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14:paraId="65671772"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3EFB53FF"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4AD22079"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7A349CB1"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85175CF" w14:textId="77777777" w:rsidTr="0094609D">
        <w:trPr>
          <w:gridAfter w:val="1"/>
          <w:trHeight w:val="338"/>
        </w:trPr>
        <w:tc>
          <w:tcPr>
            <w:tcW w:w="568" w:type="dxa"/>
          </w:tcPr>
          <w:p w14:paraId="04A972E3"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73A928C2" w14:textId="77777777"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14:paraId="3B8D8074"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3E85C439"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2CC58FA2"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3223F3EC" w14:textId="77777777" w:rsidR="0094609D" w:rsidRPr="00A83D28" w:rsidRDefault="0094609D" w:rsidP="0094609D">
            <w:pPr>
              <w:spacing w:before="60" w:after="60"/>
              <w:rPr>
                <w:rFonts w:ascii="Trebuchet MS" w:hAnsi="Trebuchet MS" w:cs="Arial"/>
                <w:sz w:val="16"/>
                <w:szCs w:val="16"/>
                <w:lang w:val="ro-RO"/>
              </w:rPr>
            </w:pPr>
          </w:p>
        </w:tc>
      </w:tr>
      <w:tr w:rsidR="00A83D28" w:rsidRPr="00816291" w14:paraId="3191B83E" w14:textId="77777777" w:rsidTr="0094609D">
        <w:trPr>
          <w:gridAfter w:val="1"/>
          <w:trHeight w:val="338"/>
        </w:trPr>
        <w:tc>
          <w:tcPr>
            <w:tcW w:w="568" w:type="dxa"/>
          </w:tcPr>
          <w:p w14:paraId="58214E34" w14:textId="77777777"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gridSpan w:val="3"/>
          </w:tcPr>
          <w:p w14:paraId="10C21016"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w:t>
            </w:r>
            <w:proofErr w:type="spellStart"/>
            <w:r w:rsidRPr="00A83D28">
              <w:rPr>
                <w:rFonts w:ascii="Trebuchet MS" w:hAnsi="Trebuchet MS" w:cs="Arial"/>
                <w:sz w:val="20"/>
                <w:szCs w:val="20"/>
                <w:lang w:val="ro-RO"/>
              </w:rPr>
              <w:t>descrieriere</w:t>
            </w:r>
            <w:proofErr w:type="spellEnd"/>
            <w:r w:rsidRPr="00A83D28">
              <w:rPr>
                <w:rFonts w:ascii="Trebuchet MS" w:hAnsi="Trebuchet MS" w:cs="Arial"/>
                <w:sz w:val="20"/>
                <w:szCs w:val="20"/>
                <w:lang w:val="ro-RO"/>
              </w:rPr>
              <w:t xml:space="preserve"> a </w:t>
            </w:r>
            <w:proofErr w:type="spellStart"/>
            <w:r w:rsidRPr="00A83D28">
              <w:rPr>
                <w:rFonts w:ascii="Trebuchet MS" w:hAnsi="Trebuchet MS" w:cs="Arial"/>
                <w:sz w:val="20"/>
                <w:szCs w:val="20"/>
                <w:lang w:val="ro-RO"/>
              </w:rPr>
              <w:t>lucrarilor</w:t>
            </w:r>
            <w:proofErr w:type="spellEnd"/>
            <w:r w:rsidRPr="00A83D28">
              <w:rPr>
                <w:rFonts w:ascii="Trebuchet MS" w:hAnsi="Trebuchet MS" w:cs="Arial"/>
                <w:sz w:val="20"/>
                <w:szCs w:val="20"/>
                <w:lang w:val="ro-RO"/>
              </w:rPr>
              <w:t xml:space="preserve"> de </w:t>
            </w:r>
            <w:r w:rsidRPr="00A83D28">
              <w:rPr>
                <w:rFonts w:ascii="Trebuchet MS" w:hAnsi="Trebuchet MS" w:cs="Arial"/>
                <w:b/>
                <w:sz w:val="20"/>
                <w:szCs w:val="20"/>
                <w:lang w:val="ro-RO"/>
              </w:rPr>
              <w:t xml:space="preserve">organizare de </w:t>
            </w:r>
            <w:proofErr w:type="spellStart"/>
            <w:r w:rsidRPr="00A83D28">
              <w:rPr>
                <w:rFonts w:ascii="Trebuchet MS" w:hAnsi="Trebuchet MS" w:cs="Arial"/>
                <w:b/>
                <w:sz w:val="20"/>
                <w:szCs w:val="20"/>
                <w:lang w:val="ro-RO"/>
              </w:rPr>
              <w:t>şantier</w:t>
            </w:r>
            <w:proofErr w:type="spellEnd"/>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7FEFE4BE"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31275B8A"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4DEF8331"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7888C245" w14:textId="77777777" w:rsidR="0094609D" w:rsidRPr="00A83D28" w:rsidRDefault="0094609D" w:rsidP="0094609D">
            <w:pPr>
              <w:spacing w:before="60" w:after="60"/>
              <w:rPr>
                <w:rFonts w:ascii="Trebuchet MS" w:hAnsi="Trebuchet MS" w:cs="Arial"/>
                <w:sz w:val="16"/>
                <w:szCs w:val="16"/>
                <w:lang w:val="ro-RO"/>
              </w:rPr>
            </w:pPr>
          </w:p>
        </w:tc>
      </w:tr>
      <w:tr w:rsidR="000F473F" w:rsidRPr="00A83D28" w14:paraId="269BC6E8" w14:textId="77777777" w:rsidTr="0094609D">
        <w:trPr>
          <w:gridAfter w:val="1"/>
          <w:trHeight w:val="338"/>
        </w:trPr>
        <w:tc>
          <w:tcPr>
            <w:tcW w:w="568" w:type="dxa"/>
          </w:tcPr>
          <w:p w14:paraId="3E560102" w14:textId="77777777" w:rsidR="000F473F" w:rsidRPr="00A83D28" w:rsidRDefault="000F473F" w:rsidP="0094609D">
            <w:pPr>
              <w:pStyle w:val="ListParagraph"/>
              <w:numPr>
                <w:ilvl w:val="0"/>
                <w:numId w:val="26"/>
              </w:numPr>
              <w:spacing w:before="60" w:after="60"/>
              <w:jc w:val="center"/>
              <w:rPr>
                <w:rFonts w:ascii="Trebuchet MS" w:hAnsi="Trebuchet MS" w:cs="Arial"/>
                <w:b/>
                <w:sz w:val="18"/>
                <w:szCs w:val="20"/>
                <w:lang w:val="ro-RO"/>
              </w:rPr>
            </w:pPr>
          </w:p>
        </w:tc>
        <w:tc>
          <w:tcPr>
            <w:tcW w:w="6804" w:type="dxa"/>
            <w:gridSpan w:val="3"/>
          </w:tcPr>
          <w:p w14:paraId="031AD704" w14:textId="77777777" w:rsidR="00DA37C9" w:rsidRDefault="00DA37C9" w:rsidP="0094609D">
            <w:pPr>
              <w:spacing w:before="60" w:after="60"/>
              <w:jc w:val="both"/>
              <w:rPr>
                <w:ins w:id="341" w:author="Mirela Biris" w:date="2023-05-28T11:08:00Z"/>
                <w:rFonts w:ascii="Trebuchet MS" w:eastAsia="Cambria" w:hAnsi="Trebuchet MS" w:cs="Times New Roman"/>
                <w:sz w:val="20"/>
                <w:szCs w:val="20"/>
              </w:rPr>
            </w:pPr>
            <w:ins w:id="342" w:author="Mirela Biris" w:date="2023-05-28T11:08:00Z">
              <w:r w:rsidRPr="00DA37C9">
                <w:rPr>
                  <w:rFonts w:ascii="Trebuchet MS" w:eastAsia="Cambria" w:hAnsi="Trebuchet MS" w:cs="Times New Roman"/>
                  <w:sz w:val="20"/>
                  <w:szCs w:val="20"/>
                </w:rPr>
                <w:t xml:space="preserve">S.F. </w:t>
              </w:r>
              <w:proofErr w:type="spellStart"/>
              <w:r w:rsidRPr="00DA37C9">
                <w:rPr>
                  <w:rFonts w:ascii="Trebuchet MS" w:eastAsia="Cambria" w:hAnsi="Trebuchet MS" w:cs="Times New Roman"/>
                  <w:sz w:val="20"/>
                  <w:szCs w:val="20"/>
                </w:rPr>
                <w:t>respectă</w:t>
              </w:r>
              <w:proofErr w:type="spellEnd"/>
              <w:r w:rsidRPr="00DA37C9">
                <w:rPr>
                  <w:rFonts w:ascii="Trebuchet MS" w:eastAsia="Cambria" w:hAnsi="Trebuchet MS" w:cs="Times New Roman"/>
                  <w:sz w:val="20"/>
                  <w:szCs w:val="20"/>
                </w:rPr>
                <w:t xml:space="preserve"> </w:t>
              </w:r>
              <w:proofErr w:type="spellStart"/>
              <w:r w:rsidRPr="00DA37C9">
                <w:rPr>
                  <w:rFonts w:ascii="Trebuchet MS" w:eastAsia="Cambria" w:hAnsi="Trebuchet MS" w:cs="Times New Roman"/>
                  <w:sz w:val="20"/>
                  <w:szCs w:val="20"/>
                </w:rPr>
                <w:t>cerințele</w:t>
              </w:r>
              <w:proofErr w:type="spellEnd"/>
              <w:r w:rsidRPr="00DA37C9">
                <w:rPr>
                  <w:rFonts w:ascii="Trebuchet MS" w:eastAsia="Cambria" w:hAnsi="Trebuchet MS" w:cs="Times New Roman"/>
                  <w:sz w:val="20"/>
                  <w:szCs w:val="20"/>
                </w:rPr>
                <w:t xml:space="preserve"> </w:t>
              </w:r>
              <w:proofErr w:type="spellStart"/>
              <w:r w:rsidRPr="00DA37C9">
                <w:rPr>
                  <w:rFonts w:ascii="Trebuchet MS" w:eastAsia="Cambria" w:hAnsi="Trebuchet MS" w:cs="Times New Roman"/>
                  <w:sz w:val="20"/>
                  <w:szCs w:val="20"/>
                </w:rPr>
                <w:t>privind</w:t>
              </w:r>
              <w:proofErr w:type="spellEnd"/>
              <w:r w:rsidRPr="00DA37C9">
                <w:rPr>
                  <w:rFonts w:ascii="Trebuchet MS" w:eastAsia="Cambria" w:hAnsi="Trebuchet MS" w:cs="Times New Roman"/>
                  <w:sz w:val="20"/>
                  <w:szCs w:val="20"/>
                </w:rPr>
                <w:t xml:space="preserve"> data </w:t>
              </w:r>
              <w:proofErr w:type="spellStart"/>
              <w:r w:rsidRPr="00DA37C9">
                <w:rPr>
                  <w:rFonts w:ascii="Trebuchet MS" w:eastAsia="Cambria" w:hAnsi="Trebuchet MS" w:cs="Times New Roman"/>
                  <w:sz w:val="20"/>
                  <w:szCs w:val="20"/>
                </w:rPr>
                <w:t>elaborării</w:t>
              </w:r>
              <w:proofErr w:type="spellEnd"/>
              <w:r w:rsidRPr="00DA37C9">
                <w:rPr>
                  <w:rFonts w:ascii="Trebuchet MS" w:eastAsia="Cambria" w:hAnsi="Trebuchet MS" w:cs="Times New Roman"/>
                  <w:sz w:val="20"/>
                  <w:szCs w:val="20"/>
                </w:rPr>
                <w:t>/</w:t>
              </w:r>
              <w:proofErr w:type="spellStart"/>
              <w:r w:rsidRPr="00DA37C9">
                <w:rPr>
                  <w:rFonts w:ascii="Trebuchet MS" w:eastAsia="Cambria" w:hAnsi="Trebuchet MS" w:cs="Times New Roman"/>
                  <w:sz w:val="20"/>
                  <w:szCs w:val="20"/>
                </w:rPr>
                <w:t>revizuirii</w:t>
              </w:r>
              <w:proofErr w:type="spellEnd"/>
              <w:r w:rsidRPr="00DA37C9">
                <w:rPr>
                  <w:rFonts w:ascii="Trebuchet MS" w:eastAsia="Cambria" w:hAnsi="Trebuchet MS" w:cs="Times New Roman"/>
                  <w:sz w:val="20"/>
                  <w:szCs w:val="20"/>
                </w:rPr>
                <w:t>/</w:t>
              </w:r>
              <w:proofErr w:type="spellStart"/>
              <w:r w:rsidRPr="00DA37C9">
                <w:rPr>
                  <w:rFonts w:ascii="Trebuchet MS" w:eastAsia="Cambria" w:hAnsi="Trebuchet MS" w:cs="Times New Roman"/>
                  <w:sz w:val="20"/>
                  <w:szCs w:val="20"/>
                </w:rPr>
                <w:t>reactualizării</w:t>
              </w:r>
              <w:proofErr w:type="spellEnd"/>
              <w:r w:rsidRPr="00DA37C9">
                <w:rPr>
                  <w:rFonts w:ascii="Trebuchet MS" w:eastAsia="Cambria" w:hAnsi="Trebuchet MS" w:cs="Times New Roman"/>
                  <w:sz w:val="20"/>
                  <w:szCs w:val="20"/>
                </w:rPr>
                <w:t xml:space="preserve">, </w:t>
              </w:r>
              <w:proofErr w:type="spellStart"/>
              <w:r w:rsidRPr="00DA37C9">
                <w:rPr>
                  <w:rFonts w:ascii="Trebuchet MS" w:eastAsia="Cambria" w:hAnsi="Trebuchet MS" w:cs="Times New Roman"/>
                  <w:sz w:val="20"/>
                  <w:szCs w:val="20"/>
                </w:rPr>
                <w:t>prevăzute</w:t>
              </w:r>
              <w:proofErr w:type="spellEnd"/>
              <w:r w:rsidRPr="00DA37C9">
                <w:rPr>
                  <w:rFonts w:ascii="Trebuchet MS" w:eastAsia="Cambria" w:hAnsi="Trebuchet MS" w:cs="Times New Roman"/>
                  <w:sz w:val="20"/>
                  <w:szCs w:val="20"/>
                </w:rPr>
                <w:t xml:space="preserve"> </w:t>
              </w:r>
              <w:proofErr w:type="spellStart"/>
              <w:r w:rsidRPr="00DA37C9">
                <w:rPr>
                  <w:rFonts w:ascii="Trebuchet MS" w:eastAsia="Cambria" w:hAnsi="Trebuchet MS" w:cs="Times New Roman"/>
                  <w:sz w:val="20"/>
                  <w:szCs w:val="20"/>
                </w:rPr>
                <w:t>în</w:t>
              </w:r>
              <w:proofErr w:type="spellEnd"/>
              <w:r w:rsidRPr="00DA37C9">
                <w:rPr>
                  <w:rFonts w:ascii="Trebuchet MS" w:eastAsia="Cambria" w:hAnsi="Trebuchet MS" w:cs="Times New Roman"/>
                  <w:sz w:val="20"/>
                  <w:szCs w:val="20"/>
                </w:rPr>
                <w:t xml:space="preserve"> </w:t>
              </w:r>
              <w:proofErr w:type="spellStart"/>
              <w:r w:rsidRPr="00DA37C9">
                <w:rPr>
                  <w:rFonts w:ascii="Trebuchet MS" w:eastAsia="Cambria" w:hAnsi="Trebuchet MS" w:cs="Times New Roman"/>
                  <w:sz w:val="20"/>
                  <w:szCs w:val="20"/>
                </w:rPr>
                <w:t>ghidul</w:t>
              </w:r>
              <w:proofErr w:type="spellEnd"/>
              <w:r w:rsidRPr="00DA37C9">
                <w:rPr>
                  <w:rFonts w:ascii="Trebuchet MS" w:eastAsia="Cambria" w:hAnsi="Trebuchet MS" w:cs="Times New Roman"/>
                  <w:sz w:val="20"/>
                  <w:szCs w:val="20"/>
                </w:rPr>
                <w:t xml:space="preserve"> </w:t>
              </w:r>
              <w:proofErr w:type="spellStart"/>
              <w:r w:rsidRPr="00DA37C9">
                <w:rPr>
                  <w:rFonts w:ascii="Trebuchet MS" w:eastAsia="Cambria" w:hAnsi="Trebuchet MS" w:cs="Times New Roman"/>
                  <w:sz w:val="20"/>
                  <w:szCs w:val="20"/>
                </w:rPr>
                <w:t>solicitantului</w:t>
              </w:r>
              <w:proofErr w:type="spellEnd"/>
              <w:r w:rsidRPr="00DA37C9">
                <w:rPr>
                  <w:rFonts w:ascii="Trebuchet MS" w:eastAsia="Cambria" w:hAnsi="Trebuchet MS" w:cs="Times New Roman"/>
                  <w:sz w:val="20"/>
                  <w:szCs w:val="20"/>
                </w:rPr>
                <w:t xml:space="preserve"> </w:t>
              </w:r>
            </w:ins>
          </w:p>
          <w:p w14:paraId="04718571" w14:textId="4C425D3B" w:rsidR="000F473F" w:rsidRPr="00DA37C9" w:rsidRDefault="000F473F" w:rsidP="0094609D">
            <w:pPr>
              <w:spacing w:before="60" w:after="60"/>
              <w:jc w:val="both"/>
              <w:rPr>
                <w:rFonts w:ascii="Trebuchet MS" w:hAnsi="Trebuchet MS" w:cs="Arial"/>
                <w:strike/>
                <w:sz w:val="20"/>
                <w:szCs w:val="20"/>
                <w:lang w:val="ro-RO"/>
                <w:rPrChange w:id="343" w:author="Mirela Biris" w:date="2023-05-28T11:08:00Z">
                  <w:rPr>
                    <w:rFonts w:ascii="Trebuchet MS" w:hAnsi="Trebuchet MS" w:cs="Arial"/>
                    <w:sz w:val="20"/>
                    <w:szCs w:val="20"/>
                    <w:lang w:val="ro-RO"/>
                  </w:rPr>
                </w:rPrChange>
              </w:rPr>
            </w:pPr>
            <w:del w:id="344" w:author="Mirela Biris" w:date="2023-05-29T08:56:00Z">
              <w:r w:rsidRPr="00DA37C9" w:rsidDel="00AE62D6">
                <w:rPr>
                  <w:rFonts w:ascii="Trebuchet MS" w:eastAsia="Cambria" w:hAnsi="Trebuchet MS" w:cs="Times New Roman"/>
                  <w:strike/>
                  <w:sz w:val="20"/>
                  <w:szCs w:val="20"/>
                  <w:rPrChange w:id="345" w:author="Mirela Biris" w:date="2023-05-28T11:08:00Z">
                    <w:rPr>
                      <w:rFonts w:ascii="Trebuchet MS" w:eastAsia="Cambria" w:hAnsi="Trebuchet MS" w:cs="Times New Roman"/>
                      <w:sz w:val="20"/>
                      <w:szCs w:val="20"/>
                    </w:rPr>
                  </w:rPrChange>
                </w:rPr>
                <w:delText>Documentele anexate la cererea de finantare care demonstreaza dreptul solicitantului/partenerilor de a executa lucrarile propuse, sunt cuprinzatoare fata de interventiile propuse a fi realizate prin proiect?</w:delText>
              </w:r>
              <w:r w:rsidRPr="00DA37C9" w:rsidDel="00AE62D6">
                <w:rPr>
                  <w:rFonts w:ascii="Trebuchet MS" w:eastAsia="Cambria" w:hAnsi="Trebuchet MS" w:cs="Arial"/>
                  <w:strike/>
                  <w:sz w:val="20"/>
                  <w:szCs w:val="20"/>
                  <w:lang w:val="ro-RO"/>
                  <w:rPrChange w:id="346" w:author="Mirela Biris" w:date="2023-05-28T11:08:00Z">
                    <w:rPr>
                      <w:rFonts w:ascii="Trebuchet MS" w:eastAsia="Cambria" w:hAnsi="Trebuchet MS" w:cs="Arial"/>
                      <w:sz w:val="20"/>
                      <w:szCs w:val="20"/>
                      <w:lang w:val="ro-RO"/>
                    </w:rPr>
                  </w:rPrChange>
                </w:rPr>
                <w:delText xml:space="preserve"> </w:delText>
              </w:r>
              <w:r w:rsidRPr="00DA37C9" w:rsidDel="00AE62D6">
                <w:rPr>
                  <w:rFonts w:ascii="Trebuchet MS" w:eastAsia="Cambria" w:hAnsi="Trebuchet MS" w:cs="Arial"/>
                  <w:b/>
                  <w:strike/>
                  <w:sz w:val="20"/>
                  <w:szCs w:val="20"/>
                  <w:lang w:val="ro-RO"/>
                  <w:rPrChange w:id="347" w:author="Mirela Biris" w:date="2023-05-28T11:08:00Z">
                    <w:rPr>
                      <w:rFonts w:ascii="Trebuchet MS" w:eastAsia="Cambria" w:hAnsi="Trebuchet MS" w:cs="Arial"/>
                      <w:b/>
                      <w:sz w:val="20"/>
                      <w:szCs w:val="20"/>
                      <w:lang w:val="ro-RO"/>
                    </w:rPr>
                  </w:rPrChange>
                </w:rPr>
                <w:delText>A se vedea NOTA 1</w:delText>
              </w:r>
            </w:del>
          </w:p>
        </w:tc>
        <w:tc>
          <w:tcPr>
            <w:tcW w:w="425" w:type="dxa"/>
          </w:tcPr>
          <w:p w14:paraId="1219001E" w14:textId="77777777" w:rsidR="000F473F" w:rsidRPr="00A83D28" w:rsidRDefault="000F473F" w:rsidP="0094609D">
            <w:pPr>
              <w:spacing w:before="60" w:after="60"/>
              <w:rPr>
                <w:rFonts w:ascii="Trebuchet MS" w:hAnsi="Trebuchet MS" w:cs="Arial"/>
                <w:sz w:val="20"/>
                <w:szCs w:val="20"/>
                <w:lang w:val="ro-RO"/>
              </w:rPr>
            </w:pPr>
          </w:p>
        </w:tc>
        <w:tc>
          <w:tcPr>
            <w:tcW w:w="436" w:type="dxa"/>
            <w:gridSpan w:val="2"/>
          </w:tcPr>
          <w:p w14:paraId="64263DFC" w14:textId="77777777" w:rsidR="000F473F" w:rsidRPr="00A83D28" w:rsidRDefault="000F473F" w:rsidP="0094609D">
            <w:pPr>
              <w:spacing w:before="60" w:after="60"/>
              <w:rPr>
                <w:rFonts w:ascii="Trebuchet MS" w:hAnsi="Trebuchet MS" w:cs="Arial"/>
                <w:sz w:val="20"/>
                <w:szCs w:val="20"/>
                <w:lang w:val="ro-RO"/>
              </w:rPr>
            </w:pPr>
          </w:p>
        </w:tc>
        <w:tc>
          <w:tcPr>
            <w:tcW w:w="430" w:type="dxa"/>
            <w:gridSpan w:val="2"/>
          </w:tcPr>
          <w:p w14:paraId="2A24EA81" w14:textId="77777777" w:rsidR="000F473F" w:rsidRPr="00A83D28" w:rsidRDefault="000F473F" w:rsidP="0094609D">
            <w:pPr>
              <w:spacing w:before="60" w:after="60"/>
              <w:rPr>
                <w:rFonts w:ascii="Trebuchet MS" w:hAnsi="Trebuchet MS" w:cs="Arial"/>
                <w:sz w:val="20"/>
                <w:szCs w:val="20"/>
                <w:lang w:val="ro-RO"/>
              </w:rPr>
            </w:pPr>
          </w:p>
        </w:tc>
        <w:tc>
          <w:tcPr>
            <w:tcW w:w="1838" w:type="dxa"/>
            <w:gridSpan w:val="3"/>
          </w:tcPr>
          <w:p w14:paraId="6545174D" w14:textId="77777777" w:rsidR="000F473F" w:rsidRPr="00A83D28" w:rsidRDefault="000F473F" w:rsidP="0094609D">
            <w:pPr>
              <w:spacing w:before="60" w:after="60"/>
              <w:rPr>
                <w:rFonts w:ascii="Trebuchet MS" w:hAnsi="Trebuchet MS" w:cs="Arial"/>
                <w:sz w:val="16"/>
                <w:szCs w:val="16"/>
                <w:lang w:val="ro-RO"/>
              </w:rPr>
            </w:pPr>
          </w:p>
        </w:tc>
      </w:tr>
      <w:tr w:rsidR="000F473F" w:rsidRPr="00A83D28" w:rsidDel="00AE62D6" w14:paraId="412043A8" w14:textId="6AA9D5FD" w:rsidTr="0094609D">
        <w:trPr>
          <w:gridBefore w:val="2"/>
          <w:trHeight w:val="338"/>
          <w:del w:id="348" w:author="Mirela Biris" w:date="2023-05-29T08:57:00Z"/>
        </w:trPr>
        <w:tc>
          <w:tcPr>
            <w:tcW w:w="568" w:type="dxa"/>
          </w:tcPr>
          <w:p w14:paraId="412A7544" w14:textId="7BADA22D" w:rsidR="000F473F" w:rsidRPr="000F473F" w:rsidDel="00AE62D6" w:rsidRDefault="000F473F" w:rsidP="000F473F">
            <w:pPr>
              <w:spacing w:before="60" w:after="60"/>
              <w:rPr>
                <w:del w:id="349" w:author="Mirela Biris" w:date="2023-05-29T08:57:00Z"/>
                <w:rFonts w:ascii="Trebuchet MS" w:hAnsi="Trebuchet MS" w:cs="Arial"/>
                <w:b/>
                <w:sz w:val="18"/>
                <w:szCs w:val="20"/>
                <w:lang w:val="ro-RO"/>
              </w:rPr>
            </w:pPr>
          </w:p>
        </w:tc>
        <w:tc>
          <w:tcPr>
            <w:tcW w:w="6804" w:type="dxa"/>
            <w:gridSpan w:val="3"/>
          </w:tcPr>
          <w:p w14:paraId="5D1BA25C" w14:textId="4F339660" w:rsidR="000F473F" w:rsidRPr="00DA37C9" w:rsidDel="00AE62D6" w:rsidRDefault="000F473F" w:rsidP="000F473F">
            <w:pPr>
              <w:spacing w:before="60" w:after="60"/>
              <w:jc w:val="both"/>
              <w:rPr>
                <w:del w:id="350" w:author="Mirela Biris" w:date="2023-05-29T08:57:00Z"/>
                <w:rFonts w:ascii="Trebuchet MS" w:hAnsi="Trebuchet MS" w:cs="Arial"/>
                <w:strike/>
                <w:sz w:val="20"/>
                <w:szCs w:val="20"/>
                <w:lang w:val="ro-RO"/>
                <w:rPrChange w:id="351" w:author="Mirela Biris" w:date="2023-05-28T11:08:00Z">
                  <w:rPr>
                    <w:del w:id="352" w:author="Mirela Biris" w:date="2023-05-29T08:57:00Z"/>
                    <w:rFonts w:ascii="Trebuchet MS" w:hAnsi="Trebuchet MS" w:cs="Arial"/>
                    <w:sz w:val="20"/>
                    <w:szCs w:val="20"/>
                    <w:lang w:val="ro-RO"/>
                  </w:rPr>
                </w:rPrChange>
              </w:rPr>
            </w:pPr>
          </w:p>
        </w:tc>
        <w:tc>
          <w:tcPr>
            <w:tcW w:w="425" w:type="dxa"/>
            <w:gridSpan w:val="2"/>
          </w:tcPr>
          <w:p w14:paraId="08309577" w14:textId="091CCECC" w:rsidR="000F473F" w:rsidRPr="00A83D28" w:rsidDel="00AE62D6" w:rsidRDefault="000F473F" w:rsidP="0094609D">
            <w:pPr>
              <w:spacing w:before="60" w:after="60"/>
              <w:rPr>
                <w:del w:id="353" w:author="Mirela Biris" w:date="2023-05-29T08:57:00Z"/>
                <w:rFonts w:ascii="Trebuchet MS" w:hAnsi="Trebuchet MS" w:cs="Arial"/>
                <w:sz w:val="20"/>
                <w:szCs w:val="20"/>
                <w:lang w:val="ro-RO"/>
              </w:rPr>
            </w:pPr>
          </w:p>
        </w:tc>
        <w:tc>
          <w:tcPr>
            <w:tcW w:w="436" w:type="dxa"/>
            <w:gridSpan w:val="2"/>
          </w:tcPr>
          <w:p w14:paraId="4AE2BB3D" w14:textId="31362D7F" w:rsidR="000F473F" w:rsidRPr="00A83D28" w:rsidDel="00AE62D6" w:rsidRDefault="000F473F" w:rsidP="0094609D">
            <w:pPr>
              <w:spacing w:before="60" w:after="60"/>
              <w:rPr>
                <w:del w:id="354" w:author="Mirela Biris" w:date="2023-05-29T08:57:00Z"/>
                <w:rFonts w:ascii="Trebuchet MS" w:hAnsi="Trebuchet MS" w:cs="Arial"/>
                <w:sz w:val="20"/>
                <w:szCs w:val="20"/>
                <w:lang w:val="ro-RO"/>
              </w:rPr>
            </w:pPr>
          </w:p>
        </w:tc>
        <w:tc>
          <w:tcPr>
            <w:tcW w:w="430" w:type="dxa"/>
          </w:tcPr>
          <w:p w14:paraId="7735F829" w14:textId="067C1C42" w:rsidR="000F473F" w:rsidRPr="00A83D28" w:rsidDel="00AE62D6" w:rsidRDefault="000F473F" w:rsidP="0094609D">
            <w:pPr>
              <w:spacing w:before="60" w:after="60"/>
              <w:rPr>
                <w:del w:id="355" w:author="Mirela Biris" w:date="2023-05-29T08:57:00Z"/>
                <w:rFonts w:ascii="Trebuchet MS" w:hAnsi="Trebuchet MS" w:cs="Arial"/>
                <w:sz w:val="20"/>
                <w:szCs w:val="20"/>
                <w:lang w:val="ro-RO"/>
              </w:rPr>
            </w:pPr>
          </w:p>
        </w:tc>
        <w:tc>
          <w:tcPr>
            <w:tcW w:w="1838" w:type="dxa"/>
            <w:gridSpan w:val="2"/>
          </w:tcPr>
          <w:p w14:paraId="6C7E3766" w14:textId="6254CF84" w:rsidR="000F473F" w:rsidRPr="00A83D28" w:rsidDel="00AE62D6" w:rsidRDefault="000F473F" w:rsidP="0094609D">
            <w:pPr>
              <w:spacing w:before="60" w:after="60"/>
              <w:rPr>
                <w:del w:id="356" w:author="Mirela Biris" w:date="2023-05-29T08:57:00Z"/>
                <w:rFonts w:ascii="Trebuchet MS" w:hAnsi="Trebuchet MS" w:cs="Arial"/>
                <w:sz w:val="16"/>
                <w:szCs w:val="16"/>
                <w:lang w:val="ro-RO"/>
              </w:rPr>
            </w:pPr>
          </w:p>
        </w:tc>
      </w:tr>
      <w:tr w:rsidR="00DA37C9" w:rsidRPr="00A83D28" w14:paraId="5D8594F5" w14:textId="77777777" w:rsidTr="0094609D">
        <w:trPr>
          <w:gridAfter w:val="1"/>
          <w:trHeight w:val="338"/>
          <w:ins w:id="357" w:author="Mirela Biris" w:date="2023-05-28T11:08:00Z"/>
        </w:trPr>
        <w:tc>
          <w:tcPr>
            <w:tcW w:w="568" w:type="dxa"/>
          </w:tcPr>
          <w:p w14:paraId="222A9EA6" w14:textId="4C7D21E1" w:rsidR="00DA37C9" w:rsidRPr="000F473F" w:rsidRDefault="00DA37C9" w:rsidP="000F473F">
            <w:pPr>
              <w:spacing w:before="60" w:after="60"/>
              <w:rPr>
                <w:ins w:id="358" w:author="Mirela Biris" w:date="2023-05-28T11:08:00Z"/>
                <w:rFonts w:ascii="Trebuchet MS" w:hAnsi="Trebuchet MS" w:cs="Arial"/>
                <w:b/>
                <w:sz w:val="18"/>
                <w:szCs w:val="20"/>
                <w:lang w:val="ro-RO"/>
              </w:rPr>
            </w:pPr>
            <w:ins w:id="359" w:author="Mirela Biris" w:date="2023-05-28T11:09:00Z">
              <w:r>
                <w:rPr>
                  <w:rFonts w:ascii="Trebuchet MS" w:hAnsi="Trebuchet MS" w:cs="Arial"/>
                  <w:b/>
                  <w:sz w:val="18"/>
                  <w:szCs w:val="20"/>
                  <w:lang w:val="ro-RO"/>
                </w:rPr>
                <w:t>19.</w:t>
              </w:r>
            </w:ins>
          </w:p>
        </w:tc>
        <w:tc>
          <w:tcPr>
            <w:tcW w:w="6804" w:type="dxa"/>
            <w:gridSpan w:val="3"/>
          </w:tcPr>
          <w:p w14:paraId="5815192D" w14:textId="550CC79E" w:rsidR="00DA37C9" w:rsidRPr="000F473F" w:rsidRDefault="00DA37C9" w:rsidP="000F473F">
            <w:pPr>
              <w:spacing w:before="60" w:after="60"/>
              <w:jc w:val="both"/>
              <w:rPr>
                <w:ins w:id="360" w:author="Mirela Biris" w:date="2023-05-28T11:08:00Z"/>
                <w:rFonts w:ascii="Trebuchet MS" w:hAnsi="Trebuchet MS" w:cs="Arial"/>
                <w:sz w:val="20"/>
                <w:szCs w:val="20"/>
                <w:lang w:val="ro-RO"/>
              </w:rPr>
            </w:pPr>
            <w:ins w:id="361" w:author="Mirela Biris" w:date="2023-05-28T11:09:00Z">
              <w:r w:rsidRPr="00DA37C9">
                <w:rPr>
                  <w:rFonts w:ascii="Trebuchet MS" w:hAnsi="Trebuchet MS" w:cs="Arial"/>
                  <w:sz w:val="20"/>
                  <w:szCs w:val="20"/>
                  <w:lang w:val="ro-RO"/>
                </w:rPr>
                <w:t>Este atașată și asumată Declarația privind asigurarea nivelului de calitate corespunzător al documentației tehnico-economice anexată proiectului (</w:t>
              </w:r>
              <w:r w:rsidRPr="00DA37C9">
                <w:rPr>
                  <w:rFonts w:ascii="Trebuchet MS" w:hAnsi="Trebuchet MS" w:cs="Arial"/>
                  <w:sz w:val="20"/>
                  <w:szCs w:val="20"/>
                  <w:highlight w:val="yellow"/>
                  <w:lang w:val="ro-RO"/>
                  <w:rPrChange w:id="362" w:author="Mirela Biris" w:date="2023-05-28T11:09:00Z">
                    <w:rPr>
                      <w:rFonts w:ascii="Trebuchet MS" w:hAnsi="Trebuchet MS" w:cs="Arial"/>
                      <w:sz w:val="20"/>
                      <w:szCs w:val="20"/>
                      <w:lang w:val="ro-RO"/>
                    </w:rPr>
                  </w:rPrChange>
                </w:rPr>
                <w:t>Anexa .....</w:t>
              </w:r>
              <w:r w:rsidRPr="00DA37C9">
                <w:rPr>
                  <w:rFonts w:ascii="Trebuchet MS" w:hAnsi="Trebuchet MS" w:cs="Arial"/>
                  <w:sz w:val="20"/>
                  <w:szCs w:val="20"/>
                  <w:lang w:val="ro-RO"/>
                </w:rPr>
                <w:t xml:space="preserve"> la ghidul solicitantului) – pentru toți membrii Consiliului/Comisiei Tehnico-Economic(e) a (solicitantului)</w:t>
              </w:r>
            </w:ins>
          </w:p>
        </w:tc>
        <w:tc>
          <w:tcPr>
            <w:tcW w:w="425" w:type="dxa"/>
          </w:tcPr>
          <w:p w14:paraId="3C73A924" w14:textId="77777777" w:rsidR="00DA37C9" w:rsidRPr="00A83D28" w:rsidRDefault="00DA37C9" w:rsidP="0094609D">
            <w:pPr>
              <w:spacing w:before="60" w:after="60"/>
              <w:rPr>
                <w:ins w:id="363" w:author="Mirela Biris" w:date="2023-05-28T11:08:00Z"/>
                <w:rFonts w:ascii="Trebuchet MS" w:hAnsi="Trebuchet MS" w:cs="Arial"/>
                <w:sz w:val="20"/>
                <w:szCs w:val="20"/>
                <w:lang w:val="ro-RO"/>
              </w:rPr>
            </w:pPr>
          </w:p>
        </w:tc>
        <w:tc>
          <w:tcPr>
            <w:tcW w:w="436" w:type="dxa"/>
            <w:gridSpan w:val="2"/>
          </w:tcPr>
          <w:p w14:paraId="3C2CA318" w14:textId="77777777" w:rsidR="00DA37C9" w:rsidRPr="00A83D28" w:rsidRDefault="00DA37C9" w:rsidP="0094609D">
            <w:pPr>
              <w:spacing w:before="60" w:after="60"/>
              <w:rPr>
                <w:ins w:id="364" w:author="Mirela Biris" w:date="2023-05-28T11:08:00Z"/>
                <w:rFonts w:ascii="Trebuchet MS" w:hAnsi="Trebuchet MS" w:cs="Arial"/>
                <w:sz w:val="20"/>
                <w:szCs w:val="20"/>
                <w:lang w:val="ro-RO"/>
              </w:rPr>
            </w:pPr>
          </w:p>
        </w:tc>
        <w:tc>
          <w:tcPr>
            <w:tcW w:w="430" w:type="dxa"/>
            <w:gridSpan w:val="2"/>
          </w:tcPr>
          <w:p w14:paraId="1779A178" w14:textId="77777777" w:rsidR="00DA37C9" w:rsidRPr="00A83D28" w:rsidRDefault="00DA37C9" w:rsidP="0094609D">
            <w:pPr>
              <w:spacing w:before="60" w:after="60"/>
              <w:rPr>
                <w:ins w:id="365" w:author="Mirela Biris" w:date="2023-05-28T11:08:00Z"/>
                <w:rFonts w:ascii="Trebuchet MS" w:hAnsi="Trebuchet MS" w:cs="Arial"/>
                <w:sz w:val="20"/>
                <w:szCs w:val="20"/>
                <w:lang w:val="ro-RO"/>
              </w:rPr>
            </w:pPr>
          </w:p>
        </w:tc>
        <w:tc>
          <w:tcPr>
            <w:tcW w:w="1838" w:type="dxa"/>
            <w:gridSpan w:val="3"/>
          </w:tcPr>
          <w:p w14:paraId="30343297" w14:textId="77777777" w:rsidR="00DA37C9" w:rsidRPr="00A83D28" w:rsidRDefault="00DA37C9" w:rsidP="0094609D">
            <w:pPr>
              <w:spacing w:before="60" w:after="60"/>
              <w:rPr>
                <w:ins w:id="366" w:author="Mirela Biris" w:date="2023-05-28T11:08:00Z"/>
                <w:rFonts w:ascii="Trebuchet MS" w:hAnsi="Trebuchet MS" w:cs="Arial"/>
                <w:sz w:val="16"/>
                <w:szCs w:val="16"/>
                <w:lang w:val="ro-RO"/>
              </w:rPr>
            </w:pPr>
          </w:p>
        </w:tc>
      </w:tr>
      <w:tr w:rsidR="00A83D28" w:rsidRPr="00A83D28" w14:paraId="7C405D75" w14:textId="77777777" w:rsidTr="0094609D">
        <w:trPr>
          <w:gridAfter w:val="1"/>
          <w:trHeight w:val="373"/>
        </w:trPr>
        <w:tc>
          <w:tcPr>
            <w:tcW w:w="568" w:type="dxa"/>
            <w:shd w:val="clear" w:color="auto" w:fill="76923C" w:themeFill="accent3" w:themeFillShade="BF"/>
          </w:tcPr>
          <w:p w14:paraId="0DD06AC3" w14:textId="77777777"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gridSpan w:val="3"/>
            <w:shd w:val="clear" w:color="auto" w:fill="76923C" w:themeFill="accent3" w:themeFillShade="BF"/>
          </w:tcPr>
          <w:p w14:paraId="0F9C6F71" w14:textId="77777777"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14:paraId="7F6C0927"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76923C" w:themeFill="accent3" w:themeFillShade="BF"/>
          </w:tcPr>
          <w:p w14:paraId="6EA82BD4"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76923C" w:themeFill="accent3" w:themeFillShade="BF"/>
          </w:tcPr>
          <w:p w14:paraId="44A65E39"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76923C" w:themeFill="accent3" w:themeFillShade="BF"/>
          </w:tcPr>
          <w:p w14:paraId="3D799470"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1B59DDB2" w14:textId="77777777" w:rsidTr="0094609D">
        <w:trPr>
          <w:gridAfter w:val="1"/>
          <w:trHeight w:val="212"/>
        </w:trPr>
        <w:tc>
          <w:tcPr>
            <w:tcW w:w="568" w:type="dxa"/>
          </w:tcPr>
          <w:p w14:paraId="4C4E4A5D"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tcPr>
          <w:p w14:paraId="7287AB2C"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Exista o corespondenta intre obiectele de </w:t>
            </w:r>
            <w:proofErr w:type="spellStart"/>
            <w:r w:rsidRPr="00A83D28">
              <w:rPr>
                <w:rFonts w:ascii="Trebuchet MS" w:hAnsi="Trebuchet MS" w:cs="Arial"/>
                <w:sz w:val="20"/>
                <w:szCs w:val="20"/>
                <w:lang w:val="ro-RO"/>
              </w:rPr>
              <w:t>investiţie</w:t>
            </w:r>
            <w:proofErr w:type="spellEnd"/>
            <w:r w:rsidRPr="00A83D28">
              <w:rPr>
                <w:rFonts w:ascii="Trebuchet MS" w:hAnsi="Trebuchet MS" w:cs="Arial"/>
                <w:sz w:val="20"/>
                <w:szCs w:val="20"/>
                <w:lang w:val="ro-RO"/>
              </w:rPr>
              <w:t xml:space="preserve"> (inclusiv tipurile de </w:t>
            </w:r>
            <w:proofErr w:type="spellStart"/>
            <w:r w:rsidRPr="00A83D28">
              <w:rPr>
                <w:rFonts w:ascii="Trebuchet MS" w:hAnsi="Trebuchet MS" w:cs="Arial"/>
                <w:sz w:val="20"/>
                <w:szCs w:val="20"/>
                <w:lang w:val="ro-RO"/>
              </w:rPr>
              <w:t>lucări</w:t>
            </w:r>
            <w:proofErr w:type="spellEnd"/>
            <w:r w:rsidRPr="00A83D28">
              <w:rPr>
                <w:rFonts w:ascii="Trebuchet MS" w:hAnsi="Trebuchet MS" w:cs="Arial"/>
                <w:sz w:val="20"/>
                <w:szCs w:val="20"/>
                <w:lang w:val="ro-RO"/>
              </w:rPr>
              <w:t xml:space="preserve"> de </w:t>
            </w:r>
            <w:proofErr w:type="spellStart"/>
            <w:r w:rsidRPr="00A83D28">
              <w:rPr>
                <w:rFonts w:ascii="Trebuchet MS" w:hAnsi="Trebuchet MS" w:cs="Arial"/>
                <w:sz w:val="20"/>
                <w:szCs w:val="20"/>
                <w:lang w:val="ro-RO"/>
              </w:rPr>
              <w:t>constructii</w:t>
            </w:r>
            <w:proofErr w:type="spellEnd"/>
            <w:r w:rsidRPr="00A83D28">
              <w:rPr>
                <w:rFonts w:ascii="Trebuchet MS" w:hAnsi="Trebuchet MS" w:cs="Arial"/>
                <w:sz w:val="20"/>
                <w:szCs w:val="20"/>
                <w:lang w:val="ro-RO"/>
              </w:rPr>
              <w:t xml:space="preserve"> propuse, </w:t>
            </w:r>
            <w:proofErr w:type="spellStart"/>
            <w:r w:rsidRPr="00A83D28">
              <w:rPr>
                <w:rFonts w:ascii="Trebuchet MS" w:hAnsi="Trebuchet MS" w:cs="Arial"/>
                <w:sz w:val="20"/>
                <w:szCs w:val="20"/>
                <w:lang w:val="ro-RO"/>
              </w:rPr>
              <w:t>dotari</w:t>
            </w:r>
            <w:proofErr w:type="spellEnd"/>
            <w:r w:rsidRPr="00A83D28">
              <w:rPr>
                <w:rFonts w:ascii="Trebuchet MS" w:hAnsi="Trebuchet MS" w:cs="Arial"/>
                <w:sz w:val="20"/>
                <w:szCs w:val="20"/>
                <w:lang w:val="ro-RO"/>
              </w:rPr>
              <w:t>, etc.) din cadrul SF si cele descrise în cererea de finanțare?</w:t>
            </w:r>
          </w:p>
        </w:tc>
        <w:tc>
          <w:tcPr>
            <w:tcW w:w="425" w:type="dxa"/>
          </w:tcPr>
          <w:p w14:paraId="59BEAB92"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02C8F229"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71FEB481"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535FC01C" w14:textId="77777777" w:rsidR="0094609D" w:rsidRPr="00A83D28" w:rsidRDefault="0094609D" w:rsidP="0094609D">
            <w:pPr>
              <w:spacing w:before="60" w:after="60"/>
              <w:rPr>
                <w:rFonts w:ascii="Trebuchet MS" w:hAnsi="Trebuchet MS" w:cs="Arial"/>
                <w:sz w:val="16"/>
                <w:szCs w:val="16"/>
                <w:lang w:val="ro-RO"/>
              </w:rPr>
            </w:pPr>
          </w:p>
        </w:tc>
      </w:tr>
      <w:tr w:rsidR="00A83D28" w:rsidRPr="00816291" w14:paraId="7D3C003E" w14:textId="77777777" w:rsidTr="0094609D">
        <w:trPr>
          <w:gridAfter w:val="1"/>
          <w:trHeight w:val="593"/>
        </w:trPr>
        <w:tc>
          <w:tcPr>
            <w:tcW w:w="568" w:type="dxa"/>
          </w:tcPr>
          <w:p w14:paraId="619AC23D"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tcPr>
          <w:p w14:paraId="091A906E"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w:t>
            </w:r>
            <w:proofErr w:type="spellStart"/>
            <w:r w:rsidRPr="00A83D28">
              <w:rPr>
                <w:rFonts w:ascii="Trebuchet MS" w:hAnsi="Trebuchet MS" w:cs="Arial"/>
                <w:sz w:val="20"/>
                <w:szCs w:val="20"/>
                <w:lang w:val="ro-RO"/>
              </w:rPr>
              <w:t>specificaţii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descrieri tehnice pentru toate specialitățile: arhitectură, rezistență, instalații interioare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exterioare, rețele edilitare, tehnologii, componente artistice, sistematizare verticală, amenajări </w:t>
            </w:r>
            <w:proofErr w:type="spellStart"/>
            <w:r w:rsidRPr="00A83D28">
              <w:rPr>
                <w:rFonts w:ascii="Trebuchet MS" w:hAnsi="Trebuchet MS" w:cs="Arial"/>
                <w:sz w:val="20"/>
                <w:szCs w:val="20"/>
                <w:lang w:val="ro-RO"/>
              </w:rPr>
              <w:t>peisagere</w:t>
            </w:r>
            <w:proofErr w:type="spellEnd"/>
            <w:r w:rsidRPr="00A83D28">
              <w:rPr>
                <w:rFonts w:ascii="Trebuchet MS" w:hAnsi="Trebuchet MS" w:cs="Arial"/>
                <w:sz w:val="20"/>
                <w:szCs w:val="20"/>
                <w:lang w:val="ro-RO"/>
              </w:rPr>
              <w:t>, design interior, etc., după caz?</w:t>
            </w:r>
          </w:p>
        </w:tc>
        <w:tc>
          <w:tcPr>
            <w:tcW w:w="425" w:type="dxa"/>
          </w:tcPr>
          <w:p w14:paraId="5B237F83"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7BDF9D3A"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4C9FB5B4"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260A8924"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09D880A4" w14:textId="77777777" w:rsidTr="0094609D">
        <w:trPr>
          <w:gridAfter w:val="1"/>
          <w:trHeight w:val="289"/>
        </w:trPr>
        <w:tc>
          <w:tcPr>
            <w:tcW w:w="568" w:type="dxa"/>
          </w:tcPr>
          <w:p w14:paraId="01E24662"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tcPr>
          <w:p w14:paraId="60B2DAD1" w14:textId="77777777" w:rsidR="0094609D" w:rsidRPr="00DA37C9" w:rsidRDefault="0094609D" w:rsidP="0094609D">
            <w:pPr>
              <w:spacing w:before="60" w:after="60"/>
              <w:jc w:val="both"/>
              <w:rPr>
                <w:rFonts w:ascii="Trebuchet MS" w:hAnsi="Trebuchet MS" w:cs="Arial"/>
                <w:sz w:val="20"/>
                <w:szCs w:val="20"/>
                <w:lang w:val="ro-RO"/>
              </w:rPr>
            </w:pPr>
            <w:r w:rsidRPr="00DA37C9">
              <w:rPr>
                <w:rFonts w:ascii="Trebuchet MS" w:hAnsi="Trebuchet MS" w:cs="Arial"/>
                <w:b/>
                <w:sz w:val="20"/>
                <w:szCs w:val="20"/>
                <w:lang w:val="ro-RO"/>
              </w:rPr>
              <w:t xml:space="preserve">Graficul de implementare a obiectivului de </w:t>
            </w:r>
            <w:proofErr w:type="spellStart"/>
            <w:r w:rsidRPr="00DA37C9">
              <w:rPr>
                <w:rFonts w:ascii="Trebuchet MS" w:hAnsi="Trebuchet MS" w:cs="Arial"/>
                <w:b/>
                <w:sz w:val="20"/>
                <w:szCs w:val="20"/>
                <w:lang w:val="ro-RO"/>
              </w:rPr>
              <w:t>investitiei</w:t>
            </w:r>
            <w:proofErr w:type="spellEnd"/>
            <w:r w:rsidRPr="00DA37C9">
              <w:rPr>
                <w:rFonts w:ascii="Trebuchet MS" w:hAnsi="Trebuchet MS" w:cs="Arial"/>
                <w:sz w:val="20"/>
                <w:szCs w:val="20"/>
                <w:lang w:val="ro-RO"/>
              </w:rPr>
              <w:t>:</w:t>
            </w:r>
          </w:p>
          <w:p w14:paraId="48816D21" w14:textId="77777777" w:rsidR="0094609D" w:rsidRPr="00DA37C9"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DA37C9">
              <w:rPr>
                <w:rFonts w:ascii="Trebuchet MS" w:hAnsi="Trebuchet MS" w:cs="Arial"/>
                <w:sz w:val="20"/>
                <w:szCs w:val="20"/>
                <w:lang w:val="ro-RO"/>
              </w:rPr>
              <w:t xml:space="preserve">este corelat cu cel prezentat în cadrul Cererii de </w:t>
            </w:r>
            <w:proofErr w:type="spellStart"/>
            <w:r w:rsidRPr="00DA37C9">
              <w:rPr>
                <w:rFonts w:ascii="Trebuchet MS" w:hAnsi="Trebuchet MS" w:cs="Arial"/>
                <w:sz w:val="20"/>
                <w:szCs w:val="20"/>
                <w:lang w:val="ro-RO"/>
              </w:rPr>
              <w:t>Finanţare</w:t>
            </w:r>
            <w:proofErr w:type="spellEnd"/>
            <w:r w:rsidRPr="00DA37C9">
              <w:rPr>
                <w:rFonts w:ascii="Trebuchet MS" w:hAnsi="Trebuchet MS" w:cs="Arial"/>
                <w:sz w:val="20"/>
                <w:szCs w:val="20"/>
                <w:lang w:val="ro-RO"/>
              </w:rPr>
              <w:t xml:space="preserve"> ?</w:t>
            </w:r>
          </w:p>
          <w:p w14:paraId="2844565E" w14:textId="77777777" w:rsidR="0094609D" w:rsidRPr="00DA37C9"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DA37C9">
              <w:rPr>
                <w:rFonts w:ascii="Trebuchet MS" w:hAnsi="Trebuchet MS" w:cs="Arial"/>
                <w:sz w:val="20"/>
                <w:szCs w:val="20"/>
                <w:lang w:val="ro-RO"/>
              </w:rPr>
              <w:t>este corect estimat ca și perioada de realizare (conform tehnologiilor de execuție, etc.)?</w:t>
            </w:r>
          </w:p>
          <w:p w14:paraId="60B223A5" w14:textId="77777777" w:rsidR="0094609D" w:rsidRPr="00DA37C9"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proofErr w:type="spellStart"/>
            <w:r w:rsidRPr="00DA37C9">
              <w:rPr>
                <w:rFonts w:ascii="Trebuchet MS" w:hAnsi="Trebuchet MS" w:cs="Arial"/>
                <w:sz w:val="20"/>
                <w:szCs w:val="20"/>
              </w:rPr>
              <w:t>respectă</w:t>
            </w:r>
            <w:proofErr w:type="spellEnd"/>
            <w:r w:rsidRPr="00DA37C9">
              <w:rPr>
                <w:rFonts w:ascii="Trebuchet MS" w:hAnsi="Trebuchet MS" w:cs="Arial"/>
                <w:sz w:val="20"/>
                <w:szCs w:val="20"/>
              </w:rPr>
              <w:t xml:space="preserve"> </w:t>
            </w:r>
            <w:proofErr w:type="spellStart"/>
            <w:r w:rsidRPr="00DA37C9">
              <w:rPr>
                <w:rFonts w:ascii="Trebuchet MS" w:hAnsi="Trebuchet MS" w:cs="Arial"/>
                <w:sz w:val="20"/>
                <w:szCs w:val="20"/>
              </w:rPr>
              <w:t>termenele</w:t>
            </w:r>
            <w:proofErr w:type="spellEnd"/>
            <w:r w:rsidRPr="00DA37C9">
              <w:rPr>
                <w:rFonts w:ascii="Trebuchet MS" w:hAnsi="Trebuchet MS" w:cs="Arial"/>
                <w:sz w:val="20"/>
                <w:szCs w:val="20"/>
              </w:rPr>
              <w:t xml:space="preserve"> </w:t>
            </w:r>
            <w:proofErr w:type="spellStart"/>
            <w:r w:rsidRPr="00DA37C9">
              <w:rPr>
                <w:rFonts w:ascii="Trebuchet MS" w:hAnsi="Trebuchet MS" w:cs="Arial"/>
                <w:sz w:val="20"/>
                <w:szCs w:val="20"/>
              </w:rPr>
              <w:t>limită</w:t>
            </w:r>
            <w:proofErr w:type="spellEnd"/>
            <w:r w:rsidRPr="00DA37C9">
              <w:rPr>
                <w:rFonts w:ascii="Trebuchet MS" w:hAnsi="Trebuchet MS" w:cs="Arial"/>
                <w:sz w:val="20"/>
                <w:szCs w:val="20"/>
              </w:rPr>
              <w:t xml:space="preserve"> ale </w:t>
            </w:r>
            <w:proofErr w:type="spellStart"/>
            <w:r w:rsidRPr="00DA37C9">
              <w:rPr>
                <w:rFonts w:ascii="Trebuchet MS" w:hAnsi="Trebuchet MS" w:cs="Arial"/>
                <w:sz w:val="20"/>
                <w:szCs w:val="20"/>
              </w:rPr>
              <w:t>programului</w:t>
            </w:r>
            <w:proofErr w:type="spellEnd"/>
            <w:r w:rsidRPr="00DA37C9">
              <w:rPr>
                <w:rFonts w:ascii="Trebuchet MS" w:hAnsi="Trebuchet MS" w:cs="Arial"/>
                <w:sz w:val="20"/>
                <w:szCs w:val="20"/>
              </w:rPr>
              <w:t xml:space="preserve"> de </w:t>
            </w:r>
            <w:proofErr w:type="spellStart"/>
            <w:r w:rsidRPr="00DA37C9">
              <w:rPr>
                <w:rFonts w:ascii="Trebuchet MS" w:hAnsi="Trebuchet MS" w:cs="Arial"/>
                <w:sz w:val="20"/>
                <w:szCs w:val="20"/>
              </w:rPr>
              <w:t>finanțare</w:t>
            </w:r>
            <w:proofErr w:type="spellEnd"/>
            <w:r w:rsidRPr="00DA37C9">
              <w:rPr>
                <w:rFonts w:ascii="Trebuchet MS" w:hAnsi="Trebuchet MS" w:cs="Arial"/>
                <w:sz w:val="20"/>
                <w:szCs w:val="20"/>
              </w:rPr>
              <w:t>?</w:t>
            </w:r>
          </w:p>
          <w:p w14:paraId="2D0E666E" w14:textId="429DABCD" w:rsidR="0094609D" w:rsidRPr="00DA37C9" w:rsidRDefault="0094609D" w:rsidP="0094609D">
            <w:pPr>
              <w:spacing w:before="60" w:after="60"/>
              <w:jc w:val="both"/>
              <w:rPr>
                <w:rFonts w:ascii="Trebuchet MS" w:hAnsi="Trebuchet MS" w:cs="Arial"/>
                <w:i/>
                <w:sz w:val="20"/>
                <w:szCs w:val="20"/>
                <w:lang w:val="ro-RO"/>
              </w:rPr>
            </w:pPr>
            <w:r w:rsidRPr="00DA37C9">
              <w:rPr>
                <w:rFonts w:ascii="Trebuchet MS" w:hAnsi="Trebuchet MS" w:cs="Arial"/>
                <w:i/>
                <w:sz w:val="20"/>
                <w:szCs w:val="20"/>
                <w:lang w:val="ro-RO"/>
                <w:rPrChange w:id="367" w:author="Mirela Biris" w:date="2023-05-28T11:09:00Z">
                  <w:rPr>
                    <w:rFonts w:ascii="Trebuchet MS" w:hAnsi="Trebuchet MS" w:cs="Arial"/>
                    <w:i/>
                    <w:color w:val="FF0000"/>
                    <w:sz w:val="20"/>
                    <w:szCs w:val="20"/>
                    <w:lang w:val="ro-RO"/>
                  </w:rPr>
                </w:rPrChange>
              </w:rPr>
              <w:t xml:space="preserve">(se va avea în vedere ca termenul limită de implementare a proiectului nu poate </w:t>
            </w:r>
            <w:proofErr w:type="spellStart"/>
            <w:r w:rsidRPr="00DA37C9">
              <w:rPr>
                <w:rFonts w:ascii="Trebuchet MS" w:hAnsi="Trebuchet MS" w:cs="Arial"/>
                <w:i/>
                <w:sz w:val="20"/>
                <w:szCs w:val="20"/>
                <w:lang w:val="ro-RO"/>
                <w:rPrChange w:id="368" w:author="Mirela Biris" w:date="2023-05-28T11:09:00Z">
                  <w:rPr>
                    <w:rFonts w:ascii="Trebuchet MS" w:hAnsi="Trebuchet MS" w:cs="Arial"/>
                    <w:i/>
                    <w:color w:val="FF0000"/>
                    <w:sz w:val="20"/>
                    <w:szCs w:val="20"/>
                    <w:lang w:val="ro-RO"/>
                  </w:rPr>
                </w:rPrChange>
              </w:rPr>
              <w:t>depăşi</w:t>
            </w:r>
            <w:proofErr w:type="spellEnd"/>
            <w:r w:rsidRPr="00DA37C9">
              <w:rPr>
                <w:rFonts w:ascii="Trebuchet MS" w:hAnsi="Trebuchet MS" w:cs="Arial"/>
                <w:i/>
                <w:sz w:val="20"/>
                <w:szCs w:val="20"/>
                <w:lang w:val="ro-RO"/>
                <w:rPrChange w:id="369" w:author="Mirela Biris" w:date="2023-05-28T11:09:00Z">
                  <w:rPr>
                    <w:rFonts w:ascii="Trebuchet MS" w:hAnsi="Trebuchet MS" w:cs="Arial"/>
                    <w:i/>
                    <w:color w:val="FF0000"/>
                    <w:sz w:val="20"/>
                    <w:szCs w:val="20"/>
                    <w:lang w:val="ro-RO"/>
                  </w:rPr>
                </w:rPrChange>
              </w:rPr>
              <w:t xml:space="preserve"> termenul prevăzut în documentele de programare: 31.dec.</w:t>
            </w:r>
            <w:del w:id="370" w:author="Larisa Petcu" w:date="2023-05-25T09:58:00Z">
              <w:r w:rsidRPr="00DA37C9" w:rsidDel="00B60DDE">
                <w:rPr>
                  <w:rFonts w:ascii="Trebuchet MS" w:hAnsi="Trebuchet MS" w:cs="Arial"/>
                  <w:i/>
                  <w:sz w:val="20"/>
                  <w:szCs w:val="20"/>
                  <w:lang w:val="ro-RO"/>
                  <w:rPrChange w:id="371" w:author="Mirela Biris" w:date="2023-05-28T11:09:00Z">
                    <w:rPr>
                      <w:rFonts w:ascii="Trebuchet MS" w:hAnsi="Trebuchet MS" w:cs="Arial"/>
                      <w:i/>
                      <w:color w:val="FF0000"/>
                      <w:sz w:val="20"/>
                      <w:szCs w:val="20"/>
                      <w:lang w:val="ro-RO"/>
                    </w:rPr>
                  </w:rPrChange>
                </w:rPr>
                <w:delText>2023</w:delText>
              </w:r>
            </w:del>
            <w:ins w:id="372" w:author="Larisa Petcu" w:date="2023-05-25T09:58:00Z">
              <w:r w:rsidR="00B60DDE" w:rsidRPr="00DA37C9">
                <w:rPr>
                  <w:rFonts w:ascii="Trebuchet MS" w:hAnsi="Trebuchet MS" w:cs="Arial"/>
                  <w:i/>
                  <w:sz w:val="20"/>
                  <w:szCs w:val="20"/>
                  <w:lang w:val="ro-RO"/>
                  <w:rPrChange w:id="373" w:author="Mirela Biris" w:date="2023-05-28T11:09:00Z">
                    <w:rPr>
                      <w:rFonts w:ascii="Trebuchet MS" w:hAnsi="Trebuchet MS" w:cs="Arial"/>
                      <w:i/>
                      <w:color w:val="FF0000"/>
                      <w:sz w:val="20"/>
                      <w:szCs w:val="20"/>
                      <w:lang w:val="ro-RO"/>
                    </w:rPr>
                  </w:rPrChange>
                </w:rPr>
                <w:t>2029</w:t>
              </w:r>
            </w:ins>
            <w:r w:rsidRPr="00DA37C9">
              <w:rPr>
                <w:rFonts w:ascii="Trebuchet MS" w:hAnsi="Trebuchet MS" w:cs="Arial"/>
                <w:i/>
                <w:sz w:val="20"/>
                <w:szCs w:val="20"/>
                <w:lang w:val="ro-RO"/>
              </w:rPr>
              <w:t xml:space="preserve">) </w:t>
            </w:r>
          </w:p>
        </w:tc>
        <w:tc>
          <w:tcPr>
            <w:tcW w:w="425" w:type="dxa"/>
          </w:tcPr>
          <w:p w14:paraId="1C7C5C9C"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69F98D8F"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25B88C54"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33EC4324"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52142885" w14:textId="77777777" w:rsidTr="00DA37C9">
        <w:tblPrEx>
          <w:tblW w:w="10501" w:type="dxa"/>
          <w:tblInd w:w="-318" w:type="dxa"/>
          <w:tblLayout w:type="fixed"/>
          <w:tblPrExChange w:id="374" w:author="Mirela Biris" w:date="2023-05-28T11:10:00Z">
            <w:tblPrEx>
              <w:tblW w:w="10501" w:type="dxa"/>
              <w:tblInd w:w="-318" w:type="dxa"/>
              <w:tblLayout w:type="fixed"/>
            </w:tblPrEx>
          </w:tblPrExChange>
        </w:tblPrEx>
        <w:trPr>
          <w:gridAfter w:val="1"/>
          <w:trHeight w:val="289"/>
          <w:trPrChange w:id="375" w:author="Mirela Biris" w:date="2023-05-28T11:10:00Z">
            <w:trPr>
              <w:gridBefore w:val="3"/>
              <w:trHeight w:val="289"/>
            </w:trPr>
          </w:trPrChange>
        </w:trPr>
        <w:tc>
          <w:tcPr>
            <w:tcW w:w="568" w:type="dxa"/>
            <w:shd w:val="clear" w:color="auto" w:fill="FFFFFF" w:themeFill="background1"/>
            <w:tcPrChange w:id="376" w:author="Mirela Biris" w:date="2023-05-28T11:10:00Z">
              <w:tcPr>
                <w:tcW w:w="568" w:type="dxa"/>
                <w:gridSpan w:val="2"/>
                <w:shd w:val="clear" w:color="auto" w:fill="F2F2F2" w:themeFill="background1" w:themeFillShade="F2"/>
              </w:tcPr>
            </w:tcPrChange>
          </w:tcPr>
          <w:p w14:paraId="51CBCEC5"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shd w:val="clear" w:color="auto" w:fill="FFFFFF" w:themeFill="background1"/>
            <w:tcPrChange w:id="377" w:author="Mirela Biris" w:date="2023-05-28T11:10:00Z">
              <w:tcPr>
                <w:tcW w:w="6804" w:type="dxa"/>
                <w:gridSpan w:val="5"/>
                <w:shd w:val="clear" w:color="auto" w:fill="F2F2F2" w:themeFill="background1" w:themeFillShade="F2"/>
              </w:tcPr>
            </w:tcPrChange>
          </w:tcPr>
          <w:p w14:paraId="12C84871" w14:textId="123D6D5D" w:rsidR="0094609D" w:rsidRPr="00DA37C9" w:rsidRDefault="00DA37C9" w:rsidP="00AE62D6">
            <w:pPr>
              <w:spacing w:before="60" w:after="60"/>
              <w:jc w:val="both"/>
              <w:rPr>
                <w:rFonts w:ascii="Trebuchet MS" w:hAnsi="Trebuchet MS" w:cs="Arial"/>
                <w:strike/>
                <w:sz w:val="20"/>
                <w:szCs w:val="20"/>
                <w:lang w:val="ro-RO"/>
                <w:rPrChange w:id="378" w:author="Mirela Biris" w:date="2023-05-28T11:10:00Z">
                  <w:rPr>
                    <w:rFonts w:ascii="Trebuchet MS" w:hAnsi="Trebuchet MS" w:cs="Arial"/>
                    <w:sz w:val="20"/>
                    <w:szCs w:val="20"/>
                    <w:lang w:val="ro-RO"/>
                  </w:rPr>
                </w:rPrChange>
              </w:rPr>
            </w:pPr>
            <w:ins w:id="379" w:author="Mirela Biris" w:date="2023-05-28T11:10:00Z">
              <w:r w:rsidRPr="00DA37C9">
                <w:rPr>
                  <w:rFonts w:ascii="Trebuchet MS" w:hAnsi="Trebuchet MS"/>
                  <w:sz w:val="20"/>
                  <w:szCs w:val="20"/>
                </w:rPr>
                <w:t xml:space="preserve">Din </w:t>
              </w:r>
              <w:proofErr w:type="spellStart"/>
              <w:r w:rsidRPr="00DA37C9">
                <w:rPr>
                  <w:rFonts w:ascii="Trebuchet MS" w:hAnsi="Trebuchet MS"/>
                  <w:sz w:val="20"/>
                  <w:szCs w:val="20"/>
                </w:rPr>
                <w:t>informațiile</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existente</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în</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cadrul</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documentației</w:t>
              </w:r>
              <w:proofErr w:type="spellEnd"/>
              <w:r w:rsidRPr="00DA37C9">
                <w:rPr>
                  <w:rFonts w:ascii="Trebuchet MS" w:hAnsi="Trebuchet MS"/>
                  <w:sz w:val="20"/>
                  <w:szCs w:val="20"/>
                </w:rPr>
                <w:t xml:space="preserve"> care </w:t>
              </w:r>
              <w:proofErr w:type="spellStart"/>
              <w:r w:rsidRPr="00DA37C9">
                <w:rPr>
                  <w:rFonts w:ascii="Trebuchet MS" w:hAnsi="Trebuchet MS"/>
                  <w:sz w:val="20"/>
                  <w:szCs w:val="20"/>
                </w:rPr>
                <w:t>vizează</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dreptul</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solicitantului</w:t>
              </w:r>
              <w:proofErr w:type="spellEnd"/>
              <w:r w:rsidRPr="00DA37C9">
                <w:rPr>
                  <w:rFonts w:ascii="Trebuchet MS" w:hAnsi="Trebuchet MS"/>
                  <w:sz w:val="20"/>
                  <w:szCs w:val="20"/>
                </w:rPr>
                <w:t>/</w:t>
              </w:r>
              <w:proofErr w:type="spellStart"/>
              <w:r w:rsidRPr="00DA37C9">
                <w:rPr>
                  <w:rFonts w:ascii="Trebuchet MS" w:hAnsi="Trebuchet MS"/>
                  <w:sz w:val="20"/>
                  <w:szCs w:val="20"/>
                </w:rPr>
                <w:t>partenerilor</w:t>
              </w:r>
              <w:proofErr w:type="spellEnd"/>
              <w:r w:rsidRPr="00DA37C9">
                <w:rPr>
                  <w:rFonts w:ascii="Trebuchet MS" w:hAnsi="Trebuchet MS"/>
                  <w:sz w:val="20"/>
                  <w:szCs w:val="20"/>
                </w:rPr>
                <w:t xml:space="preserve"> de a </w:t>
              </w:r>
              <w:proofErr w:type="spellStart"/>
              <w:r w:rsidRPr="00DA37C9">
                <w:rPr>
                  <w:rFonts w:ascii="Trebuchet MS" w:hAnsi="Trebuchet MS"/>
                  <w:sz w:val="20"/>
                  <w:szCs w:val="20"/>
                </w:rPr>
                <w:t>executa</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lucrarile</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propuse</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rezultă</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că</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dreptul</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în</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cauză</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este</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acoperitor</w:t>
              </w:r>
              <w:proofErr w:type="spellEnd"/>
              <w:r w:rsidRPr="00DA37C9">
                <w:rPr>
                  <w:rFonts w:ascii="Trebuchet MS" w:hAnsi="Trebuchet MS"/>
                  <w:sz w:val="20"/>
                  <w:szCs w:val="20"/>
                </w:rPr>
                <w:t xml:space="preserve"> fata de </w:t>
              </w:r>
              <w:proofErr w:type="spellStart"/>
              <w:r w:rsidRPr="00DA37C9">
                <w:rPr>
                  <w:rFonts w:ascii="Trebuchet MS" w:hAnsi="Trebuchet MS"/>
                  <w:sz w:val="20"/>
                  <w:szCs w:val="20"/>
                </w:rPr>
                <w:t>interventiile</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propuse</w:t>
              </w:r>
              <w:proofErr w:type="spellEnd"/>
              <w:r w:rsidRPr="00DA37C9">
                <w:rPr>
                  <w:rFonts w:ascii="Trebuchet MS" w:hAnsi="Trebuchet MS"/>
                  <w:sz w:val="20"/>
                  <w:szCs w:val="20"/>
                </w:rPr>
                <w:t xml:space="preserve"> a fi </w:t>
              </w:r>
              <w:proofErr w:type="spellStart"/>
              <w:r w:rsidRPr="00DA37C9">
                <w:rPr>
                  <w:rFonts w:ascii="Trebuchet MS" w:hAnsi="Trebuchet MS"/>
                  <w:sz w:val="20"/>
                  <w:szCs w:val="20"/>
                </w:rPr>
                <w:t>realizate</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prin</w:t>
              </w:r>
              <w:proofErr w:type="spellEnd"/>
              <w:r w:rsidRPr="00DA37C9">
                <w:rPr>
                  <w:rFonts w:ascii="Trebuchet MS" w:hAnsi="Trebuchet MS"/>
                  <w:sz w:val="20"/>
                  <w:szCs w:val="20"/>
                </w:rPr>
                <w:t xml:space="preserve"> </w:t>
              </w:r>
              <w:proofErr w:type="spellStart"/>
              <w:r w:rsidRPr="00DA37C9">
                <w:rPr>
                  <w:rFonts w:ascii="Trebuchet MS" w:hAnsi="Trebuchet MS"/>
                  <w:sz w:val="20"/>
                  <w:szCs w:val="20"/>
                </w:rPr>
                <w:t>proiect</w:t>
              </w:r>
              <w:proofErr w:type="spellEnd"/>
              <w:r w:rsidRPr="00DA37C9">
                <w:rPr>
                  <w:rFonts w:ascii="Trebuchet MS" w:hAnsi="Trebuchet MS"/>
                  <w:sz w:val="20"/>
                  <w:szCs w:val="20"/>
                </w:rPr>
                <w:t>?</w:t>
              </w:r>
            </w:ins>
            <w:del w:id="380" w:author="Mirela Biris" w:date="2023-05-29T08:57:00Z">
              <w:r w:rsidR="0094609D" w:rsidRPr="00DA37C9" w:rsidDel="00AE62D6">
                <w:rPr>
                  <w:rFonts w:ascii="Trebuchet MS" w:hAnsi="Trebuchet MS"/>
                  <w:strike/>
                  <w:sz w:val="20"/>
                  <w:szCs w:val="20"/>
                  <w:rPrChange w:id="381" w:author="Mirela Biris" w:date="2023-05-28T11:10:00Z">
                    <w:rPr>
                      <w:rFonts w:ascii="Trebuchet MS" w:hAnsi="Trebuchet MS"/>
                      <w:sz w:val="20"/>
                      <w:szCs w:val="20"/>
                    </w:rPr>
                  </w:rPrChange>
                </w:rPr>
                <w:delText>Documentele anexate la cererea de finantare care demonstraza dreptul solicitantului/partenerilor de a executa lucrarile propuse, sunt cuprinzatoare fata de interventiile propuse a fi realizate prin proiect?</w:delText>
              </w:r>
            </w:del>
          </w:p>
        </w:tc>
        <w:tc>
          <w:tcPr>
            <w:tcW w:w="425" w:type="dxa"/>
            <w:shd w:val="clear" w:color="auto" w:fill="FFFFFF" w:themeFill="background1"/>
            <w:tcPrChange w:id="382" w:author="Mirela Biris" w:date="2023-05-28T11:10:00Z">
              <w:tcPr>
                <w:tcW w:w="425" w:type="dxa"/>
                <w:gridSpan w:val="3"/>
                <w:shd w:val="clear" w:color="auto" w:fill="F2F2F2" w:themeFill="background1" w:themeFillShade="F2"/>
              </w:tcPr>
            </w:tcPrChange>
          </w:tcPr>
          <w:p w14:paraId="288FC79B"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FFFFFF" w:themeFill="background1"/>
            <w:tcPrChange w:id="383" w:author="Mirela Biris" w:date="2023-05-28T11:10:00Z">
              <w:tcPr>
                <w:tcW w:w="436" w:type="dxa"/>
                <w:gridSpan w:val="2"/>
                <w:shd w:val="clear" w:color="auto" w:fill="F2F2F2" w:themeFill="background1" w:themeFillShade="F2"/>
              </w:tcPr>
            </w:tcPrChange>
          </w:tcPr>
          <w:p w14:paraId="2EE953C3"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FFFFFF" w:themeFill="background1"/>
            <w:tcPrChange w:id="384" w:author="Mirela Biris" w:date="2023-05-28T11:10:00Z">
              <w:tcPr>
                <w:tcW w:w="430" w:type="dxa"/>
                <w:gridSpan w:val="2"/>
                <w:shd w:val="clear" w:color="auto" w:fill="F2F2F2" w:themeFill="background1" w:themeFillShade="F2"/>
              </w:tcPr>
            </w:tcPrChange>
          </w:tcPr>
          <w:p w14:paraId="483F1A22"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FFFFFF" w:themeFill="background1"/>
            <w:tcPrChange w:id="385" w:author="Mirela Biris" w:date="2023-05-28T11:10:00Z">
              <w:tcPr>
                <w:tcW w:w="1838" w:type="dxa"/>
                <w:gridSpan w:val="3"/>
                <w:shd w:val="clear" w:color="auto" w:fill="F2F2F2" w:themeFill="background1" w:themeFillShade="F2"/>
              </w:tcPr>
            </w:tcPrChange>
          </w:tcPr>
          <w:p w14:paraId="37DA7054"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38010534" w14:textId="77777777" w:rsidTr="0094609D">
        <w:trPr>
          <w:gridAfter w:val="1"/>
          <w:trHeight w:val="289"/>
        </w:trPr>
        <w:tc>
          <w:tcPr>
            <w:tcW w:w="568" w:type="dxa"/>
            <w:shd w:val="clear" w:color="auto" w:fill="F2F2F2" w:themeFill="background1" w:themeFillShade="F2"/>
          </w:tcPr>
          <w:p w14:paraId="6A6366A2"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shd w:val="clear" w:color="auto" w:fill="F2F2F2" w:themeFill="background1" w:themeFillShade="F2"/>
          </w:tcPr>
          <w:p w14:paraId="02653969"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A83D28">
              <w:rPr>
                <w:rFonts w:ascii="Trebuchet MS" w:hAnsi="Trebuchet MS" w:cs="Arial"/>
                <w:sz w:val="20"/>
                <w:szCs w:val="20"/>
              </w:rPr>
              <w:t>luându</w:t>
            </w:r>
            <w:proofErr w:type="spellEnd"/>
            <w:r w:rsidRPr="00A83D28">
              <w:rPr>
                <w:rFonts w:ascii="Trebuchet MS" w:hAnsi="Trebuchet MS" w:cs="Arial"/>
                <w:sz w:val="20"/>
                <w:szCs w:val="20"/>
              </w:rPr>
              <w:t xml:space="preserve">-se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calcul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scenariile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recomandate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prin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acestea</w:t>
            </w:r>
            <w:proofErr w:type="spellEnd"/>
            <w:r w:rsidRPr="00A83D28">
              <w:rPr>
                <w:rFonts w:ascii="Trebuchet MS" w:hAnsi="Trebuchet MS" w:cs="Arial"/>
                <w:sz w:val="20"/>
                <w:szCs w:val="20"/>
                <w:lang w:val="ro-RO"/>
              </w:rPr>
              <w:t xml:space="preserve"> ?</w:t>
            </w:r>
          </w:p>
        </w:tc>
        <w:tc>
          <w:tcPr>
            <w:tcW w:w="425" w:type="dxa"/>
            <w:shd w:val="clear" w:color="auto" w:fill="F2F2F2" w:themeFill="background1" w:themeFillShade="F2"/>
          </w:tcPr>
          <w:p w14:paraId="00581B7C"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4F230937"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F2F2F2" w:themeFill="background1" w:themeFillShade="F2"/>
          </w:tcPr>
          <w:p w14:paraId="0E25510E"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48A333A4"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3A88DF5" w14:textId="77777777" w:rsidTr="0094609D">
        <w:trPr>
          <w:gridAfter w:val="1"/>
          <w:trHeight w:val="289"/>
        </w:trPr>
        <w:tc>
          <w:tcPr>
            <w:tcW w:w="568" w:type="dxa"/>
            <w:vMerge w:val="restart"/>
            <w:shd w:val="clear" w:color="auto" w:fill="auto"/>
          </w:tcPr>
          <w:p w14:paraId="1A316194"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shd w:val="clear" w:color="auto" w:fill="auto"/>
          </w:tcPr>
          <w:p w14:paraId="73791B64"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14:paraId="081CC71D"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auto"/>
          </w:tcPr>
          <w:p w14:paraId="530F59B5"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auto"/>
          </w:tcPr>
          <w:p w14:paraId="0EF15B1C"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auto"/>
          </w:tcPr>
          <w:p w14:paraId="5C40F94B"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F893828" w14:textId="77777777" w:rsidTr="0094609D">
        <w:trPr>
          <w:gridAfter w:val="1"/>
          <w:trHeight w:val="289"/>
        </w:trPr>
        <w:tc>
          <w:tcPr>
            <w:tcW w:w="568" w:type="dxa"/>
            <w:vMerge/>
            <w:shd w:val="clear" w:color="auto" w:fill="auto"/>
          </w:tcPr>
          <w:p w14:paraId="345AD66F" w14:textId="77777777" w:rsidR="0094609D" w:rsidRPr="00A83D28" w:rsidRDefault="0094609D" w:rsidP="0094609D">
            <w:pPr>
              <w:spacing w:before="60" w:after="60"/>
              <w:jc w:val="center"/>
              <w:rPr>
                <w:rFonts w:ascii="Trebuchet MS" w:hAnsi="Trebuchet MS" w:cs="Arial"/>
                <w:b/>
                <w:sz w:val="18"/>
                <w:szCs w:val="20"/>
                <w:lang w:val="ro-RO"/>
              </w:rPr>
            </w:pPr>
          </w:p>
        </w:tc>
        <w:tc>
          <w:tcPr>
            <w:tcW w:w="6804" w:type="dxa"/>
            <w:gridSpan w:val="3"/>
            <w:shd w:val="clear" w:color="auto" w:fill="auto"/>
          </w:tcPr>
          <w:p w14:paraId="1BE11F6B" w14:textId="77777777"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14:paraId="267EFD1A"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auto"/>
          </w:tcPr>
          <w:p w14:paraId="70C08EE2"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auto"/>
          </w:tcPr>
          <w:p w14:paraId="26365609"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auto"/>
          </w:tcPr>
          <w:p w14:paraId="0D8F5A55"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51BA47E" w14:textId="77777777" w:rsidTr="0094609D">
        <w:trPr>
          <w:gridAfter w:val="1"/>
          <w:trHeight w:val="289"/>
        </w:trPr>
        <w:tc>
          <w:tcPr>
            <w:tcW w:w="568" w:type="dxa"/>
            <w:vMerge/>
            <w:shd w:val="clear" w:color="auto" w:fill="auto"/>
          </w:tcPr>
          <w:p w14:paraId="5E3C4918" w14:textId="77777777" w:rsidR="0094609D" w:rsidRPr="00A83D28" w:rsidRDefault="0094609D" w:rsidP="0094609D">
            <w:pPr>
              <w:spacing w:before="60" w:after="60"/>
              <w:jc w:val="center"/>
              <w:rPr>
                <w:rFonts w:ascii="Trebuchet MS" w:hAnsi="Trebuchet MS" w:cs="Arial"/>
                <w:b/>
                <w:sz w:val="18"/>
                <w:szCs w:val="20"/>
                <w:lang w:val="ro-RO"/>
              </w:rPr>
            </w:pPr>
          </w:p>
        </w:tc>
        <w:tc>
          <w:tcPr>
            <w:tcW w:w="6804" w:type="dxa"/>
            <w:gridSpan w:val="3"/>
            <w:shd w:val="clear" w:color="auto" w:fill="auto"/>
          </w:tcPr>
          <w:p w14:paraId="49CD1381" w14:textId="77777777"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Studiul topografic, vizat de către Oficiul de Cadastru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Publicitate Imobiliară?</w:t>
            </w:r>
          </w:p>
        </w:tc>
        <w:tc>
          <w:tcPr>
            <w:tcW w:w="425" w:type="dxa"/>
            <w:shd w:val="clear" w:color="auto" w:fill="auto"/>
          </w:tcPr>
          <w:p w14:paraId="5B722A62"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auto"/>
          </w:tcPr>
          <w:p w14:paraId="45D0C85E"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auto"/>
          </w:tcPr>
          <w:p w14:paraId="75A3A506"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auto"/>
          </w:tcPr>
          <w:p w14:paraId="21FEC015"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7B41BDEE" w14:textId="77777777" w:rsidTr="0094609D">
        <w:trPr>
          <w:gridAfter w:val="1"/>
          <w:trHeight w:val="289"/>
        </w:trPr>
        <w:tc>
          <w:tcPr>
            <w:tcW w:w="568" w:type="dxa"/>
            <w:vMerge/>
            <w:shd w:val="clear" w:color="auto" w:fill="auto"/>
          </w:tcPr>
          <w:p w14:paraId="50825ED2" w14:textId="77777777" w:rsidR="0094609D" w:rsidRPr="00A83D28" w:rsidRDefault="0094609D" w:rsidP="0094609D">
            <w:pPr>
              <w:spacing w:before="60" w:after="60"/>
              <w:jc w:val="center"/>
              <w:rPr>
                <w:rFonts w:ascii="Trebuchet MS" w:hAnsi="Trebuchet MS" w:cs="Arial"/>
                <w:b/>
                <w:sz w:val="18"/>
                <w:szCs w:val="20"/>
                <w:lang w:val="ro-RO"/>
              </w:rPr>
            </w:pPr>
          </w:p>
        </w:tc>
        <w:tc>
          <w:tcPr>
            <w:tcW w:w="6804" w:type="dxa"/>
            <w:gridSpan w:val="3"/>
            <w:shd w:val="clear" w:color="auto" w:fill="auto"/>
          </w:tcPr>
          <w:p w14:paraId="347C9174" w14:textId="77777777"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Extrasul de carte funciară, </w:t>
            </w:r>
            <w:proofErr w:type="spellStart"/>
            <w:r w:rsidRPr="00A83D28">
              <w:rPr>
                <w:rFonts w:ascii="Trebuchet MS" w:hAnsi="Trebuchet MS" w:cs="Arial"/>
                <w:sz w:val="20"/>
                <w:szCs w:val="20"/>
                <w:lang w:val="ro-RO"/>
              </w:rPr>
              <w:t>dupa</w:t>
            </w:r>
            <w:proofErr w:type="spellEnd"/>
            <w:r w:rsidRPr="00A83D28">
              <w:rPr>
                <w:rFonts w:ascii="Trebuchet MS" w:hAnsi="Trebuchet MS" w:cs="Arial"/>
                <w:sz w:val="20"/>
                <w:szCs w:val="20"/>
                <w:lang w:val="ro-RO"/>
              </w:rPr>
              <w:t xml:space="preserve"> caz?</w:t>
            </w:r>
          </w:p>
        </w:tc>
        <w:tc>
          <w:tcPr>
            <w:tcW w:w="425" w:type="dxa"/>
            <w:shd w:val="clear" w:color="auto" w:fill="auto"/>
          </w:tcPr>
          <w:p w14:paraId="29E4EFF3"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auto"/>
          </w:tcPr>
          <w:p w14:paraId="4ED60AD4"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auto"/>
          </w:tcPr>
          <w:p w14:paraId="046A40C9"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auto"/>
          </w:tcPr>
          <w:p w14:paraId="7B44035B"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1B57E0A" w14:textId="77777777" w:rsidTr="0094609D">
        <w:trPr>
          <w:gridAfter w:val="1"/>
          <w:trHeight w:val="289"/>
        </w:trPr>
        <w:tc>
          <w:tcPr>
            <w:tcW w:w="568" w:type="dxa"/>
            <w:vMerge/>
            <w:shd w:val="clear" w:color="auto" w:fill="auto"/>
          </w:tcPr>
          <w:p w14:paraId="242047AD" w14:textId="77777777" w:rsidR="0094609D" w:rsidRPr="00A83D28" w:rsidRDefault="0094609D" w:rsidP="0094609D">
            <w:pPr>
              <w:spacing w:before="60" w:after="60"/>
              <w:jc w:val="center"/>
              <w:rPr>
                <w:rFonts w:ascii="Trebuchet MS" w:hAnsi="Trebuchet MS" w:cs="Arial"/>
                <w:b/>
                <w:sz w:val="18"/>
                <w:szCs w:val="20"/>
                <w:lang w:val="ro-RO"/>
              </w:rPr>
            </w:pPr>
          </w:p>
        </w:tc>
        <w:tc>
          <w:tcPr>
            <w:tcW w:w="6804" w:type="dxa"/>
            <w:gridSpan w:val="3"/>
            <w:shd w:val="clear" w:color="auto" w:fill="auto"/>
          </w:tcPr>
          <w:p w14:paraId="056A8733" w14:textId="77777777"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Avizele conforme, privind asigurarea </w:t>
            </w:r>
            <w:proofErr w:type="spellStart"/>
            <w:r w:rsidRPr="00A83D28">
              <w:rPr>
                <w:rFonts w:ascii="Trebuchet MS" w:hAnsi="Trebuchet MS" w:cs="Arial"/>
                <w:sz w:val="20"/>
                <w:szCs w:val="20"/>
                <w:lang w:val="ro-RO"/>
              </w:rPr>
              <w:t>utilităţilor</w:t>
            </w:r>
            <w:proofErr w:type="spellEnd"/>
            <w:r w:rsidRPr="00A83D28">
              <w:rPr>
                <w:rFonts w:ascii="Trebuchet MS" w:hAnsi="Trebuchet MS" w:cs="Arial"/>
                <w:sz w:val="20"/>
                <w:szCs w:val="20"/>
                <w:lang w:val="ro-RO"/>
              </w:rPr>
              <w:t>?</w:t>
            </w:r>
          </w:p>
        </w:tc>
        <w:tc>
          <w:tcPr>
            <w:tcW w:w="425" w:type="dxa"/>
            <w:shd w:val="clear" w:color="auto" w:fill="auto"/>
          </w:tcPr>
          <w:p w14:paraId="62D170B7"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auto"/>
          </w:tcPr>
          <w:p w14:paraId="17DDF75F"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auto"/>
          </w:tcPr>
          <w:p w14:paraId="3967B7A7"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auto"/>
          </w:tcPr>
          <w:p w14:paraId="5AFD47B9"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5AFC068E" w14:textId="77777777" w:rsidTr="0094609D">
        <w:trPr>
          <w:gridAfter w:val="1"/>
          <w:trHeight w:val="289"/>
        </w:trPr>
        <w:tc>
          <w:tcPr>
            <w:tcW w:w="568" w:type="dxa"/>
            <w:vMerge/>
            <w:shd w:val="clear" w:color="auto" w:fill="auto"/>
          </w:tcPr>
          <w:p w14:paraId="6AB12CCF" w14:textId="77777777" w:rsidR="0094609D" w:rsidRPr="00A83D28" w:rsidRDefault="0094609D" w:rsidP="0094609D">
            <w:pPr>
              <w:spacing w:before="60" w:after="60"/>
              <w:jc w:val="center"/>
              <w:rPr>
                <w:rFonts w:ascii="Trebuchet MS" w:hAnsi="Trebuchet MS" w:cs="Arial"/>
                <w:b/>
                <w:sz w:val="18"/>
                <w:szCs w:val="20"/>
                <w:lang w:val="ro-RO"/>
              </w:rPr>
            </w:pPr>
          </w:p>
        </w:tc>
        <w:tc>
          <w:tcPr>
            <w:tcW w:w="6804" w:type="dxa"/>
            <w:gridSpan w:val="3"/>
            <w:shd w:val="clear" w:color="auto" w:fill="auto"/>
          </w:tcPr>
          <w:p w14:paraId="2A10DF9C" w14:textId="77777777"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Actul administrativ al </w:t>
            </w:r>
            <w:proofErr w:type="spellStart"/>
            <w:r w:rsidRPr="00A83D28">
              <w:rPr>
                <w:rFonts w:ascii="Trebuchet MS" w:hAnsi="Trebuchet MS" w:cs="Arial"/>
                <w:sz w:val="20"/>
                <w:szCs w:val="20"/>
                <w:lang w:val="ro-RO"/>
              </w:rPr>
              <w:t>autorităţii</w:t>
            </w:r>
            <w:proofErr w:type="spellEnd"/>
            <w:r w:rsidRPr="00A83D28">
              <w:rPr>
                <w:rFonts w:ascii="Trebuchet MS" w:hAnsi="Trebuchet MS" w:cs="Arial"/>
                <w:sz w:val="20"/>
                <w:szCs w:val="20"/>
                <w:lang w:val="ro-RO"/>
              </w:rPr>
              <w:t xml:space="preserve"> competente pentru </w:t>
            </w:r>
            <w:proofErr w:type="spellStart"/>
            <w:r w:rsidRPr="00A83D28">
              <w:rPr>
                <w:rFonts w:ascii="Trebuchet MS" w:hAnsi="Trebuchet MS" w:cs="Arial"/>
                <w:sz w:val="20"/>
                <w:szCs w:val="20"/>
                <w:lang w:val="ro-RO"/>
              </w:rPr>
              <w:t>protecţia</w:t>
            </w:r>
            <w:proofErr w:type="spellEnd"/>
            <w:r w:rsidRPr="00A83D28">
              <w:rPr>
                <w:rFonts w:ascii="Trebuchet MS"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A83D28">
              <w:rPr>
                <w:rFonts w:ascii="Trebuchet MS" w:hAnsi="Trebuchet MS" w:cs="Arial"/>
                <w:sz w:val="20"/>
                <w:szCs w:val="20"/>
                <w:lang w:val="ro-RO"/>
              </w:rPr>
              <w:t>documentaţia</w:t>
            </w:r>
            <w:proofErr w:type="spellEnd"/>
            <w:r w:rsidRPr="00A83D28">
              <w:rPr>
                <w:rFonts w:ascii="Trebuchet MS" w:hAnsi="Trebuchet MS" w:cs="Arial"/>
                <w:sz w:val="20"/>
                <w:szCs w:val="20"/>
                <w:lang w:val="ro-RO"/>
              </w:rPr>
              <w:t xml:space="preserve"> tehnico-economică ?</w:t>
            </w:r>
          </w:p>
        </w:tc>
        <w:tc>
          <w:tcPr>
            <w:tcW w:w="425" w:type="dxa"/>
            <w:shd w:val="clear" w:color="auto" w:fill="auto"/>
          </w:tcPr>
          <w:p w14:paraId="645F386A"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auto"/>
          </w:tcPr>
          <w:p w14:paraId="3404250F"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auto"/>
          </w:tcPr>
          <w:p w14:paraId="1E0E6F2B"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auto"/>
          </w:tcPr>
          <w:p w14:paraId="2ACB795F"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29A3A325" w14:textId="77777777" w:rsidTr="0094609D">
        <w:trPr>
          <w:gridAfter w:val="1"/>
          <w:trHeight w:val="289"/>
        </w:trPr>
        <w:tc>
          <w:tcPr>
            <w:tcW w:w="568" w:type="dxa"/>
            <w:vMerge/>
            <w:shd w:val="clear" w:color="auto" w:fill="auto"/>
          </w:tcPr>
          <w:p w14:paraId="119455A6" w14:textId="77777777" w:rsidR="0094609D" w:rsidRPr="00A83D28" w:rsidRDefault="0094609D" w:rsidP="0094609D">
            <w:pPr>
              <w:spacing w:before="60" w:after="60"/>
              <w:jc w:val="center"/>
              <w:rPr>
                <w:rFonts w:ascii="Trebuchet MS" w:hAnsi="Trebuchet MS" w:cs="Arial"/>
                <w:b/>
                <w:sz w:val="18"/>
                <w:szCs w:val="20"/>
                <w:lang w:val="ro-RO"/>
              </w:rPr>
            </w:pPr>
          </w:p>
        </w:tc>
        <w:tc>
          <w:tcPr>
            <w:tcW w:w="6804" w:type="dxa"/>
            <w:gridSpan w:val="3"/>
            <w:shd w:val="clear" w:color="auto" w:fill="auto"/>
          </w:tcPr>
          <w:p w14:paraId="02A66F8A" w14:textId="77777777"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Avizele, acordurile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studiile specifice obținute/efectuate până la data depunerii cererii de finanțare, după caz, care pot </w:t>
            </w:r>
            <w:proofErr w:type="spellStart"/>
            <w:r w:rsidRPr="00A83D28">
              <w:rPr>
                <w:rFonts w:ascii="Trebuchet MS" w:hAnsi="Trebuchet MS" w:cs="Arial"/>
                <w:sz w:val="20"/>
                <w:szCs w:val="20"/>
                <w:lang w:val="ro-RO"/>
              </w:rPr>
              <w:t>condiţiona</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soluţiile</w:t>
            </w:r>
            <w:proofErr w:type="spellEnd"/>
            <w:r w:rsidRPr="00A83D28">
              <w:rPr>
                <w:rFonts w:ascii="Trebuchet MS" w:hAnsi="Trebuchet MS" w:cs="Arial"/>
                <w:sz w:val="20"/>
                <w:szCs w:val="20"/>
                <w:lang w:val="ro-RO"/>
              </w:rPr>
              <w:t xml:space="preserve"> tehnice?</w:t>
            </w:r>
          </w:p>
        </w:tc>
        <w:tc>
          <w:tcPr>
            <w:tcW w:w="425" w:type="dxa"/>
            <w:shd w:val="clear" w:color="auto" w:fill="auto"/>
          </w:tcPr>
          <w:p w14:paraId="4611B761"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auto"/>
          </w:tcPr>
          <w:p w14:paraId="30B4F190"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auto"/>
          </w:tcPr>
          <w:p w14:paraId="28A3EC51"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auto"/>
          </w:tcPr>
          <w:p w14:paraId="33ADB273"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7E3BF896" w14:textId="77777777" w:rsidTr="0094609D">
        <w:trPr>
          <w:gridAfter w:val="1"/>
          <w:trHeight w:val="197"/>
        </w:trPr>
        <w:tc>
          <w:tcPr>
            <w:tcW w:w="568" w:type="dxa"/>
          </w:tcPr>
          <w:p w14:paraId="05B69338"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tcPr>
          <w:p w14:paraId="483A777A" w14:textId="77777777" w:rsidR="0094609D" w:rsidRPr="00A83D28" w:rsidRDefault="0094609D" w:rsidP="0094609D">
            <w:pPr>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din Piesele scrise sunt corelate cu Piesele desenate ?</w:t>
            </w:r>
          </w:p>
        </w:tc>
        <w:tc>
          <w:tcPr>
            <w:tcW w:w="425" w:type="dxa"/>
          </w:tcPr>
          <w:p w14:paraId="06065CA4"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tcPr>
          <w:p w14:paraId="3D1CA079"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tcPr>
          <w:p w14:paraId="0E4511D5"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tcPr>
          <w:p w14:paraId="0AC9E3FC" w14:textId="77777777" w:rsidR="0094609D" w:rsidRPr="00A83D28" w:rsidRDefault="0094609D" w:rsidP="0094609D">
            <w:pPr>
              <w:spacing w:before="60" w:after="60"/>
              <w:rPr>
                <w:rFonts w:ascii="Trebuchet MS" w:hAnsi="Trebuchet MS" w:cs="Arial"/>
                <w:sz w:val="16"/>
                <w:szCs w:val="16"/>
                <w:lang w:val="ro-RO"/>
              </w:rPr>
            </w:pPr>
          </w:p>
        </w:tc>
      </w:tr>
      <w:tr w:rsidR="00A83D28" w:rsidRPr="00A83D28" w14:paraId="4C570F09" w14:textId="77777777" w:rsidTr="0094609D">
        <w:trPr>
          <w:gridAfter w:val="1"/>
          <w:trHeight w:val="185"/>
        </w:trPr>
        <w:tc>
          <w:tcPr>
            <w:tcW w:w="568" w:type="dxa"/>
            <w:shd w:val="clear" w:color="auto" w:fill="D9D9D9" w:themeFill="background1" w:themeFillShade="D9"/>
          </w:tcPr>
          <w:p w14:paraId="5DBC7B9D" w14:textId="77777777"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gridSpan w:val="3"/>
            <w:shd w:val="clear" w:color="auto" w:fill="D9D9D9" w:themeFill="background1" w:themeFillShade="D9"/>
          </w:tcPr>
          <w:p w14:paraId="22DF303F" w14:textId="77777777"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14:paraId="674A9E2D" w14:textId="77777777" w:rsidR="0094609D" w:rsidRPr="00A83D28" w:rsidRDefault="0094609D" w:rsidP="0094609D">
            <w:pPr>
              <w:spacing w:before="60" w:after="60"/>
              <w:rPr>
                <w:rFonts w:ascii="Trebuchet MS" w:hAnsi="Trebuchet MS" w:cs="Arial"/>
                <w:sz w:val="20"/>
                <w:szCs w:val="20"/>
                <w:lang w:val="ro-RO"/>
              </w:rPr>
            </w:pPr>
          </w:p>
        </w:tc>
        <w:tc>
          <w:tcPr>
            <w:tcW w:w="436" w:type="dxa"/>
            <w:gridSpan w:val="2"/>
            <w:shd w:val="clear" w:color="auto" w:fill="D9D9D9" w:themeFill="background1" w:themeFillShade="D9"/>
          </w:tcPr>
          <w:p w14:paraId="34A31484" w14:textId="77777777" w:rsidR="0094609D" w:rsidRPr="00A83D28" w:rsidRDefault="0094609D" w:rsidP="0094609D">
            <w:pPr>
              <w:spacing w:before="60" w:after="60"/>
              <w:rPr>
                <w:rFonts w:ascii="Trebuchet MS" w:hAnsi="Trebuchet MS" w:cs="Arial"/>
                <w:sz w:val="20"/>
                <w:szCs w:val="20"/>
                <w:lang w:val="ro-RO"/>
              </w:rPr>
            </w:pPr>
          </w:p>
        </w:tc>
        <w:tc>
          <w:tcPr>
            <w:tcW w:w="430" w:type="dxa"/>
            <w:gridSpan w:val="2"/>
            <w:shd w:val="clear" w:color="auto" w:fill="D9D9D9" w:themeFill="background1" w:themeFillShade="D9"/>
          </w:tcPr>
          <w:p w14:paraId="6F56E291" w14:textId="77777777" w:rsidR="0094609D" w:rsidRPr="00A83D28" w:rsidRDefault="0094609D" w:rsidP="0094609D">
            <w:pPr>
              <w:spacing w:before="60" w:after="60"/>
              <w:rPr>
                <w:rFonts w:ascii="Trebuchet MS" w:hAnsi="Trebuchet MS" w:cs="Arial"/>
                <w:sz w:val="20"/>
                <w:szCs w:val="20"/>
                <w:lang w:val="ro-RO"/>
              </w:rPr>
            </w:pPr>
          </w:p>
        </w:tc>
        <w:tc>
          <w:tcPr>
            <w:tcW w:w="1838" w:type="dxa"/>
            <w:gridSpan w:val="3"/>
            <w:shd w:val="clear" w:color="auto" w:fill="D9D9D9" w:themeFill="background1" w:themeFillShade="D9"/>
          </w:tcPr>
          <w:p w14:paraId="733ED3FA" w14:textId="77777777" w:rsidR="0094609D" w:rsidRPr="00A83D28" w:rsidRDefault="0094609D" w:rsidP="0094609D">
            <w:pPr>
              <w:spacing w:before="60" w:after="60"/>
              <w:rPr>
                <w:rFonts w:ascii="Trebuchet MS" w:hAnsi="Trebuchet MS" w:cs="Arial"/>
                <w:sz w:val="16"/>
                <w:szCs w:val="16"/>
                <w:lang w:val="ro-RO"/>
              </w:rPr>
            </w:pPr>
          </w:p>
        </w:tc>
      </w:tr>
    </w:tbl>
    <w:p w14:paraId="42E8B7CB" w14:textId="77777777" w:rsidR="0094609D" w:rsidRPr="00A83D28" w:rsidRDefault="0094609D" w:rsidP="0094609D">
      <w:pPr>
        <w:spacing w:after="0" w:line="240" w:lineRule="auto"/>
        <w:rPr>
          <w:rFonts w:ascii="Trebuchet MS" w:hAnsi="Trebuchet MS" w:cs="Arial"/>
          <w:i/>
          <w:sz w:val="20"/>
          <w:szCs w:val="20"/>
          <w:lang w:val="ro-RO"/>
        </w:rPr>
      </w:pPr>
    </w:p>
    <w:p w14:paraId="74DFB352" w14:textId="55AED4C9"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Se vor solicita </w:t>
      </w:r>
      <w:proofErr w:type="spellStart"/>
      <w:r w:rsidRPr="00A83D28">
        <w:rPr>
          <w:rFonts w:ascii="Trebuchet MS" w:hAnsi="Trebuchet MS" w:cs="Arial"/>
          <w:sz w:val="20"/>
          <w:szCs w:val="20"/>
          <w:lang w:val="ro-RO"/>
        </w:rPr>
        <w:t>clarificari</w:t>
      </w:r>
      <w:proofErr w:type="spellEnd"/>
      <w:r w:rsidRPr="00A83D28">
        <w:rPr>
          <w:rFonts w:ascii="Trebuchet MS" w:hAnsi="Trebuchet MS" w:cs="Arial"/>
          <w:sz w:val="20"/>
          <w:szCs w:val="20"/>
          <w:lang w:val="ro-RO"/>
        </w:rPr>
        <w:t xml:space="preserve"> pentru toate criteriile din prezenta grilă, </w:t>
      </w:r>
      <w:proofErr w:type="spellStart"/>
      <w:r w:rsidRPr="00A83D28">
        <w:rPr>
          <w:rFonts w:ascii="Trebuchet MS" w:hAnsi="Trebuchet MS" w:cs="Arial"/>
          <w:sz w:val="20"/>
          <w:szCs w:val="20"/>
          <w:lang w:val="ro-RO"/>
        </w:rPr>
        <w:t>insa</w:t>
      </w:r>
      <w:proofErr w:type="spellEnd"/>
      <w:r w:rsidRPr="00A83D28">
        <w:rPr>
          <w:rFonts w:ascii="Trebuchet MS" w:hAnsi="Trebuchet MS" w:cs="Arial"/>
          <w:sz w:val="20"/>
          <w:szCs w:val="20"/>
          <w:lang w:val="ro-RO"/>
        </w:rPr>
        <w:t xml:space="preserve">, daca , in urma </w:t>
      </w:r>
      <w:proofErr w:type="spellStart"/>
      <w:r w:rsidRPr="00A83D28">
        <w:rPr>
          <w:rFonts w:ascii="Trebuchet MS" w:hAnsi="Trebuchet MS" w:cs="Arial"/>
          <w:sz w:val="20"/>
          <w:szCs w:val="20"/>
          <w:lang w:val="ro-RO"/>
        </w:rPr>
        <w:t>raspunsului</w:t>
      </w:r>
      <w:proofErr w:type="spellEnd"/>
      <w:r w:rsidRPr="00A83D28">
        <w:rPr>
          <w:rFonts w:ascii="Trebuchet MS" w:hAnsi="Trebuchet MS" w:cs="Arial"/>
          <w:sz w:val="20"/>
          <w:szCs w:val="20"/>
          <w:lang w:val="ro-RO"/>
        </w:rPr>
        <w:t xml:space="preserve"> la </w:t>
      </w:r>
      <w:proofErr w:type="spellStart"/>
      <w:r w:rsidRPr="00A83D28">
        <w:rPr>
          <w:rFonts w:ascii="Trebuchet MS" w:hAnsi="Trebuchet MS" w:cs="Arial"/>
          <w:sz w:val="20"/>
          <w:szCs w:val="20"/>
          <w:lang w:val="ro-RO"/>
        </w:rPr>
        <w:t>clarificari</w:t>
      </w:r>
      <w:proofErr w:type="spellEnd"/>
      <w:r w:rsidRPr="00A83D28">
        <w:rPr>
          <w:rFonts w:ascii="Trebuchet MS" w:hAnsi="Trebuchet MS" w:cs="Arial"/>
          <w:sz w:val="20"/>
          <w:szCs w:val="20"/>
          <w:lang w:val="ro-RO"/>
        </w:rPr>
        <w:t xml:space="preserve">, evaluatorul va bifa cu NU la criteriile 3,10,11,12 de la </w:t>
      </w:r>
      <w:proofErr w:type="spellStart"/>
      <w:r w:rsidRPr="00A83D28">
        <w:rPr>
          <w:rFonts w:ascii="Trebuchet MS" w:hAnsi="Trebuchet MS" w:cs="Arial"/>
          <w:sz w:val="20"/>
          <w:szCs w:val="20"/>
          <w:lang w:val="ro-RO"/>
        </w:rPr>
        <w:t>Secţiunea</w:t>
      </w:r>
      <w:proofErr w:type="spellEnd"/>
      <w:r w:rsidRPr="00A83D28">
        <w:rPr>
          <w:rFonts w:ascii="Trebuchet MS" w:hAnsi="Trebuchet MS" w:cs="Arial"/>
          <w:sz w:val="20"/>
          <w:szCs w:val="20"/>
          <w:lang w:val="ro-RO"/>
        </w:rPr>
        <w:t xml:space="preserve"> I respectiv </w:t>
      </w:r>
      <w:del w:id="386" w:author="Mirela Biris" w:date="2023-05-29T09:33:00Z">
        <w:r w:rsidRPr="00DA37C9" w:rsidDel="006479B5">
          <w:rPr>
            <w:rFonts w:ascii="Trebuchet MS" w:hAnsi="Trebuchet MS" w:cs="Arial"/>
            <w:strike/>
            <w:sz w:val="20"/>
            <w:szCs w:val="20"/>
            <w:lang w:val="ro-RO"/>
            <w:rPrChange w:id="387" w:author="Mirela Biris" w:date="2023-05-28T11:11:00Z">
              <w:rPr>
                <w:rFonts w:ascii="Trebuchet MS" w:hAnsi="Trebuchet MS" w:cs="Arial"/>
                <w:sz w:val="20"/>
                <w:szCs w:val="20"/>
                <w:lang w:val="ro-RO"/>
              </w:rPr>
            </w:rPrChange>
          </w:rPr>
          <w:delText>4,</w:delText>
        </w:r>
        <w:r w:rsidRPr="00A83D28" w:rsidDel="006479B5">
          <w:rPr>
            <w:rFonts w:ascii="Trebuchet MS" w:hAnsi="Trebuchet MS" w:cs="Arial"/>
            <w:sz w:val="20"/>
            <w:szCs w:val="20"/>
            <w:lang w:val="ro-RO"/>
          </w:rPr>
          <w:delText xml:space="preserve"> </w:delText>
        </w:r>
      </w:del>
      <w:r w:rsidRPr="00A83D28">
        <w:rPr>
          <w:rFonts w:ascii="Trebuchet MS" w:hAnsi="Trebuchet MS" w:cs="Arial"/>
          <w:sz w:val="20"/>
          <w:szCs w:val="20"/>
          <w:lang w:val="ro-RO"/>
        </w:rPr>
        <w:t xml:space="preserve">5, 8 de la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II, </w:t>
      </w:r>
      <w:ins w:id="388" w:author="Mirela Biris" w:date="2023-05-28T11:12:00Z">
        <w:r w:rsidR="00DA37C9" w:rsidRPr="00DA37C9">
          <w:rPr>
            <w:rFonts w:ascii="Trebuchet MS" w:hAnsi="Trebuchet MS" w:cs="Arial"/>
            <w:sz w:val="20"/>
            <w:szCs w:val="20"/>
            <w:lang w:val="ro-RO"/>
          </w:rPr>
          <w:t>proiectul va fi respins prin acordarea de “0” puncte în grila ETF la criteriul aplicabil care vizează la calitatea documentației tehnico-economice (a se vedea criteriul 4 - secțiunea II, grila ETF).</w:t>
        </w:r>
      </w:ins>
      <w:del w:id="389" w:author="Mirela Biris" w:date="2023-05-28T11:12:00Z">
        <w:r w:rsidRPr="00A83D28" w:rsidDel="00DA37C9">
          <w:rPr>
            <w:rFonts w:ascii="Trebuchet MS" w:hAnsi="Trebuchet MS" w:cs="Arial"/>
            <w:sz w:val="20"/>
            <w:szCs w:val="20"/>
            <w:lang w:val="ro-RO"/>
          </w:rPr>
          <w:delText>proiectul va fi respins.</w:delText>
        </w:r>
      </w:del>
    </w:p>
    <w:p w14:paraId="44EF430E" w14:textId="05A4183D" w:rsidR="00CB645B" w:rsidDel="006479B5" w:rsidRDefault="006479B5" w:rsidP="00F86B3F">
      <w:pPr>
        <w:spacing w:before="60" w:afterLines="60" w:after="144"/>
        <w:ind w:left="270"/>
        <w:jc w:val="both"/>
        <w:rPr>
          <w:del w:id="390" w:author="Mirela Biris" w:date="2023-05-29T09:32:00Z"/>
          <w:rFonts w:ascii="Trebuchet MS" w:hAnsi="Trebuchet MS" w:cs="Arial"/>
          <w:sz w:val="20"/>
          <w:szCs w:val="20"/>
          <w:lang w:val="ro-RO"/>
        </w:rPr>
      </w:pPr>
      <w:bookmarkStart w:id="391" w:name="_Hlk136245212"/>
      <w:ins w:id="392" w:author="Mirela Biris" w:date="2023-05-29T09:32:00Z">
        <w:r w:rsidRPr="006479B5">
          <w:rPr>
            <w:rFonts w:ascii="Trebuchet MS" w:hAnsi="Trebuchet MS" w:cs="Arial"/>
            <w:sz w:val="20"/>
            <w:szCs w:val="20"/>
            <w:lang w:val="ro-RO"/>
          </w:rPr>
          <w:t>Se vor solicita clarificări până când Documentația tehnică este la un nivel ce întrunește condițiile adecvate de calitate și toate criteriile vor fi bifate cu DA.</w:t>
        </w:r>
      </w:ins>
      <w:del w:id="393" w:author="Mirela Biris" w:date="2023-05-29T09:32:00Z">
        <w:r w:rsidR="0094609D" w:rsidRPr="00A83D28" w:rsidDel="006479B5">
          <w:rPr>
            <w:rFonts w:ascii="Trebuchet MS" w:hAnsi="Trebuchet MS" w:cs="Arial"/>
            <w:sz w:val="20"/>
            <w:szCs w:val="20"/>
            <w:lang w:val="ro-RO"/>
          </w:rPr>
          <w:delText xml:space="preserve">În cazul bifării cu NU la oricare dintre celelalte criterii, proiectul </w:delText>
        </w:r>
      </w:del>
      <w:del w:id="394" w:author="Mirela Biris" w:date="2023-05-28T11:13:00Z">
        <w:r w:rsidR="0094609D" w:rsidRPr="00A83D28" w:rsidDel="00DA37C9">
          <w:rPr>
            <w:rFonts w:ascii="Trebuchet MS" w:hAnsi="Trebuchet MS" w:cs="Arial"/>
            <w:sz w:val="20"/>
            <w:szCs w:val="20"/>
            <w:lang w:val="ro-RO"/>
          </w:rPr>
          <w:delText xml:space="preserve">(componenta) </w:delText>
        </w:r>
      </w:del>
      <w:del w:id="395" w:author="Mirela Biris" w:date="2023-05-29T09:32:00Z">
        <w:r w:rsidR="0094609D" w:rsidRPr="00A83D28" w:rsidDel="006479B5">
          <w:rPr>
            <w:rFonts w:ascii="Trebuchet MS" w:hAnsi="Trebuchet MS" w:cs="Arial"/>
            <w:sz w:val="20"/>
            <w:szCs w:val="20"/>
            <w:lang w:val="ro-RO"/>
          </w:rPr>
          <w:delText xml:space="preserve">nu se va respinge, și, daca este cazul, se vor formula recomandări </w:delText>
        </w:r>
        <w:r w:rsidR="0094609D" w:rsidRPr="00DA37C9" w:rsidDel="006479B5">
          <w:rPr>
            <w:rFonts w:ascii="Trebuchet MS" w:hAnsi="Trebuchet MS" w:cs="Arial"/>
            <w:strike/>
            <w:sz w:val="20"/>
            <w:szCs w:val="20"/>
            <w:highlight w:val="yellow"/>
            <w:lang w:val="ro-RO"/>
            <w:rPrChange w:id="396" w:author="Mirela Biris" w:date="2023-05-28T11:13:00Z">
              <w:rPr>
                <w:rFonts w:ascii="Trebuchet MS" w:hAnsi="Trebuchet MS" w:cs="Arial"/>
                <w:sz w:val="20"/>
                <w:szCs w:val="20"/>
                <w:lang w:val="ro-RO"/>
              </w:rPr>
            </w:rPrChange>
          </w:rPr>
          <w:delText xml:space="preserve">de îmbunătățire a documentației tehnico-economice cu </w:delText>
        </w:r>
        <w:r w:rsidR="00CB645B" w:rsidRPr="00DA37C9" w:rsidDel="006479B5">
          <w:rPr>
            <w:rFonts w:ascii="Trebuchet MS" w:hAnsi="Trebuchet MS" w:cs="Arial"/>
            <w:strike/>
            <w:sz w:val="20"/>
            <w:szCs w:val="20"/>
            <w:highlight w:val="yellow"/>
            <w:lang w:val="ro-RO"/>
            <w:rPrChange w:id="397" w:author="Mirela Biris" w:date="2023-05-28T11:13:00Z">
              <w:rPr>
                <w:rFonts w:ascii="Trebuchet MS" w:hAnsi="Trebuchet MS" w:cs="Arial"/>
                <w:sz w:val="20"/>
                <w:szCs w:val="20"/>
                <w:lang w:val="ro-RO"/>
              </w:rPr>
            </w:rPrChange>
          </w:rPr>
          <w:delText xml:space="preserve">verificarea </w:delText>
        </w:r>
        <w:r w:rsidR="0094609D" w:rsidRPr="00DA37C9" w:rsidDel="006479B5">
          <w:rPr>
            <w:rFonts w:ascii="Trebuchet MS" w:hAnsi="Trebuchet MS" w:cs="Arial"/>
            <w:strike/>
            <w:sz w:val="20"/>
            <w:szCs w:val="20"/>
            <w:highlight w:val="yellow"/>
            <w:lang w:val="ro-RO"/>
            <w:rPrChange w:id="398" w:author="Mirela Biris" w:date="2023-05-28T11:13:00Z">
              <w:rPr>
                <w:rFonts w:ascii="Trebuchet MS" w:hAnsi="Trebuchet MS" w:cs="Arial"/>
                <w:sz w:val="20"/>
                <w:szCs w:val="20"/>
                <w:lang w:val="ro-RO"/>
              </w:rPr>
            </w:rPrChange>
          </w:rPr>
          <w:delText>solution</w:delText>
        </w:r>
        <w:r w:rsidR="00CB645B" w:rsidRPr="00DA37C9" w:rsidDel="006479B5">
          <w:rPr>
            <w:rFonts w:ascii="Trebuchet MS" w:hAnsi="Trebuchet MS" w:cs="Arial"/>
            <w:strike/>
            <w:sz w:val="20"/>
            <w:szCs w:val="20"/>
            <w:highlight w:val="yellow"/>
            <w:lang w:val="ro-RO"/>
            <w:rPrChange w:id="399" w:author="Mirela Biris" w:date="2023-05-28T11:13:00Z">
              <w:rPr>
                <w:rFonts w:ascii="Trebuchet MS" w:hAnsi="Trebuchet MS" w:cs="Arial"/>
                <w:sz w:val="20"/>
                <w:szCs w:val="20"/>
                <w:lang w:val="ro-RO"/>
              </w:rPr>
            </w:rPrChange>
          </w:rPr>
          <w:delText>ării</w:delText>
        </w:r>
        <w:r w:rsidR="0094609D" w:rsidRPr="00DA37C9" w:rsidDel="006479B5">
          <w:rPr>
            <w:rFonts w:ascii="Trebuchet MS" w:hAnsi="Trebuchet MS" w:cs="Arial"/>
            <w:strike/>
            <w:sz w:val="20"/>
            <w:szCs w:val="20"/>
            <w:highlight w:val="yellow"/>
            <w:lang w:val="ro-RO"/>
            <w:rPrChange w:id="400" w:author="Mirela Biris" w:date="2023-05-28T11:13:00Z">
              <w:rPr>
                <w:rFonts w:ascii="Trebuchet MS" w:hAnsi="Trebuchet MS" w:cs="Arial"/>
                <w:sz w:val="20"/>
                <w:szCs w:val="20"/>
                <w:lang w:val="ro-RO"/>
              </w:rPr>
            </w:rPrChange>
          </w:rPr>
          <w:delText xml:space="preserve"> acestora</w:delText>
        </w:r>
        <w:r w:rsidR="00CB645B" w:rsidRPr="00DA37C9" w:rsidDel="006479B5">
          <w:rPr>
            <w:rFonts w:ascii="Trebuchet MS" w:hAnsi="Trebuchet MS" w:cs="Arial"/>
            <w:strike/>
            <w:sz w:val="20"/>
            <w:szCs w:val="20"/>
            <w:highlight w:val="yellow"/>
            <w:lang w:val="ro-RO"/>
            <w:rPrChange w:id="401" w:author="Mirela Biris" w:date="2023-05-28T11:13:00Z">
              <w:rPr>
                <w:rFonts w:ascii="Trebuchet MS" w:hAnsi="Trebuchet MS" w:cs="Arial"/>
                <w:sz w:val="20"/>
                <w:szCs w:val="20"/>
                <w:lang w:val="ro-RO"/>
              </w:rPr>
            </w:rPrChange>
          </w:rPr>
          <w:delText xml:space="preserve"> în cadrul OI, cel târziu la etapa precontractuală</w:delText>
        </w:r>
        <w:r w:rsidR="0094609D" w:rsidRPr="00DA37C9" w:rsidDel="006479B5">
          <w:rPr>
            <w:rFonts w:ascii="Trebuchet MS" w:hAnsi="Trebuchet MS" w:cs="Arial"/>
            <w:strike/>
            <w:sz w:val="20"/>
            <w:szCs w:val="20"/>
            <w:highlight w:val="yellow"/>
            <w:lang w:val="ro-RO"/>
            <w:rPrChange w:id="402" w:author="Mirela Biris" w:date="2023-05-28T11:13:00Z">
              <w:rPr>
                <w:rFonts w:ascii="Trebuchet MS" w:hAnsi="Trebuchet MS" w:cs="Arial"/>
                <w:sz w:val="20"/>
                <w:szCs w:val="20"/>
                <w:lang w:val="ro-RO"/>
              </w:rPr>
            </w:rPrChange>
          </w:rPr>
          <w:delText>.</w:delText>
        </w:r>
        <w:r w:rsidR="0094609D" w:rsidRPr="00A83D28" w:rsidDel="006479B5">
          <w:rPr>
            <w:rFonts w:ascii="Trebuchet MS" w:hAnsi="Trebuchet MS" w:cs="Arial"/>
            <w:sz w:val="20"/>
            <w:szCs w:val="20"/>
            <w:lang w:val="ro-RO"/>
          </w:rPr>
          <w:delText xml:space="preserve"> </w:delText>
        </w:r>
      </w:del>
    </w:p>
    <w:p w14:paraId="378D6C9A" w14:textId="77777777" w:rsidR="006479B5" w:rsidRPr="00A83D28" w:rsidRDefault="006479B5" w:rsidP="0094609D">
      <w:pPr>
        <w:spacing w:before="60" w:afterLines="60" w:after="144"/>
        <w:ind w:left="270"/>
        <w:jc w:val="both"/>
        <w:rPr>
          <w:ins w:id="403" w:author="Mirela Biris" w:date="2023-05-29T09:32:00Z"/>
          <w:rFonts w:ascii="Trebuchet MS" w:hAnsi="Trebuchet MS" w:cs="Arial"/>
          <w:sz w:val="20"/>
          <w:szCs w:val="20"/>
          <w:lang w:val="ro-RO"/>
        </w:rPr>
      </w:pPr>
    </w:p>
    <w:bookmarkEnd w:id="391"/>
    <w:p w14:paraId="29EC4A14" w14:textId="3490387C" w:rsidR="0094609D" w:rsidRPr="00A83D28" w:rsidDel="00DA37C9" w:rsidRDefault="0094609D" w:rsidP="0094609D">
      <w:pPr>
        <w:spacing w:before="60" w:afterLines="60" w:after="144"/>
        <w:ind w:left="270"/>
        <w:jc w:val="both"/>
        <w:rPr>
          <w:del w:id="404" w:author="Mirela Biris" w:date="2023-05-28T11:13:00Z"/>
          <w:rFonts w:ascii="Trebuchet MS" w:hAnsi="Trebuchet MS" w:cs="Arial"/>
          <w:sz w:val="20"/>
          <w:szCs w:val="20"/>
          <w:lang w:val="ro-RO"/>
        </w:rPr>
      </w:pPr>
      <w:del w:id="405" w:author="Mirela Biris" w:date="2023-05-28T11:13:00Z">
        <w:r w:rsidRPr="00A83D28" w:rsidDel="00DA37C9">
          <w:rPr>
            <w:rFonts w:ascii="Trebuchet MS" w:hAnsi="Trebuchet MS" w:cs="Arial"/>
            <w:sz w:val="20"/>
            <w:szCs w:val="20"/>
            <w:lang w:val="ro-RO"/>
          </w:rPr>
          <w:delText>Componenta se va puncta în baza documentației tehnico-economice anexată la depunerea cererii de finanțare.</w:delText>
        </w:r>
      </w:del>
    </w:p>
    <w:p w14:paraId="68E29A82" w14:textId="00F8ED7F" w:rsidR="0094609D" w:rsidRPr="00A83D28" w:rsidRDefault="0094609D" w:rsidP="00F86B3F">
      <w:pPr>
        <w:spacing w:before="60" w:afterLines="60" w:after="144"/>
        <w:ind w:left="270"/>
        <w:jc w:val="both"/>
        <w:rPr>
          <w:rFonts w:ascii="Trebuchet MS" w:hAnsi="Trebuchet MS" w:cs="Arial"/>
          <w:i/>
          <w:sz w:val="20"/>
          <w:szCs w:val="20"/>
          <w:lang w:val="ro-RO"/>
        </w:rPr>
      </w:pPr>
      <w:r w:rsidRPr="00A83D28">
        <w:rPr>
          <w:rFonts w:ascii="Trebuchet MS" w:hAnsi="Trebuchet MS" w:cs="Arial"/>
          <w:b/>
          <w:sz w:val="20"/>
          <w:szCs w:val="20"/>
          <w:lang w:val="ro-RO"/>
        </w:rPr>
        <w:t xml:space="preserve">Sumar clarificări inclusiv </w:t>
      </w:r>
      <w:proofErr w:type="spellStart"/>
      <w:r w:rsidRPr="00A83D28">
        <w:rPr>
          <w:rFonts w:ascii="Trebuchet MS" w:hAnsi="Trebuchet MS" w:cs="Arial"/>
          <w:b/>
          <w:sz w:val="20"/>
          <w:szCs w:val="20"/>
          <w:lang w:val="ro-RO"/>
        </w:rPr>
        <w:t>raspunsul</w:t>
      </w:r>
      <w:proofErr w:type="spellEnd"/>
      <w:r w:rsidRPr="00A83D28">
        <w:rPr>
          <w:rFonts w:ascii="Trebuchet MS" w:hAnsi="Trebuchet MS" w:cs="Arial"/>
          <w:b/>
          <w:sz w:val="20"/>
          <w:szCs w:val="20"/>
          <w:lang w:val="ro-RO"/>
        </w:rPr>
        <w:t xml:space="preserve"> solicitantului la acestea</w:t>
      </w:r>
      <w:ins w:id="406" w:author="Mirela Biris" w:date="2023-05-29T09:32:00Z">
        <w:r w:rsidR="006479B5">
          <w:rPr>
            <w:rFonts w:ascii="Trebuchet MS" w:hAnsi="Trebuchet MS" w:cs="Arial"/>
            <w:b/>
            <w:sz w:val="20"/>
            <w:szCs w:val="20"/>
            <w:lang w:val="ro-RO"/>
          </w:rPr>
          <w:t>.</w:t>
        </w:r>
      </w:ins>
      <w:del w:id="407" w:author="Mirela Biris" w:date="2023-05-29T09:32:00Z">
        <w:r w:rsidRPr="00A83D28" w:rsidDel="006479B5">
          <w:rPr>
            <w:rFonts w:ascii="Trebuchet MS" w:hAnsi="Trebuchet MS" w:cs="Arial"/>
            <w:b/>
            <w:sz w:val="20"/>
            <w:szCs w:val="20"/>
            <w:lang w:val="ro-RO"/>
          </w:rPr>
          <w:delText xml:space="preserve">, </w:delText>
        </w:r>
        <w:r w:rsidRPr="00DA37C9" w:rsidDel="006479B5">
          <w:rPr>
            <w:rFonts w:ascii="Trebuchet MS" w:hAnsi="Trebuchet MS" w:cs="Arial"/>
            <w:b/>
            <w:sz w:val="20"/>
            <w:szCs w:val="20"/>
            <w:highlight w:val="yellow"/>
            <w:lang w:val="ro-RO"/>
            <w:rPrChange w:id="408" w:author="Mirela Biris" w:date="2023-05-28T11:13:00Z">
              <w:rPr>
                <w:rFonts w:ascii="Trebuchet MS" w:hAnsi="Trebuchet MS" w:cs="Arial"/>
                <w:b/>
                <w:sz w:val="20"/>
                <w:szCs w:val="20"/>
                <w:lang w:val="ro-RO"/>
              </w:rPr>
            </w:rPrChange>
          </w:rPr>
          <w:delText>recomandări pentru etapa urmatoare cu privire la calitatea SF</w:delText>
        </w:r>
        <w:r w:rsidRPr="00A83D28" w:rsidDel="006479B5">
          <w:rPr>
            <w:rFonts w:ascii="Trebuchet MS" w:hAnsi="Trebuchet MS" w:cs="Arial"/>
            <w:b/>
            <w:sz w:val="20"/>
            <w:szCs w:val="20"/>
            <w:lang w:val="ro-RO"/>
          </w:rPr>
          <w:delText>:</w:delText>
        </w:r>
        <w:r w:rsidRPr="00A83D28" w:rsidDel="006479B5">
          <w:rPr>
            <w:rFonts w:ascii="Trebuchet MS" w:hAnsi="Trebuchet MS" w:cs="Arial"/>
            <w:i/>
            <w:sz w:val="20"/>
            <w:szCs w:val="20"/>
            <w:lang w:val="ro-RO"/>
          </w:rPr>
          <w:delText>....................</w:delText>
        </w:r>
      </w:del>
    </w:p>
    <w:p w14:paraId="584E64BC"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w:t>
      </w:r>
      <w:r w:rsidR="00184E27">
        <w:rPr>
          <w:rFonts w:ascii="Trebuchet MS" w:hAnsi="Trebuchet MS" w:cs="Arial"/>
          <w:b/>
          <w:sz w:val="20"/>
          <w:szCs w:val="20"/>
          <w:lang w:val="ro-RO"/>
        </w:rPr>
        <w:t>SF</w:t>
      </w:r>
      <w:r w:rsidRPr="00A83D28">
        <w:rPr>
          <w:rFonts w:ascii="Trebuchet MS" w:hAnsi="Trebuchet MS" w:cs="Arial"/>
          <w:b/>
          <w:sz w:val="20"/>
          <w:szCs w:val="20"/>
          <w:lang w:val="ro-RO"/>
        </w:rPr>
        <w:t xml:space="preserve"> este considerat  conform/neconform</w:t>
      </w:r>
    </w:p>
    <w:p w14:paraId="527B75A2"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14:paraId="655CB2EC"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14:paraId="3048F73B"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14:paraId="7A4150B2" w14:textId="77777777"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14:paraId="36C1BAB2" w14:textId="77777777" w:rsidR="00184E27" w:rsidRDefault="00184E27" w:rsidP="003B430E">
      <w:pPr>
        <w:pStyle w:val="BodyText"/>
        <w:spacing w:before="60" w:afterLines="60" w:after="144"/>
        <w:rPr>
          <w:rFonts w:eastAsia="Calibri"/>
          <w:bCs w:val="0"/>
          <w:sz w:val="20"/>
          <w:szCs w:val="20"/>
        </w:rPr>
      </w:pPr>
    </w:p>
    <w:p w14:paraId="41240639" w14:textId="77777777" w:rsidR="00184E27" w:rsidRDefault="00184E27" w:rsidP="003B430E">
      <w:pPr>
        <w:pStyle w:val="BodyText"/>
        <w:spacing w:before="60" w:afterLines="60" w:after="144"/>
        <w:rPr>
          <w:rFonts w:eastAsia="Calibri"/>
          <w:bCs w:val="0"/>
          <w:sz w:val="20"/>
          <w:szCs w:val="20"/>
        </w:rPr>
      </w:pPr>
    </w:p>
    <w:p w14:paraId="1E0F7E18" w14:textId="77777777" w:rsidR="00184E27" w:rsidRDefault="00184E27" w:rsidP="003B430E">
      <w:pPr>
        <w:pStyle w:val="BodyText"/>
        <w:spacing w:before="60" w:afterLines="60" w:after="144"/>
        <w:rPr>
          <w:rFonts w:eastAsia="Calibri"/>
          <w:bCs w:val="0"/>
          <w:sz w:val="20"/>
          <w:szCs w:val="20"/>
        </w:rPr>
      </w:pPr>
    </w:p>
    <w:p w14:paraId="536519D6" w14:textId="77777777" w:rsidR="00184E27" w:rsidRDefault="00184E27" w:rsidP="003B430E">
      <w:pPr>
        <w:pStyle w:val="BodyText"/>
        <w:spacing w:before="60" w:afterLines="60" w:after="144"/>
        <w:rPr>
          <w:ins w:id="409" w:author="Mirela Biris" w:date="2023-05-28T11:18:00Z"/>
          <w:rFonts w:eastAsia="Calibri"/>
          <w:bCs w:val="0"/>
          <w:sz w:val="20"/>
          <w:szCs w:val="20"/>
        </w:rPr>
      </w:pPr>
    </w:p>
    <w:p w14:paraId="7774269F" w14:textId="77777777" w:rsidR="00582670" w:rsidRDefault="00582670" w:rsidP="003B430E">
      <w:pPr>
        <w:pStyle w:val="BodyText"/>
        <w:spacing w:before="60" w:afterLines="60" w:after="144"/>
        <w:rPr>
          <w:ins w:id="410" w:author="Mirela Biris" w:date="2023-05-28T11:18:00Z"/>
          <w:rFonts w:eastAsia="Calibri"/>
          <w:bCs w:val="0"/>
          <w:sz w:val="20"/>
          <w:szCs w:val="20"/>
        </w:rPr>
      </w:pPr>
    </w:p>
    <w:p w14:paraId="5F35067C" w14:textId="77777777" w:rsidR="00582670" w:rsidRDefault="00582670" w:rsidP="003B430E">
      <w:pPr>
        <w:pStyle w:val="BodyText"/>
        <w:spacing w:before="60" w:afterLines="60" w:after="144"/>
        <w:rPr>
          <w:ins w:id="411" w:author="Mirela Biris" w:date="2023-05-28T11:18:00Z"/>
          <w:rFonts w:eastAsia="Calibri"/>
          <w:bCs w:val="0"/>
          <w:sz w:val="20"/>
          <w:szCs w:val="20"/>
        </w:rPr>
      </w:pPr>
    </w:p>
    <w:p w14:paraId="4CF6479C" w14:textId="77777777" w:rsidR="00582670" w:rsidRDefault="00582670" w:rsidP="003B430E">
      <w:pPr>
        <w:pStyle w:val="BodyText"/>
        <w:spacing w:before="60" w:afterLines="60" w:after="144"/>
        <w:rPr>
          <w:ins w:id="412" w:author="Mirela Biris" w:date="2023-05-28T11:18:00Z"/>
          <w:rFonts w:eastAsia="Calibri"/>
          <w:bCs w:val="0"/>
          <w:sz w:val="20"/>
          <w:szCs w:val="20"/>
        </w:rPr>
      </w:pPr>
    </w:p>
    <w:p w14:paraId="401B4B68" w14:textId="77777777" w:rsidR="00582670" w:rsidRDefault="00582670" w:rsidP="003B430E">
      <w:pPr>
        <w:pStyle w:val="BodyText"/>
        <w:spacing w:before="60" w:afterLines="60" w:after="144"/>
        <w:rPr>
          <w:ins w:id="413" w:author="Mirela Biris" w:date="2023-05-28T11:18:00Z"/>
          <w:rFonts w:eastAsia="Calibri"/>
          <w:bCs w:val="0"/>
          <w:sz w:val="20"/>
          <w:szCs w:val="20"/>
        </w:rPr>
      </w:pPr>
    </w:p>
    <w:p w14:paraId="1A62CA7F" w14:textId="77777777" w:rsidR="00582670" w:rsidRDefault="00582670" w:rsidP="003B430E">
      <w:pPr>
        <w:pStyle w:val="BodyText"/>
        <w:spacing w:before="60" w:afterLines="60" w:after="144"/>
        <w:rPr>
          <w:ins w:id="414" w:author="Mirela Biris" w:date="2023-05-28T11:18:00Z"/>
          <w:rFonts w:eastAsia="Calibri"/>
          <w:bCs w:val="0"/>
          <w:sz w:val="20"/>
          <w:szCs w:val="20"/>
        </w:rPr>
      </w:pPr>
    </w:p>
    <w:p w14:paraId="26DB835D" w14:textId="77777777" w:rsidR="00582670" w:rsidRDefault="00582670" w:rsidP="003B430E">
      <w:pPr>
        <w:pStyle w:val="BodyText"/>
        <w:spacing w:before="60" w:afterLines="60" w:after="144"/>
        <w:rPr>
          <w:ins w:id="415" w:author="Mirela Biris" w:date="2023-05-28T11:18:00Z"/>
          <w:rFonts w:eastAsia="Calibri"/>
          <w:bCs w:val="0"/>
          <w:sz w:val="20"/>
          <w:szCs w:val="20"/>
        </w:rPr>
      </w:pPr>
    </w:p>
    <w:p w14:paraId="1E8121CD" w14:textId="77777777" w:rsidR="00582670" w:rsidRDefault="00582670" w:rsidP="003B430E">
      <w:pPr>
        <w:pStyle w:val="BodyText"/>
        <w:spacing w:before="60" w:afterLines="60" w:after="144"/>
        <w:rPr>
          <w:ins w:id="416" w:author="Mirela Biris" w:date="2023-05-28T11:18:00Z"/>
          <w:rFonts w:eastAsia="Calibri"/>
          <w:bCs w:val="0"/>
          <w:sz w:val="20"/>
          <w:szCs w:val="20"/>
        </w:rPr>
      </w:pPr>
    </w:p>
    <w:p w14:paraId="4B42021E" w14:textId="77777777" w:rsidR="00582670" w:rsidRDefault="00582670" w:rsidP="003B430E">
      <w:pPr>
        <w:pStyle w:val="BodyText"/>
        <w:spacing w:before="60" w:afterLines="60" w:after="144"/>
        <w:rPr>
          <w:ins w:id="417" w:author="Mirela Biris" w:date="2023-05-28T11:18:00Z"/>
          <w:rFonts w:eastAsia="Calibri"/>
          <w:bCs w:val="0"/>
          <w:sz w:val="20"/>
          <w:szCs w:val="20"/>
        </w:rPr>
      </w:pPr>
    </w:p>
    <w:p w14:paraId="5EF723E7" w14:textId="77777777" w:rsidR="00582670" w:rsidRDefault="00582670" w:rsidP="003B430E">
      <w:pPr>
        <w:pStyle w:val="BodyText"/>
        <w:spacing w:before="60" w:afterLines="60" w:after="144"/>
        <w:rPr>
          <w:ins w:id="418" w:author="Mirela Biris" w:date="2023-05-28T11:18:00Z"/>
          <w:rFonts w:eastAsia="Calibri"/>
          <w:bCs w:val="0"/>
          <w:sz w:val="20"/>
          <w:szCs w:val="20"/>
        </w:rPr>
      </w:pPr>
    </w:p>
    <w:p w14:paraId="2353B5C9" w14:textId="77777777" w:rsidR="00582670" w:rsidRDefault="00582670" w:rsidP="003B430E">
      <w:pPr>
        <w:pStyle w:val="BodyText"/>
        <w:spacing w:before="60" w:afterLines="60" w:after="144"/>
        <w:rPr>
          <w:ins w:id="419" w:author="Mirela Biris" w:date="2023-05-28T11:18:00Z"/>
          <w:rFonts w:eastAsia="Calibri"/>
          <w:bCs w:val="0"/>
          <w:sz w:val="20"/>
          <w:szCs w:val="20"/>
        </w:rPr>
      </w:pPr>
    </w:p>
    <w:p w14:paraId="5601F3CC" w14:textId="77777777" w:rsidR="00582670" w:rsidRDefault="00582670" w:rsidP="003B430E">
      <w:pPr>
        <w:pStyle w:val="BodyText"/>
        <w:spacing w:before="60" w:afterLines="60" w:after="144"/>
        <w:rPr>
          <w:ins w:id="420" w:author="Mirela Biris" w:date="2023-05-28T11:18:00Z"/>
          <w:rFonts w:eastAsia="Calibri"/>
          <w:bCs w:val="0"/>
          <w:sz w:val="20"/>
          <w:szCs w:val="20"/>
        </w:rPr>
      </w:pPr>
    </w:p>
    <w:p w14:paraId="30CD218C" w14:textId="77777777" w:rsidR="00582670" w:rsidRDefault="00582670" w:rsidP="003B430E">
      <w:pPr>
        <w:pStyle w:val="BodyText"/>
        <w:spacing w:before="60" w:afterLines="60" w:after="144"/>
        <w:rPr>
          <w:ins w:id="421" w:author="Mirela Biris" w:date="2023-05-28T11:18:00Z"/>
          <w:rFonts w:eastAsia="Calibri"/>
          <w:bCs w:val="0"/>
          <w:sz w:val="20"/>
          <w:szCs w:val="20"/>
        </w:rPr>
      </w:pPr>
    </w:p>
    <w:p w14:paraId="53AAB206" w14:textId="77777777" w:rsidR="00582670" w:rsidRDefault="00582670" w:rsidP="003B430E">
      <w:pPr>
        <w:pStyle w:val="BodyText"/>
        <w:spacing w:before="60" w:afterLines="60" w:after="144"/>
        <w:rPr>
          <w:ins w:id="422" w:author="Mirela Biris" w:date="2023-05-28T11:18:00Z"/>
          <w:rFonts w:eastAsia="Calibri"/>
          <w:bCs w:val="0"/>
          <w:sz w:val="20"/>
          <w:szCs w:val="20"/>
        </w:rPr>
      </w:pPr>
    </w:p>
    <w:p w14:paraId="216F0BE8" w14:textId="77777777" w:rsidR="00582670" w:rsidRDefault="00582670" w:rsidP="003B430E">
      <w:pPr>
        <w:pStyle w:val="BodyText"/>
        <w:spacing w:before="60" w:afterLines="60" w:after="144"/>
        <w:rPr>
          <w:ins w:id="423" w:author="Mirela Biris" w:date="2023-05-29T10:39:00Z"/>
          <w:rFonts w:eastAsia="Calibri"/>
          <w:bCs w:val="0"/>
          <w:sz w:val="20"/>
          <w:szCs w:val="20"/>
        </w:rPr>
      </w:pPr>
    </w:p>
    <w:p w14:paraId="19E0A00B" w14:textId="77777777" w:rsidR="001C3B14" w:rsidRDefault="001C3B14" w:rsidP="003B430E">
      <w:pPr>
        <w:pStyle w:val="BodyText"/>
        <w:spacing w:before="60" w:afterLines="60" w:after="144"/>
        <w:rPr>
          <w:ins w:id="424" w:author="Mirela Biris" w:date="2023-05-29T10:39:00Z"/>
          <w:rFonts w:eastAsia="Calibri"/>
          <w:bCs w:val="0"/>
          <w:sz w:val="20"/>
          <w:szCs w:val="20"/>
        </w:rPr>
      </w:pPr>
    </w:p>
    <w:p w14:paraId="1DD517A5" w14:textId="77777777" w:rsidR="001C3B14" w:rsidRDefault="001C3B14" w:rsidP="003B430E">
      <w:pPr>
        <w:pStyle w:val="BodyText"/>
        <w:spacing w:before="60" w:afterLines="60" w:after="144"/>
        <w:rPr>
          <w:ins w:id="425" w:author="Mirela Biris" w:date="2023-05-29T10:39:00Z"/>
          <w:rFonts w:eastAsia="Calibri"/>
          <w:bCs w:val="0"/>
          <w:sz w:val="20"/>
          <w:szCs w:val="20"/>
        </w:rPr>
      </w:pPr>
    </w:p>
    <w:p w14:paraId="0A1AA563" w14:textId="77777777" w:rsidR="001C3B14" w:rsidRDefault="001C3B14" w:rsidP="003B430E">
      <w:pPr>
        <w:pStyle w:val="BodyText"/>
        <w:spacing w:before="60" w:afterLines="60" w:after="144"/>
        <w:rPr>
          <w:ins w:id="426" w:author="Mirela Biris" w:date="2023-05-29T10:39:00Z"/>
          <w:rFonts w:eastAsia="Calibri"/>
          <w:bCs w:val="0"/>
          <w:sz w:val="20"/>
          <w:szCs w:val="20"/>
        </w:rPr>
      </w:pPr>
    </w:p>
    <w:p w14:paraId="0862048A" w14:textId="77777777" w:rsidR="001C3B14" w:rsidRDefault="001C3B14" w:rsidP="003B430E">
      <w:pPr>
        <w:pStyle w:val="BodyText"/>
        <w:spacing w:before="60" w:afterLines="60" w:after="144"/>
        <w:rPr>
          <w:ins w:id="427" w:author="Mirela Biris" w:date="2023-05-29T10:39:00Z"/>
          <w:rFonts w:eastAsia="Calibri"/>
          <w:bCs w:val="0"/>
          <w:sz w:val="20"/>
          <w:szCs w:val="20"/>
        </w:rPr>
      </w:pPr>
    </w:p>
    <w:p w14:paraId="349537D8" w14:textId="77777777" w:rsidR="001C3B14" w:rsidRDefault="001C3B14" w:rsidP="003B430E">
      <w:pPr>
        <w:pStyle w:val="BodyText"/>
        <w:spacing w:before="60" w:afterLines="60" w:after="144"/>
        <w:rPr>
          <w:ins w:id="428" w:author="Mirela Biris" w:date="2023-05-29T10:39:00Z"/>
          <w:rFonts w:eastAsia="Calibri"/>
          <w:bCs w:val="0"/>
          <w:sz w:val="20"/>
          <w:szCs w:val="20"/>
        </w:rPr>
      </w:pPr>
    </w:p>
    <w:p w14:paraId="6008E036" w14:textId="77777777" w:rsidR="001C3B14" w:rsidRDefault="001C3B14" w:rsidP="003B430E">
      <w:pPr>
        <w:pStyle w:val="BodyText"/>
        <w:spacing w:before="60" w:afterLines="60" w:after="144"/>
        <w:rPr>
          <w:ins w:id="429" w:author="Mirela Biris" w:date="2023-05-29T10:39:00Z"/>
          <w:rFonts w:eastAsia="Calibri"/>
          <w:bCs w:val="0"/>
          <w:sz w:val="20"/>
          <w:szCs w:val="20"/>
        </w:rPr>
      </w:pPr>
    </w:p>
    <w:p w14:paraId="54CF760A" w14:textId="77777777" w:rsidR="001C3B14" w:rsidRDefault="001C3B14" w:rsidP="003B430E">
      <w:pPr>
        <w:pStyle w:val="BodyText"/>
        <w:spacing w:before="60" w:afterLines="60" w:after="144"/>
        <w:rPr>
          <w:ins w:id="430" w:author="Mirela Biris" w:date="2023-05-29T10:39:00Z"/>
          <w:rFonts w:eastAsia="Calibri"/>
          <w:bCs w:val="0"/>
          <w:sz w:val="20"/>
          <w:szCs w:val="20"/>
        </w:rPr>
      </w:pPr>
    </w:p>
    <w:p w14:paraId="353182C2" w14:textId="77777777" w:rsidR="001C3B14" w:rsidRDefault="001C3B14" w:rsidP="003B430E">
      <w:pPr>
        <w:pStyle w:val="BodyText"/>
        <w:spacing w:before="60" w:afterLines="60" w:after="144"/>
        <w:rPr>
          <w:ins w:id="431" w:author="Mirela Biris" w:date="2023-05-29T10:39:00Z"/>
          <w:rFonts w:eastAsia="Calibri"/>
          <w:bCs w:val="0"/>
          <w:sz w:val="20"/>
          <w:szCs w:val="20"/>
        </w:rPr>
      </w:pPr>
    </w:p>
    <w:p w14:paraId="4A6B1BA3" w14:textId="77777777" w:rsidR="001C3B14" w:rsidRDefault="001C3B14" w:rsidP="003B430E">
      <w:pPr>
        <w:pStyle w:val="BodyText"/>
        <w:spacing w:before="60" w:afterLines="60" w:after="144"/>
        <w:rPr>
          <w:ins w:id="432" w:author="Mirela Biris" w:date="2023-05-29T10:39:00Z"/>
          <w:rFonts w:eastAsia="Calibri"/>
          <w:bCs w:val="0"/>
          <w:sz w:val="20"/>
          <w:szCs w:val="20"/>
        </w:rPr>
      </w:pPr>
    </w:p>
    <w:p w14:paraId="1193968A" w14:textId="77777777" w:rsidR="001C3B14" w:rsidRDefault="001C3B14" w:rsidP="003B430E">
      <w:pPr>
        <w:pStyle w:val="BodyText"/>
        <w:spacing w:before="60" w:afterLines="60" w:after="144"/>
        <w:rPr>
          <w:ins w:id="433" w:author="Mirela Biris" w:date="2023-05-28T11:18:00Z"/>
          <w:rFonts w:eastAsia="Calibri"/>
          <w:bCs w:val="0"/>
          <w:sz w:val="20"/>
          <w:szCs w:val="20"/>
        </w:rPr>
      </w:pPr>
    </w:p>
    <w:p w14:paraId="63C129EE" w14:textId="77777777" w:rsidR="00582670" w:rsidRDefault="00582670" w:rsidP="003B430E">
      <w:pPr>
        <w:pStyle w:val="BodyText"/>
        <w:spacing w:before="60" w:afterLines="60" w:after="144"/>
        <w:rPr>
          <w:ins w:id="434" w:author="Mirela Biris" w:date="2023-05-28T11:18:00Z"/>
          <w:rFonts w:eastAsia="Calibri"/>
          <w:bCs w:val="0"/>
          <w:sz w:val="20"/>
          <w:szCs w:val="20"/>
        </w:rPr>
      </w:pPr>
    </w:p>
    <w:p w14:paraId="785B2574" w14:textId="77777777" w:rsidR="00582670" w:rsidRDefault="00582670" w:rsidP="003B430E">
      <w:pPr>
        <w:pStyle w:val="BodyText"/>
        <w:spacing w:before="60" w:afterLines="60" w:after="144"/>
        <w:rPr>
          <w:rFonts w:eastAsia="Calibri"/>
          <w:bCs w:val="0"/>
          <w:sz w:val="20"/>
          <w:szCs w:val="20"/>
        </w:rPr>
      </w:pPr>
    </w:p>
    <w:p w14:paraId="689D0CA4" w14:textId="084DBF1C" w:rsidR="00184E27" w:rsidRDefault="00582670">
      <w:pPr>
        <w:pStyle w:val="BodyText"/>
        <w:spacing w:before="60" w:afterLines="60" w:after="144"/>
        <w:jc w:val="right"/>
        <w:rPr>
          <w:rFonts w:eastAsia="Calibri"/>
          <w:bCs w:val="0"/>
          <w:sz w:val="20"/>
          <w:szCs w:val="20"/>
        </w:rPr>
        <w:pPrChange w:id="435" w:author="Mirela Biris" w:date="2023-05-28T11:18:00Z">
          <w:pPr>
            <w:pStyle w:val="BodyText"/>
            <w:spacing w:before="60" w:afterLines="60" w:after="144"/>
          </w:pPr>
        </w:pPrChange>
      </w:pPr>
      <w:ins w:id="436" w:author="Mirela Biris" w:date="2023-05-28T11:18:00Z">
        <w:r>
          <w:rPr>
            <w:rFonts w:eastAsia="Calibri"/>
            <w:bCs w:val="0"/>
            <w:sz w:val="20"/>
            <w:szCs w:val="20"/>
          </w:rPr>
          <w:t>Anexa II.2.c.</w:t>
        </w:r>
      </w:ins>
    </w:p>
    <w:p w14:paraId="6BFAF0FA" w14:textId="77777777" w:rsidR="003B430E" w:rsidRPr="00A83D28" w:rsidRDefault="003B430E" w:rsidP="003B430E">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14:paraId="14FB9B43" w14:textId="77777777"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14:paraId="1380174F" w14:textId="77777777"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w:t>
      </w:r>
      <w:proofErr w:type="spellStart"/>
      <w:r w:rsidRPr="00A83D28">
        <w:rPr>
          <w:rFonts w:ascii="Trebuchet MS" w:hAnsi="Trebuchet MS" w:cs="Arial"/>
          <w:b/>
          <w:sz w:val="20"/>
          <w:szCs w:val="20"/>
          <w:lang w:val="ro-RO"/>
        </w:rPr>
        <w:t>investitie</w:t>
      </w:r>
      <w:proofErr w:type="spellEnd"/>
      <w:r w:rsidRPr="00A83D28">
        <w:rPr>
          <w:rFonts w:ascii="Trebuchet MS" w:hAnsi="Trebuchet MS" w:cs="Arial"/>
          <w:b/>
          <w:sz w:val="20"/>
          <w:szCs w:val="20"/>
          <w:lang w:val="ro-RO"/>
        </w:rPr>
        <w:t xml:space="preserve"> </w:t>
      </w:r>
    </w:p>
    <w:p w14:paraId="340AED7E" w14:textId="14EA22D2"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r w:rsidR="00970A84">
        <w:rPr>
          <w:rFonts w:ascii="Trebuchet MS" w:hAnsi="Trebuchet MS" w:cs="Arial"/>
          <w:b/>
          <w:sz w:val="20"/>
          <w:szCs w:val="20"/>
          <w:lang w:val="ro-RO"/>
        </w:rPr>
        <w:t xml:space="preserve"> </w:t>
      </w:r>
      <w:r w:rsidR="00970A84" w:rsidRPr="00AE62D6">
        <w:rPr>
          <w:rFonts w:ascii="Trebuchet MS" w:hAnsi="Trebuchet MS" w:cs="Arial"/>
          <w:b/>
          <w:sz w:val="20"/>
          <w:szCs w:val="20"/>
          <w:lang w:val="ro-RO"/>
          <w:rPrChange w:id="437" w:author="Mirela Biris" w:date="2023-05-29T08:57:00Z">
            <w:rPr>
              <w:rFonts w:ascii="Trebuchet MS" w:hAnsi="Trebuchet MS" w:cs="Arial"/>
              <w:b/>
              <w:color w:val="FF0000"/>
              <w:sz w:val="20"/>
              <w:szCs w:val="20"/>
              <w:lang w:val="ro-RO"/>
            </w:rPr>
          </w:rPrChange>
        </w:rPr>
        <w:t>SF cu elemente de DALI</w:t>
      </w:r>
      <w:r w:rsidRPr="00AE62D6">
        <w:rPr>
          <w:rFonts w:ascii="Trebuchet MS" w:hAnsi="Trebuchet MS" w:cs="Arial"/>
          <w:b/>
          <w:sz w:val="20"/>
          <w:szCs w:val="20"/>
          <w:lang w:val="ro-RO"/>
        </w:rPr>
        <w:t>)</w:t>
      </w:r>
    </w:p>
    <w:p w14:paraId="2245D2AB" w14:textId="77777777"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Conform Hotărârii nr. 907 din 29 noiembrie 2016 privind etapele de elaborare </w:t>
      </w:r>
      <w:proofErr w:type="spellStart"/>
      <w:r w:rsidRPr="00A83D28">
        <w:rPr>
          <w:rFonts w:ascii="Trebuchet MS" w:eastAsia="Calibri" w:hAnsi="Trebuchet MS" w:cs="Arial"/>
          <w:sz w:val="20"/>
          <w:szCs w:val="20"/>
          <w:lang w:val="ro-RO"/>
        </w:rPr>
        <w:t>şi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conţinutul</w:t>
      </w:r>
      <w:proofErr w:type="spellEnd"/>
      <w:r w:rsidRPr="00A83D28">
        <w:rPr>
          <w:rFonts w:ascii="Trebuchet MS" w:eastAsia="Calibri" w:hAnsi="Trebuchet MS" w:cs="Arial"/>
          <w:sz w:val="20"/>
          <w:szCs w:val="20"/>
          <w:lang w:val="ro-RO"/>
        </w:rPr>
        <w:t xml:space="preserve">-cadru al </w:t>
      </w:r>
      <w:proofErr w:type="spellStart"/>
      <w:r w:rsidRPr="00A83D28">
        <w:rPr>
          <w:rFonts w:ascii="Trebuchet MS" w:eastAsia="Calibri" w:hAnsi="Trebuchet MS" w:cs="Arial"/>
          <w:sz w:val="20"/>
          <w:szCs w:val="20"/>
          <w:lang w:val="ro-RO"/>
        </w:rPr>
        <w:t>documentaţiilor</w:t>
      </w:r>
      <w:proofErr w:type="spellEnd"/>
      <w:r w:rsidRPr="00A83D28">
        <w:rPr>
          <w:rFonts w:ascii="Trebuchet MS" w:eastAsia="Calibri" w:hAnsi="Trebuchet MS" w:cs="Arial"/>
          <w:sz w:val="20"/>
          <w:szCs w:val="20"/>
          <w:lang w:val="ro-RO"/>
        </w:rPr>
        <w:t xml:space="preserve"> tehnico-economice aferente obiectivelor/proiectelor de </w:t>
      </w:r>
      <w:proofErr w:type="spellStart"/>
      <w:r w:rsidRPr="00A83D28">
        <w:rPr>
          <w:rFonts w:ascii="Trebuchet MS" w:eastAsia="Calibri" w:hAnsi="Trebuchet MS" w:cs="Arial"/>
          <w:sz w:val="20"/>
          <w:szCs w:val="20"/>
          <w:lang w:val="ro-RO"/>
        </w:rPr>
        <w:t>investiţii</w:t>
      </w:r>
      <w:proofErr w:type="spellEnd"/>
      <w:r w:rsidRPr="00A83D28">
        <w:rPr>
          <w:rFonts w:ascii="Trebuchet MS" w:eastAsia="Calibri" w:hAnsi="Trebuchet MS" w:cs="Arial"/>
          <w:sz w:val="20"/>
          <w:szCs w:val="20"/>
          <w:lang w:val="ro-RO"/>
        </w:rPr>
        <w:t xml:space="preserve"> </w:t>
      </w:r>
      <w:proofErr w:type="spellStart"/>
      <w:r w:rsidRPr="00A83D28">
        <w:rPr>
          <w:rFonts w:ascii="Trebuchet MS" w:eastAsia="Calibri" w:hAnsi="Trebuchet MS" w:cs="Arial"/>
          <w:sz w:val="20"/>
          <w:szCs w:val="20"/>
          <w:lang w:val="ro-RO"/>
        </w:rPr>
        <w:t>finanţate</w:t>
      </w:r>
      <w:proofErr w:type="spellEnd"/>
      <w:r w:rsidRPr="00A83D28">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82670" w:rsidRPr="00582670" w14:paraId="594FE858" w14:textId="77777777" w:rsidTr="00D3471E">
        <w:trPr>
          <w:ins w:id="438" w:author="Mirela Biris" w:date="2023-05-28T11:19:00Z"/>
        </w:trPr>
        <w:tc>
          <w:tcPr>
            <w:tcW w:w="10491" w:type="dxa"/>
            <w:gridSpan w:val="2"/>
            <w:shd w:val="clear" w:color="auto" w:fill="auto"/>
          </w:tcPr>
          <w:p w14:paraId="3D3FF2BC" w14:textId="77777777" w:rsidR="00582670" w:rsidRPr="00582670" w:rsidRDefault="00582670" w:rsidP="00582670">
            <w:pPr>
              <w:spacing w:before="60" w:after="60" w:line="240" w:lineRule="auto"/>
              <w:jc w:val="center"/>
              <w:outlineLvl w:val="0"/>
              <w:rPr>
                <w:ins w:id="439" w:author="Mirela Biris" w:date="2023-05-28T11:19:00Z"/>
                <w:rFonts w:eastAsia="Times New Roman" w:cstheme="minorHAnsi"/>
                <w:b/>
                <w:bCs/>
                <w:lang w:val="ro-RO"/>
              </w:rPr>
            </w:pPr>
            <w:ins w:id="440" w:author="Mirela Biris" w:date="2023-05-28T11:19:00Z">
              <w:r w:rsidRPr="00582670">
                <w:rPr>
                  <w:rFonts w:eastAsia="Times New Roman" w:cstheme="minorHAnsi"/>
                  <w:b/>
                  <w:bCs/>
                  <w:lang w:val="ro-RO"/>
                </w:rPr>
                <w:t>Programul Regional 2021-2027</w:t>
              </w:r>
            </w:ins>
          </w:p>
        </w:tc>
      </w:tr>
      <w:tr w:rsidR="00582670" w:rsidRPr="00582670" w14:paraId="4230AF32" w14:textId="77777777" w:rsidTr="00D3471E">
        <w:trPr>
          <w:ins w:id="441" w:author="Mirela Biris" w:date="2023-05-28T11:19:00Z"/>
        </w:trPr>
        <w:tc>
          <w:tcPr>
            <w:tcW w:w="2694" w:type="dxa"/>
            <w:shd w:val="clear" w:color="auto" w:fill="auto"/>
          </w:tcPr>
          <w:p w14:paraId="69914DD6" w14:textId="77777777" w:rsidR="00582670" w:rsidRPr="00582670" w:rsidRDefault="00582670" w:rsidP="00582670">
            <w:pPr>
              <w:spacing w:before="60" w:after="60" w:line="240" w:lineRule="auto"/>
              <w:jc w:val="both"/>
              <w:outlineLvl w:val="0"/>
              <w:rPr>
                <w:ins w:id="442" w:author="Mirela Biris" w:date="2023-05-28T11:19:00Z"/>
                <w:rFonts w:eastAsia="Times New Roman" w:cstheme="minorHAnsi"/>
                <w:bCs/>
                <w:lang w:val="ro-RO"/>
              </w:rPr>
            </w:pPr>
            <w:ins w:id="443" w:author="Mirela Biris" w:date="2023-05-28T11:19:00Z">
              <w:r w:rsidRPr="00582670">
                <w:rPr>
                  <w:rFonts w:eastAsia="Times New Roman" w:cstheme="minorHAnsi"/>
                  <w:bCs/>
                  <w:lang w:val="ro-RO"/>
                </w:rPr>
                <w:t xml:space="preserve">Prioritatea de </w:t>
              </w:r>
              <w:proofErr w:type="spellStart"/>
              <w:r w:rsidRPr="00582670">
                <w:rPr>
                  <w:rFonts w:eastAsia="Times New Roman" w:cstheme="minorHAnsi"/>
                  <w:bCs/>
                  <w:lang w:val="ro-RO"/>
                </w:rPr>
                <w:t>investitii</w:t>
              </w:r>
              <w:proofErr w:type="spellEnd"/>
              <w:r w:rsidRPr="00582670">
                <w:rPr>
                  <w:rFonts w:eastAsia="Times New Roman" w:cstheme="minorHAnsi"/>
                  <w:bCs/>
                  <w:lang w:val="ro-RO"/>
                </w:rPr>
                <w:t xml:space="preserve"> </w:t>
              </w:r>
            </w:ins>
          </w:p>
        </w:tc>
        <w:tc>
          <w:tcPr>
            <w:tcW w:w="7797" w:type="dxa"/>
            <w:shd w:val="clear" w:color="auto" w:fill="auto"/>
          </w:tcPr>
          <w:p w14:paraId="0663EABB" w14:textId="77777777" w:rsidR="00582670" w:rsidRPr="00DF2F42" w:rsidRDefault="00582670" w:rsidP="00582670">
            <w:pPr>
              <w:spacing w:before="60" w:after="60" w:line="240" w:lineRule="auto"/>
              <w:outlineLvl w:val="0"/>
              <w:rPr>
                <w:ins w:id="444" w:author="Mirela Biris" w:date="2023-05-28T11:19:00Z"/>
                <w:rFonts w:eastAsia="Times New Roman" w:cstheme="minorHAnsi"/>
                <w:lang w:val="ro-RO"/>
                <w:rPrChange w:id="445" w:author="Mirela Biris" w:date="2023-05-29T09:35:00Z">
                  <w:rPr>
                    <w:ins w:id="446" w:author="Mirela Biris" w:date="2023-05-28T11:19:00Z"/>
                    <w:rFonts w:eastAsia="Times New Roman" w:cstheme="minorHAnsi"/>
                    <w:b/>
                    <w:bCs/>
                    <w:lang w:val="ro-RO"/>
                  </w:rPr>
                </w:rPrChange>
              </w:rPr>
            </w:pPr>
            <w:ins w:id="447" w:author="Mirela Biris" w:date="2023-05-28T11:19:00Z">
              <w:r w:rsidRPr="00DF2F42">
                <w:rPr>
                  <w:rFonts w:eastAsia="Times New Roman" w:cstheme="minorHAnsi"/>
                  <w:lang w:val="ro-RO"/>
                  <w:rPrChange w:id="448" w:author="Mirela Biris" w:date="2023-05-29T09:35:00Z">
                    <w:rPr>
                      <w:rFonts w:eastAsia="Times New Roman" w:cstheme="minorHAnsi"/>
                      <w:b/>
                      <w:bCs/>
                      <w:lang w:val="ro-RO"/>
                    </w:rPr>
                  </w:rPrChange>
                </w:rPr>
                <w:t>6 – O regiune educată</w:t>
              </w:r>
            </w:ins>
          </w:p>
        </w:tc>
      </w:tr>
      <w:tr w:rsidR="00582670" w:rsidRPr="00582670" w14:paraId="7D7EDB99" w14:textId="77777777" w:rsidTr="00D3471E">
        <w:trPr>
          <w:ins w:id="449" w:author="Mirela Biris" w:date="2023-05-28T11:19:00Z"/>
        </w:trPr>
        <w:tc>
          <w:tcPr>
            <w:tcW w:w="2694" w:type="dxa"/>
            <w:shd w:val="clear" w:color="auto" w:fill="auto"/>
          </w:tcPr>
          <w:p w14:paraId="60BDF1E5" w14:textId="77777777" w:rsidR="00582670" w:rsidRPr="00582670" w:rsidRDefault="00582670" w:rsidP="00582670">
            <w:pPr>
              <w:spacing w:before="60" w:after="60" w:line="240" w:lineRule="auto"/>
              <w:jc w:val="both"/>
              <w:outlineLvl w:val="0"/>
              <w:rPr>
                <w:ins w:id="450" w:author="Mirela Biris" w:date="2023-05-28T11:19:00Z"/>
                <w:rFonts w:eastAsia="Times New Roman" w:cstheme="minorHAnsi"/>
                <w:bCs/>
                <w:lang w:val="ro-RO"/>
              </w:rPr>
            </w:pPr>
            <w:ins w:id="451" w:author="Mirela Biris" w:date="2023-05-28T11:19:00Z">
              <w:r w:rsidRPr="00582670">
                <w:rPr>
                  <w:rFonts w:eastAsia="Times New Roman" w:cstheme="minorHAnsi"/>
                  <w:bCs/>
                  <w:lang w:val="ro-RO"/>
                </w:rPr>
                <w:t>Obiectiv specific</w:t>
              </w:r>
            </w:ins>
          </w:p>
        </w:tc>
        <w:tc>
          <w:tcPr>
            <w:tcW w:w="7797" w:type="dxa"/>
            <w:shd w:val="clear" w:color="auto" w:fill="auto"/>
          </w:tcPr>
          <w:p w14:paraId="71F5CB22" w14:textId="77777777" w:rsidR="00582670" w:rsidRPr="00DF2F42" w:rsidRDefault="00582670" w:rsidP="00582670">
            <w:pPr>
              <w:spacing w:before="60" w:after="60" w:line="240" w:lineRule="auto"/>
              <w:outlineLvl w:val="0"/>
              <w:rPr>
                <w:ins w:id="452" w:author="Mirela Biris" w:date="2023-05-28T11:19:00Z"/>
                <w:rFonts w:eastAsia="Times New Roman" w:cstheme="minorHAnsi"/>
                <w:lang w:val="ro-RO"/>
                <w:rPrChange w:id="453" w:author="Mirela Biris" w:date="2023-05-29T09:35:00Z">
                  <w:rPr>
                    <w:ins w:id="454" w:author="Mirela Biris" w:date="2023-05-28T11:19:00Z"/>
                    <w:rFonts w:eastAsia="Times New Roman" w:cstheme="minorHAnsi"/>
                    <w:b/>
                    <w:bCs/>
                    <w:lang w:val="ro-RO"/>
                  </w:rPr>
                </w:rPrChange>
              </w:rPr>
            </w:pPr>
            <w:ins w:id="455" w:author="Mirela Biris" w:date="2023-05-28T11:19:00Z">
              <w:r w:rsidRPr="00DF2F42">
                <w:rPr>
                  <w:rFonts w:eastAsia="Times New Roman" w:cstheme="minorHAnsi"/>
                  <w:lang w:val="ro-RO"/>
                  <w:rPrChange w:id="456" w:author="Mirela Biris" w:date="2023-05-29T09:35:00Z">
                    <w:rPr>
                      <w:rFonts w:eastAsia="Times New Roman" w:cstheme="minorHAnsi"/>
                      <w:b/>
                      <w:bCs/>
                      <w:lang w:val="ro-RO"/>
                    </w:rPr>
                  </w:rPrChange>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ins>
          </w:p>
        </w:tc>
      </w:tr>
      <w:tr w:rsidR="00582670" w:rsidRPr="00582670" w14:paraId="547A9615" w14:textId="77777777" w:rsidTr="00D3471E">
        <w:trPr>
          <w:ins w:id="457" w:author="Mirela Biris" w:date="2023-05-28T11:19:00Z"/>
        </w:trPr>
        <w:tc>
          <w:tcPr>
            <w:tcW w:w="2694" w:type="dxa"/>
            <w:shd w:val="clear" w:color="auto" w:fill="auto"/>
          </w:tcPr>
          <w:p w14:paraId="06BB6D5A" w14:textId="77777777" w:rsidR="00582670" w:rsidRPr="00582670" w:rsidRDefault="00582670" w:rsidP="00582670">
            <w:pPr>
              <w:spacing w:before="60" w:after="60" w:line="240" w:lineRule="auto"/>
              <w:jc w:val="both"/>
              <w:outlineLvl w:val="0"/>
              <w:rPr>
                <w:ins w:id="458" w:author="Mirela Biris" w:date="2023-05-28T11:19:00Z"/>
                <w:rFonts w:eastAsia="Times New Roman" w:cstheme="minorHAnsi"/>
                <w:bCs/>
                <w:lang w:val="ro-RO"/>
              </w:rPr>
            </w:pPr>
            <w:ins w:id="459" w:author="Mirela Biris" w:date="2023-05-28T11:19:00Z">
              <w:r w:rsidRPr="00582670">
                <w:rPr>
                  <w:rFonts w:eastAsia="Times New Roman" w:cstheme="minorHAnsi"/>
                  <w:bCs/>
                  <w:lang w:val="ro-RO"/>
                </w:rPr>
                <w:t>Apel</w:t>
              </w:r>
            </w:ins>
          </w:p>
        </w:tc>
        <w:tc>
          <w:tcPr>
            <w:tcW w:w="7797" w:type="dxa"/>
            <w:shd w:val="clear" w:color="auto" w:fill="auto"/>
          </w:tcPr>
          <w:p w14:paraId="5F5ED768" w14:textId="77777777" w:rsidR="00582670" w:rsidRPr="00DF2F42" w:rsidRDefault="00582670" w:rsidP="00582670">
            <w:pPr>
              <w:spacing w:after="0" w:line="240" w:lineRule="auto"/>
              <w:rPr>
                <w:ins w:id="460" w:author="Mirela Biris" w:date="2023-05-28T11:19:00Z"/>
                <w:rFonts w:eastAsia="Times New Roman" w:cstheme="minorHAnsi"/>
                <w:lang w:val="ro-RO"/>
                <w:rPrChange w:id="461" w:author="Mirela Biris" w:date="2023-05-29T09:35:00Z">
                  <w:rPr>
                    <w:ins w:id="462" w:author="Mirela Biris" w:date="2023-05-28T11:19:00Z"/>
                    <w:rFonts w:eastAsia="Times New Roman" w:cstheme="minorHAnsi"/>
                    <w:b/>
                    <w:bCs/>
                    <w:lang w:val="ro-RO"/>
                  </w:rPr>
                </w:rPrChange>
              </w:rPr>
            </w:pPr>
            <w:ins w:id="463" w:author="Mirela Biris" w:date="2023-05-28T11:19:00Z">
              <w:r w:rsidRPr="00DF2F42">
                <w:rPr>
                  <w:rFonts w:eastAsia="Calibri" w:cstheme="minorHAnsi"/>
                  <w:lang w:val="ro-RO"/>
                  <w:rPrChange w:id="464" w:author="Mirela Biris" w:date="2023-05-29T09:35:00Z">
                    <w:rPr>
                      <w:rFonts w:ascii="Trebuchet MS" w:eastAsia="Calibri" w:hAnsi="Trebuchet MS" w:cs="Arial"/>
                      <w:b/>
                      <w:sz w:val="20"/>
                      <w:szCs w:val="20"/>
                      <w:lang w:val="ro-RO"/>
                    </w:rPr>
                  </w:rPrChange>
                </w:rPr>
                <w:t>623. Învățământul superior ( universități de stat)</w:t>
              </w:r>
            </w:ins>
          </w:p>
        </w:tc>
      </w:tr>
      <w:tr w:rsidR="00582670" w:rsidRPr="00582670" w14:paraId="668717E0" w14:textId="77777777" w:rsidTr="00D3471E">
        <w:trPr>
          <w:ins w:id="465" w:author="Mirela Biris" w:date="2023-05-28T11:19:00Z"/>
        </w:trPr>
        <w:tc>
          <w:tcPr>
            <w:tcW w:w="2694" w:type="dxa"/>
            <w:shd w:val="clear" w:color="auto" w:fill="auto"/>
          </w:tcPr>
          <w:p w14:paraId="7DDC93A5" w14:textId="77777777" w:rsidR="00582670" w:rsidRPr="00582670" w:rsidRDefault="00582670" w:rsidP="00582670">
            <w:pPr>
              <w:spacing w:before="60" w:after="60" w:line="240" w:lineRule="auto"/>
              <w:jc w:val="both"/>
              <w:outlineLvl w:val="0"/>
              <w:rPr>
                <w:ins w:id="466" w:author="Mirela Biris" w:date="2023-05-28T11:19:00Z"/>
                <w:rFonts w:eastAsia="Times New Roman" w:cstheme="minorHAnsi"/>
                <w:bCs/>
                <w:lang w:val="ro-RO"/>
              </w:rPr>
            </w:pPr>
            <w:ins w:id="467" w:author="Mirela Biris" w:date="2023-05-28T11:19:00Z">
              <w:r w:rsidRPr="00582670">
                <w:rPr>
                  <w:rFonts w:eastAsia="Times New Roman" w:cstheme="minorHAnsi"/>
                  <w:bCs/>
                  <w:lang w:val="ro-RO"/>
                </w:rPr>
                <w:t xml:space="preserve">Titlul cererii de </w:t>
              </w:r>
              <w:proofErr w:type="spellStart"/>
              <w:r w:rsidRPr="00582670">
                <w:rPr>
                  <w:rFonts w:eastAsia="Times New Roman" w:cstheme="minorHAnsi"/>
                  <w:bCs/>
                  <w:lang w:val="ro-RO"/>
                </w:rPr>
                <w:t>finanţare</w:t>
              </w:r>
              <w:proofErr w:type="spellEnd"/>
              <w:r w:rsidRPr="00582670">
                <w:rPr>
                  <w:rFonts w:eastAsia="Times New Roman" w:cstheme="minorHAnsi"/>
                  <w:bCs/>
                  <w:lang w:val="ro-RO"/>
                </w:rPr>
                <w:t>:</w:t>
              </w:r>
            </w:ins>
          </w:p>
        </w:tc>
        <w:tc>
          <w:tcPr>
            <w:tcW w:w="7797" w:type="dxa"/>
            <w:shd w:val="clear" w:color="auto" w:fill="auto"/>
          </w:tcPr>
          <w:p w14:paraId="12190FFD" w14:textId="77777777" w:rsidR="00582670" w:rsidRPr="00582670" w:rsidRDefault="00582670" w:rsidP="00582670">
            <w:pPr>
              <w:spacing w:before="60" w:after="60" w:line="240" w:lineRule="auto"/>
              <w:outlineLvl w:val="0"/>
              <w:rPr>
                <w:ins w:id="468" w:author="Mirela Biris" w:date="2023-05-28T11:19:00Z"/>
                <w:rFonts w:eastAsia="Times New Roman" w:cstheme="minorHAnsi"/>
                <w:b/>
                <w:bCs/>
                <w:i/>
                <w:lang w:val="ro-RO"/>
              </w:rPr>
            </w:pPr>
          </w:p>
        </w:tc>
      </w:tr>
      <w:tr w:rsidR="00582670" w:rsidRPr="00582670" w14:paraId="4B0639CF" w14:textId="77777777" w:rsidTr="00D3471E">
        <w:trPr>
          <w:ins w:id="469" w:author="Mirela Biris" w:date="2023-05-28T11:19:00Z"/>
        </w:trPr>
        <w:tc>
          <w:tcPr>
            <w:tcW w:w="2694" w:type="dxa"/>
            <w:shd w:val="clear" w:color="auto" w:fill="auto"/>
          </w:tcPr>
          <w:p w14:paraId="67ABEAB4" w14:textId="77777777" w:rsidR="00582670" w:rsidRPr="00582670" w:rsidRDefault="00582670" w:rsidP="00582670">
            <w:pPr>
              <w:spacing w:before="60" w:after="60" w:line="240" w:lineRule="auto"/>
              <w:jc w:val="both"/>
              <w:outlineLvl w:val="0"/>
              <w:rPr>
                <w:ins w:id="470" w:author="Mirela Biris" w:date="2023-05-28T11:19:00Z"/>
                <w:rFonts w:eastAsia="Times New Roman" w:cstheme="minorHAnsi"/>
                <w:bCs/>
                <w:lang w:val="ro-RO"/>
              </w:rPr>
            </w:pPr>
            <w:ins w:id="471" w:author="Mirela Biris" w:date="2023-05-28T11:19:00Z">
              <w:r w:rsidRPr="00582670">
                <w:rPr>
                  <w:rFonts w:eastAsia="Times New Roman" w:cstheme="minorHAnsi"/>
                  <w:bCs/>
                  <w:lang w:val="ro-RO"/>
                </w:rPr>
                <w:t>Nr. apel de proiecte</w:t>
              </w:r>
            </w:ins>
          </w:p>
        </w:tc>
        <w:tc>
          <w:tcPr>
            <w:tcW w:w="7797" w:type="dxa"/>
            <w:shd w:val="clear" w:color="auto" w:fill="auto"/>
          </w:tcPr>
          <w:p w14:paraId="4957DEAC" w14:textId="77777777" w:rsidR="00582670" w:rsidRPr="00582670" w:rsidRDefault="00582670" w:rsidP="00582670">
            <w:pPr>
              <w:spacing w:before="60" w:after="60" w:line="240" w:lineRule="auto"/>
              <w:outlineLvl w:val="0"/>
              <w:rPr>
                <w:ins w:id="472" w:author="Mirela Biris" w:date="2023-05-28T11:19:00Z"/>
                <w:rFonts w:eastAsia="Times New Roman" w:cstheme="minorHAnsi"/>
                <w:b/>
                <w:bCs/>
                <w:lang w:val="ro-RO"/>
              </w:rPr>
            </w:pPr>
          </w:p>
        </w:tc>
      </w:tr>
      <w:tr w:rsidR="00582670" w:rsidRPr="00582670" w14:paraId="67DE215B" w14:textId="77777777" w:rsidTr="00D3471E">
        <w:trPr>
          <w:ins w:id="473" w:author="Mirela Biris" w:date="2023-05-28T11:19:00Z"/>
        </w:trPr>
        <w:tc>
          <w:tcPr>
            <w:tcW w:w="2694" w:type="dxa"/>
            <w:shd w:val="clear" w:color="auto" w:fill="auto"/>
          </w:tcPr>
          <w:p w14:paraId="48E4A56C" w14:textId="77777777" w:rsidR="00582670" w:rsidRPr="00582670" w:rsidRDefault="00582670" w:rsidP="00582670">
            <w:pPr>
              <w:spacing w:before="60" w:after="60" w:line="240" w:lineRule="auto"/>
              <w:jc w:val="both"/>
              <w:outlineLvl w:val="0"/>
              <w:rPr>
                <w:ins w:id="474" w:author="Mirela Biris" w:date="2023-05-28T11:19:00Z"/>
                <w:rFonts w:eastAsia="Times New Roman" w:cstheme="minorHAnsi"/>
                <w:bCs/>
                <w:lang w:val="ro-RO"/>
              </w:rPr>
            </w:pPr>
            <w:ins w:id="475" w:author="Mirela Biris" w:date="2023-05-28T11:19:00Z">
              <w:r w:rsidRPr="00582670">
                <w:rPr>
                  <w:rFonts w:eastAsia="Times New Roman" w:cstheme="minorHAnsi"/>
                  <w:bCs/>
                  <w:lang w:val="ro-RO"/>
                </w:rPr>
                <w:t>Cod SMIS</w:t>
              </w:r>
            </w:ins>
          </w:p>
        </w:tc>
        <w:tc>
          <w:tcPr>
            <w:tcW w:w="7797" w:type="dxa"/>
            <w:shd w:val="clear" w:color="auto" w:fill="auto"/>
          </w:tcPr>
          <w:p w14:paraId="06AAF74E" w14:textId="77777777" w:rsidR="00582670" w:rsidRPr="00582670" w:rsidRDefault="00582670" w:rsidP="00582670">
            <w:pPr>
              <w:spacing w:before="60" w:after="60" w:line="240" w:lineRule="auto"/>
              <w:outlineLvl w:val="0"/>
              <w:rPr>
                <w:ins w:id="476" w:author="Mirela Biris" w:date="2023-05-28T11:19:00Z"/>
                <w:rFonts w:eastAsia="Times New Roman" w:cstheme="minorHAnsi"/>
                <w:b/>
                <w:bCs/>
                <w:lang w:val="ro-RO"/>
              </w:rPr>
            </w:pPr>
          </w:p>
        </w:tc>
      </w:tr>
      <w:tr w:rsidR="00582670" w:rsidRPr="00582670" w14:paraId="7B28FC8E" w14:textId="77777777" w:rsidTr="00D3471E">
        <w:trPr>
          <w:ins w:id="477" w:author="Mirela Biris" w:date="2023-05-28T11:19:00Z"/>
        </w:trPr>
        <w:tc>
          <w:tcPr>
            <w:tcW w:w="2694" w:type="dxa"/>
            <w:shd w:val="clear" w:color="auto" w:fill="auto"/>
          </w:tcPr>
          <w:p w14:paraId="4FB29ED6" w14:textId="77777777" w:rsidR="00582670" w:rsidRPr="00582670" w:rsidRDefault="00582670" w:rsidP="00582670">
            <w:pPr>
              <w:spacing w:before="60" w:after="60" w:line="240" w:lineRule="auto"/>
              <w:jc w:val="both"/>
              <w:outlineLvl w:val="0"/>
              <w:rPr>
                <w:ins w:id="478" w:author="Mirela Biris" w:date="2023-05-28T11:19:00Z"/>
                <w:rFonts w:eastAsia="Times New Roman" w:cstheme="minorHAnsi"/>
                <w:bCs/>
                <w:lang w:val="ro-RO"/>
              </w:rPr>
            </w:pPr>
            <w:ins w:id="479" w:author="Mirela Biris" w:date="2023-05-28T11:19:00Z">
              <w:r w:rsidRPr="00582670">
                <w:rPr>
                  <w:rFonts w:eastAsia="Times New Roman" w:cstheme="minorHAnsi"/>
                  <w:iCs/>
                  <w:lang w:val="ro-RO"/>
                </w:rPr>
                <w:t xml:space="preserve">Nr </w:t>
              </w:r>
              <w:proofErr w:type="spellStart"/>
              <w:r w:rsidRPr="00582670">
                <w:rPr>
                  <w:rFonts w:eastAsia="Times New Roman" w:cstheme="minorHAnsi"/>
                  <w:iCs/>
                  <w:lang w:val="ro-RO"/>
                </w:rPr>
                <w:t>inregistrare</w:t>
              </w:r>
              <w:proofErr w:type="spellEnd"/>
              <w:r w:rsidRPr="00582670">
                <w:rPr>
                  <w:rFonts w:eastAsia="Times New Roman" w:cstheme="minorHAnsi"/>
                  <w:iCs/>
                  <w:lang w:val="ro-RO"/>
                </w:rPr>
                <w:t>:</w:t>
              </w:r>
            </w:ins>
          </w:p>
        </w:tc>
        <w:tc>
          <w:tcPr>
            <w:tcW w:w="7797" w:type="dxa"/>
            <w:shd w:val="clear" w:color="auto" w:fill="auto"/>
          </w:tcPr>
          <w:p w14:paraId="12845E79" w14:textId="77777777" w:rsidR="00582670" w:rsidRPr="00582670" w:rsidRDefault="00582670" w:rsidP="00582670">
            <w:pPr>
              <w:spacing w:before="60" w:after="60" w:line="240" w:lineRule="auto"/>
              <w:outlineLvl w:val="0"/>
              <w:rPr>
                <w:ins w:id="480" w:author="Mirela Biris" w:date="2023-05-28T11:19:00Z"/>
                <w:rFonts w:eastAsia="Times New Roman" w:cstheme="minorHAnsi"/>
                <w:b/>
                <w:bCs/>
                <w:lang w:val="ro-RO"/>
              </w:rPr>
            </w:pPr>
          </w:p>
        </w:tc>
      </w:tr>
      <w:tr w:rsidR="00582670" w:rsidRPr="00582670" w14:paraId="64616FC1" w14:textId="77777777" w:rsidTr="00D3471E">
        <w:trPr>
          <w:ins w:id="481" w:author="Mirela Biris" w:date="2023-05-28T11:19:00Z"/>
        </w:trPr>
        <w:tc>
          <w:tcPr>
            <w:tcW w:w="2694" w:type="dxa"/>
            <w:shd w:val="clear" w:color="auto" w:fill="auto"/>
          </w:tcPr>
          <w:p w14:paraId="6E6DC10E" w14:textId="77777777" w:rsidR="00582670" w:rsidRPr="00582670" w:rsidRDefault="00582670" w:rsidP="00582670">
            <w:pPr>
              <w:spacing w:before="60" w:after="60" w:line="240" w:lineRule="auto"/>
              <w:jc w:val="both"/>
              <w:outlineLvl w:val="0"/>
              <w:rPr>
                <w:ins w:id="482" w:author="Mirela Biris" w:date="2023-05-28T11:19:00Z"/>
                <w:rFonts w:eastAsia="Times New Roman" w:cstheme="minorHAnsi"/>
                <w:iCs/>
                <w:lang w:val="ro-RO"/>
              </w:rPr>
            </w:pPr>
            <w:ins w:id="483" w:author="Mirela Biris" w:date="2023-05-28T11:19:00Z">
              <w:r w:rsidRPr="00582670">
                <w:rPr>
                  <w:rFonts w:eastAsia="Times New Roman" w:cstheme="minorHAnsi"/>
                  <w:bCs/>
                  <w:lang w:val="ro-RO"/>
                </w:rPr>
                <w:t>Solicitantul:</w:t>
              </w:r>
            </w:ins>
          </w:p>
        </w:tc>
        <w:tc>
          <w:tcPr>
            <w:tcW w:w="7797" w:type="dxa"/>
            <w:shd w:val="clear" w:color="auto" w:fill="auto"/>
          </w:tcPr>
          <w:p w14:paraId="03941E77" w14:textId="77777777" w:rsidR="00582670" w:rsidRPr="00582670" w:rsidRDefault="00582670" w:rsidP="00582670">
            <w:pPr>
              <w:spacing w:before="60" w:after="60" w:line="240" w:lineRule="auto"/>
              <w:outlineLvl w:val="0"/>
              <w:rPr>
                <w:ins w:id="484" w:author="Mirela Biris" w:date="2023-05-28T11:19:00Z"/>
                <w:rFonts w:eastAsia="Times New Roman" w:cstheme="minorHAnsi"/>
                <w:bCs/>
                <w:lang w:val="ro-RO"/>
              </w:rPr>
            </w:pPr>
          </w:p>
        </w:tc>
      </w:tr>
    </w:tbl>
    <w:p w14:paraId="44434234" w14:textId="77777777" w:rsidR="00582670" w:rsidRPr="00A83D28" w:rsidRDefault="00582670"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Del="00582670" w14:paraId="534BE578" w14:textId="7C257FBA" w:rsidTr="00046484">
        <w:trPr>
          <w:del w:id="485" w:author="Mirela Biris" w:date="2023-05-28T11:19:00Z"/>
        </w:trPr>
        <w:tc>
          <w:tcPr>
            <w:tcW w:w="10491" w:type="dxa"/>
            <w:gridSpan w:val="2"/>
            <w:shd w:val="clear" w:color="auto" w:fill="auto"/>
          </w:tcPr>
          <w:p w14:paraId="4B9CA3FC" w14:textId="07F27956" w:rsidR="003B430E" w:rsidRPr="00A83D28" w:rsidDel="00582670" w:rsidRDefault="003B430E" w:rsidP="00184E27">
            <w:pPr>
              <w:pStyle w:val="Title"/>
              <w:spacing w:before="60" w:after="60"/>
              <w:outlineLvl w:val="0"/>
              <w:rPr>
                <w:del w:id="486" w:author="Mirela Biris" w:date="2023-05-28T11:19:00Z"/>
                <w:rFonts w:cs="Arial"/>
                <w:szCs w:val="20"/>
              </w:rPr>
            </w:pPr>
            <w:del w:id="487" w:author="Mirela Biris" w:date="2023-05-28T11:19:00Z">
              <w:r w:rsidRPr="00A83D28" w:rsidDel="00582670">
                <w:rPr>
                  <w:rFonts w:cs="Arial"/>
                  <w:szCs w:val="20"/>
                </w:rPr>
                <w:delText xml:space="preserve">Programul Operaţional Regional </w:delText>
              </w:r>
              <w:r w:rsidR="00184E27" w:rsidDel="00582670">
                <w:rPr>
                  <w:rFonts w:cs="Arial"/>
                  <w:szCs w:val="20"/>
                </w:rPr>
                <w:delText xml:space="preserve">Nord-Vest </w:delText>
              </w:r>
              <w:r w:rsidRPr="00A83D28" w:rsidDel="00582670">
                <w:rPr>
                  <w:rFonts w:cs="Arial"/>
                  <w:szCs w:val="20"/>
                </w:rPr>
                <w:delText>20</w:delText>
              </w:r>
              <w:r w:rsidR="00184E27" w:rsidDel="00582670">
                <w:rPr>
                  <w:rFonts w:cs="Arial"/>
                  <w:szCs w:val="20"/>
                </w:rPr>
                <w:delText>21</w:delText>
              </w:r>
              <w:r w:rsidRPr="00A83D28" w:rsidDel="00582670">
                <w:rPr>
                  <w:rFonts w:cs="Arial"/>
                  <w:szCs w:val="20"/>
                </w:rPr>
                <w:delText>-202</w:delText>
              </w:r>
              <w:r w:rsidR="00184E27" w:rsidDel="00582670">
                <w:rPr>
                  <w:rFonts w:cs="Arial"/>
                  <w:szCs w:val="20"/>
                </w:rPr>
                <w:delText>7</w:delText>
              </w:r>
            </w:del>
          </w:p>
        </w:tc>
      </w:tr>
      <w:tr w:rsidR="00A83D28" w:rsidRPr="00A83D28" w:rsidDel="00582670" w14:paraId="562627C3" w14:textId="17DCEC9E" w:rsidTr="00046484">
        <w:trPr>
          <w:del w:id="488" w:author="Mirela Biris" w:date="2023-05-28T11:19:00Z"/>
        </w:trPr>
        <w:tc>
          <w:tcPr>
            <w:tcW w:w="2694" w:type="dxa"/>
            <w:shd w:val="clear" w:color="auto" w:fill="auto"/>
          </w:tcPr>
          <w:p w14:paraId="21AF0E27" w14:textId="6138A0CF" w:rsidR="003B430E" w:rsidRPr="00A83D28" w:rsidDel="00582670" w:rsidRDefault="00184E27" w:rsidP="00184E27">
            <w:pPr>
              <w:pStyle w:val="Title"/>
              <w:spacing w:before="60" w:after="60"/>
              <w:jc w:val="both"/>
              <w:outlineLvl w:val="0"/>
              <w:rPr>
                <w:del w:id="489" w:author="Mirela Biris" w:date="2023-05-28T11:19:00Z"/>
                <w:rFonts w:cs="Arial"/>
                <w:b w:val="0"/>
                <w:szCs w:val="20"/>
              </w:rPr>
            </w:pPr>
            <w:del w:id="490" w:author="Mirela Biris" w:date="2023-05-28T11:19:00Z">
              <w:r w:rsidRPr="00184E27" w:rsidDel="00582670">
                <w:rPr>
                  <w:rFonts w:cs="Arial"/>
                  <w:b w:val="0"/>
                  <w:szCs w:val="20"/>
                </w:rPr>
                <w:delText>Nr. apel de proiecte</w:delText>
              </w:r>
              <w:r w:rsidDel="00582670">
                <w:rPr>
                  <w:rFonts w:cs="Arial"/>
                  <w:b w:val="0"/>
                  <w:szCs w:val="20"/>
                </w:rPr>
                <w:delText>:</w:delText>
              </w:r>
              <w:r w:rsidRPr="00184E27" w:rsidDel="00582670">
                <w:rPr>
                  <w:rFonts w:cs="Arial"/>
                  <w:b w:val="0"/>
                  <w:szCs w:val="20"/>
                </w:rPr>
                <w:delText xml:space="preserve"> </w:delText>
              </w:r>
            </w:del>
          </w:p>
        </w:tc>
        <w:tc>
          <w:tcPr>
            <w:tcW w:w="7797" w:type="dxa"/>
            <w:shd w:val="clear" w:color="auto" w:fill="auto"/>
          </w:tcPr>
          <w:p w14:paraId="53BEB4AD" w14:textId="53DE728A" w:rsidR="003B430E" w:rsidRPr="00184E27" w:rsidDel="00582670" w:rsidRDefault="00184E27" w:rsidP="00C63672">
            <w:pPr>
              <w:pStyle w:val="Title"/>
              <w:spacing w:before="60" w:after="60"/>
              <w:outlineLvl w:val="0"/>
              <w:rPr>
                <w:del w:id="491" w:author="Mirela Biris" w:date="2023-05-28T11:19:00Z"/>
                <w:rFonts w:cs="Arial"/>
                <w:szCs w:val="20"/>
                <w:lang w:val="it-IT"/>
              </w:rPr>
            </w:pPr>
            <w:del w:id="492" w:author="Mirela Biris" w:date="2023-05-28T11:19:00Z">
              <w:r w:rsidRPr="00184E27" w:rsidDel="00582670">
                <w:rPr>
                  <w:rFonts w:cs="Arial"/>
                  <w:szCs w:val="20"/>
                  <w:lang w:val="it-IT"/>
                </w:rPr>
                <w:delText>POR N-V/ P5/52</w:delText>
              </w:r>
              <w:r w:rsidR="00C63672" w:rsidDel="00582670">
                <w:rPr>
                  <w:rFonts w:cs="Arial"/>
                  <w:szCs w:val="20"/>
                  <w:lang w:val="it-IT"/>
                </w:rPr>
                <w:delText>1</w:delText>
              </w:r>
              <w:r w:rsidRPr="00184E27" w:rsidDel="00582670">
                <w:rPr>
                  <w:rFonts w:cs="Arial"/>
                  <w:szCs w:val="20"/>
                  <w:lang w:val="it-IT"/>
                </w:rPr>
                <w:delText>/2022</w:delText>
              </w:r>
            </w:del>
          </w:p>
        </w:tc>
      </w:tr>
      <w:tr w:rsidR="00A83D28" w:rsidRPr="00A83D28" w:rsidDel="00582670" w14:paraId="44B55921" w14:textId="2AF8B908" w:rsidTr="00046484">
        <w:trPr>
          <w:del w:id="493" w:author="Mirela Biris" w:date="2023-05-28T11:19:00Z"/>
        </w:trPr>
        <w:tc>
          <w:tcPr>
            <w:tcW w:w="2694" w:type="dxa"/>
            <w:shd w:val="clear" w:color="auto" w:fill="auto"/>
          </w:tcPr>
          <w:p w14:paraId="10D058A8" w14:textId="23CFE206" w:rsidR="003B430E" w:rsidRPr="00A83D28" w:rsidDel="00582670" w:rsidRDefault="00184E27" w:rsidP="00046484">
            <w:pPr>
              <w:pStyle w:val="Title"/>
              <w:spacing w:before="60" w:after="60"/>
              <w:jc w:val="both"/>
              <w:outlineLvl w:val="0"/>
              <w:rPr>
                <w:del w:id="494" w:author="Mirela Biris" w:date="2023-05-28T11:19:00Z"/>
                <w:rFonts w:cs="Arial"/>
                <w:b w:val="0"/>
                <w:szCs w:val="20"/>
              </w:rPr>
            </w:pPr>
            <w:del w:id="495" w:author="Mirela Biris" w:date="2023-05-28T11:19:00Z">
              <w:r w:rsidRPr="00184E27" w:rsidDel="00582670">
                <w:rPr>
                  <w:rFonts w:cs="Arial"/>
                  <w:b w:val="0"/>
                  <w:szCs w:val="20"/>
                </w:rPr>
                <w:delText>Titlul cererii de finanţare:</w:delText>
              </w:r>
            </w:del>
          </w:p>
        </w:tc>
        <w:tc>
          <w:tcPr>
            <w:tcW w:w="7797" w:type="dxa"/>
            <w:shd w:val="clear" w:color="auto" w:fill="auto"/>
          </w:tcPr>
          <w:p w14:paraId="23E5DF54" w14:textId="791EBAFF" w:rsidR="003B430E" w:rsidRPr="00A83D28" w:rsidDel="00582670" w:rsidRDefault="003B430E" w:rsidP="00046484">
            <w:pPr>
              <w:pStyle w:val="Title"/>
              <w:spacing w:before="60" w:after="60"/>
              <w:outlineLvl w:val="0"/>
              <w:rPr>
                <w:del w:id="496" w:author="Mirela Biris" w:date="2023-05-28T11:19:00Z"/>
                <w:rFonts w:cs="Arial"/>
                <w:szCs w:val="20"/>
              </w:rPr>
            </w:pPr>
          </w:p>
        </w:tc>
      </w:tr>
      <w:tr w:rsidR="00A83D28" w:rsidRPr="00A83D28" w:rsidDel="00582670" w14:paraId="4582ED7C" w14:textId="060D445F" w:rsidTr="00046484">
        <w:trPr>
          <w:del w:id="497" w:author="Mirela Biris" w:date="2023-05-28T11:19:00Z"/>
        </w:trPr>
        <w:tc>
          <w:tcPr>
            <w:tcW w:w="2694" w:type="dxa"/>
            <w:shd w:val="clear" w:color="auto" w:fill="auto"/>
          </w:tcPr>
          <w:p w14:paraId="7C2928FE" w14:textId="66D0B1C0" w:rsidR="003B430E" w:rsidRPr="00A83D28" w:rsidDel="00582670" w:rsidRDefault="003B430E" w:rsidP="00046484">
            <w:pPr>
              <w:pStyle w:val="Title"/>
              <w:spacing w:before="60" w:after="60"/>
              <w:jc w:val="both"/>
              <w:outlineLvl w:val="0"/>
              <w:rPr>
                <w:del w:id="498" w:author="Mirela Biris" w:date="2023-05-28T11:19:00Z"/>
                <w:rFonts w:cs="Arial"/>
                <w:b w:val="0"/>
                <w:szCs w:val="20"/>
              </w:rPr>
            </w:pPr>
            <w:del w:id="499" w:author="Mirela Biris" w:date="2023-05-28T11:19:00Z">
              <w:r w:rsidRPr="00A83D28" w:rsidDel="00582670">
                <w:rPr>
                  <w:rFonts w:cs="Arial"/>
                  <w:b w:val="0"/>
                  <w:szCs w:val="20"/>
                </w:rPr>
                <w:delText>Cod SMIS</w:delText>
              </w:r>
            </w:del>
          </w:p>
        </w:tc>
        <w:tc>
          <w:tcPr>
            <w:tcW w:w="7797" w:type="dxa"/>
            <w:shd w:val="clear" w:color="auto" w:fill="auto"/>
          </w:tcPr>
          <w:p w14:paraId="52168897" w14:textId="6F400503" w:rsidR="003B430E" w:rsidRPr="00A83D28" w:rsidDel="00582670" w:rsidRDefault="003B430E" w:rsidP="00046484">
            <w:pPr>
              <w:pStyle w:val="Title"/>
              <w:spacing w:before="60" w:after="60"/>
              <w:outlineLvl w:val="0"/>
              <w:rPr>
                <w:del w:id="500" w:author="Mirela Biris" w:date="2023-05-28T11:19:00Z"/>
                <w:rFonts w:cs="Arial"/>
                <w:szCs w:val="20"/>
              </w:rPr>
            </w:pPr>
          </w:p>
        </w:tc>
      </w:tr>
      <w:tr w:rsidR="00A83D28" w:rsidRPr="00A83D28" w:rsidDel="00582670" w14:paraId="7E79D646" w14:textId="2524144D" w:rsidTr="00046484">
        <w:trPr>
          <w:del w:id="501" w:author="Mirela Biris" w:date="2023-05-28T11:19:00Z"/>
        </w:trPr>
        <w:tc>
          <w:tcPr>
            <w:tcW w:w="2694" w:type="dxa"/>
            <w:shd w:val="clear" w:color="auto" w:fill="auto"/>
          </w:tcPr>
          <w:p w14:paraId="4ADD85B6" w14:textId="3AE5F4A7" w:rsidR="003B430E" w:rsidRPr="00A83D28" w:rsidDel="00582670" w:rsidRDefault="003B430E" w:rsidP="00046484">
            <w:pPr>
              <w:pStyle w:val="Title"/>
              <w:spacing w:before="60" w:after="60"/>
              <w:jc w:val="both"/>
              <w:outlineLvl w:val="0"/>
              <w:rPr>
                <w:del w:id="502" w:author="Mirela Biris" w:date="2023-05-28T11:19:00Z"/>
                <w:rFonts w:cs="Arial"/>
                <w:b w:val="0"/>
                <w:szCs w:val="20"/>
              </w:rPr>
            </w:pPr>
            <w:del w:id="503" w:author="Mirela Biris" w:date="2023-05-28T11:19:00Z">
              <w:r w:rsidRPr="00A83D28" w:rsidDel="00582670">
                <w:rPr>
                  <w:rFonts w:cs="Arial"/>
                  <w:b w:val="0"/>
                  <w:bCs w:val="0"/>
                  <w:iCs/>
                  <w:szCs w:val="20"/>
                </w:rPr>
                <w:delText>Nr inregistrare:</w:delText>
              </w:r>
            </w:del>
          </w:p>
        </w:tc>
        <w:tc>
          <w:tcPr>
            <w:tcW w:w="7797" w:type="dxa"/>
            <w:shd w:val="clear" w:color="auto" w:fill="auto"/>
          </w:tcPr>
          <w:p w14:paraId="2F5F84E3" w14:textId="22E77945" w:rsidR="003B430E" w:rsidRPr="00A83D28" w:rsidDel="00582670" w:rsidRDefault="003B430E" w:rsidP="00046484">
            <w:pPr>
              <w:pStyle w:val="Title"/>
              <w:spacing w:before="60" w:after="60"/>
              <w:outlineLvl w:val="0"/>
              <w:rPr>
                <w:del w:id="504" w:author="Mirela Biris" w:date="2023-05-28T11:19:00Z"/>
                <w:rFonts w:cs="Arial"/>
                <w:szCs w:val="20"/>
              </w:rPr>
            </w:pPr>
          </w:p>
        </w:tc>
      </w:tr>
      <w:tr w:rsidR="00A83D28" w:rsidRPr="00A83D28" w:rsidDel="00582670" w14:paraId="27F4C1BE" w14:textId="5977A521" w:rsidTr="00046484">
        <w:trPr>
          <w:del w:id="505" w:author="Mirela Biris" w:date="2023-05-28T11:19:00Z"/>
        </w:trPr>
        <w:tc>
          <w:tcPr>
            <w:tcW w:w="2694" w:type="dxa"/>
            <w:shd w:val="clear" w:color="auto" w:fill="auto"/>
          </w:tcPr>
          <w:p w14:paraId="231E2528" w14:textId="44A763B9" w:rsidR="003B430E" w:rsidRPr="00A83D28" w:rsidDel="00582670" w:rsidRDefault="003B430E" w:rsidP="00046484">
            <w:pPr>
              <w:pStyle w:val="Title"/>
              <w:spacing w:before="60" w:after="60"/>
              <w:jc w:val="both"/>
              <w:outlineLvl w:val="0"/>
              <w:rPr>
                <w:del w:id="506" w:author="Mirela Biris" w:date="2023-05-28T11:19:00Z"/>
                <w:rFonts w:cs="Arial"/>
                <w:b w:val="0"/>
                <w:bCs w:val="0"/>
                <w:iCs/>
                <w:szCs w:val="20"/>
              </w:rPr>
            </w:pPr>
            <w:del w:id="507" w:author="Mirela Biris" w:date="2023-05-28T11:19:00Z">
              <w:r w:rsidRPr="00A83D28" w:rsidDel="00582670">
                <w:rPr>
                  <w:rFonts w:cs="Arial"/>
                  <w:b w:val="0"/>
                  <w:szCs w:val="20"/>
                </w:rPr>
                <w:delText>Solicitantul:</w:delText>
              </w:r>
            </w:del>
          </w:p>
        </w:tc>
        <w:tc>
          <w:tcPr>
            <w:tcW w:w="7797" w:type="dxa"/>
            <w:shd w:val="clear" w:color="auto" w:fill="auto"/>
          </w:tcPr>
          <w:p w14:paraId="56842E65" w14:textId="64A999A1" w:rsidR="003B430E" w:rsidRPr="00A83D28" w:rsidDel="00582670" w:rsidRDefault="003B430E" w:rsidP="00046484">
            <w:pPr>
              <w:pStyle w:val="Title"/>
              <w:spacing w:before="60" w:after="60"/>
              <w:outlineLvl w:val="0"/>
              <w:rPr>
                <w:del w:id="508" w:author="Mirela Biris" w:date="2023-05-28T11:19:00Z"/>
                <w:rFonts w:cs="Arial"/>
                <w:b w:val="0"/>
                <w:szCs w:val="20"/>
              </w:rPr>
            </w:pPr>
          </w:p>
        </w:tc>
      </w:tr>
    </w:tbl>
    <w:p w14:paraId="73B962D2" w14:textId="77777777"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
        <w:gridCol w:w="568"/>
        <w:gridCol w:w="6168"/>
        <w:gridCol w:w="425"/>
        <w:gridCol w:w="211"/>
        <w:gridCol w:w="225"/>
        <w:gridCol w:w="200"/>
        <w:gridCol w:w="340"/>
        <w:gridCol w:w="96"/>
        <w:gridCol w:w="540"/>
        <w:gridCol w:w="1202"/>
        <w:gridCol w:w="636"/>
        <w:tblGridChange w:id="509">
          <w:tblGrid>
            <w:gridCol w:w="568"/>
            <w:gridCol w:w="68"/>
            <w:gridCol w:w="318"/>
            <w:gridCol w:w="250"/>
            <w:gridCol w:w="318"/>
            <w:gridCol w:w="5850"/>
            <w:gridCol w:w="425"/>
            <w:gridCol w:w="211"/>
            <w:gridCol w:w="225"/>
            <w:gridCol w:w="93"/>
            <w:gridCol w:w="107"/>
            <w:gridCol w:w="318"/>
            <w:gridCol w:w="22"/>
            <w:gridCol w:w="96"/>
            <w:gridCol w:w="318"/>
            <w:gridCol w:w="222"/>
            <w:gridCol w:w="318"/>
            <w:gridCol w:w="884"/>
            <w:gridCol w:w="636"/>
            <w:gridCol w:w="318"/>
          </w:tblGrid>
        </w:tblGridChange>
      </w:tblGrid>
      <w:tr w:rsidR="00A83D28" w:rsidRPr="00A83D28" w14:paraId="671CA551" w14:textId="77777777" w:rsidTr="00046484">
        <w:trPr>
          <w:gridAfter w:val="1"/>
          <w:cantSplit/>
          <w:trHeight w:val="624"/>
          <w:tblHeader/>
        </w:trPr>
        <w:tc>
          <w:tcPr>
            <w:tcW w:w="568" w:type="dxa"/>
            <w:vAlign w:val="center"/>
          </w:tcPr>
          <w:p w14:paraId="2A111976"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gridSpan w:val="3"/>
            <w:vAlign w:val="center"/>
          </w:tcPr>
          <w:p w14:paraId="6D0A916A"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14:paraId="49798FA3"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gridSpan w:val="2"/>
            <w:vAlign w:val="center"/>
          </w:tcPr>
          <w:p w14:paraId="57882B11"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gridSpan w:val="2"/>
            <w:vAlign w:val="center"/>
          </w:tcPr>
          <w:p w14:paraId="1DE916A0" w14:textId="77777777" w:rsidR="003B430E" w:rsidRPr="00A83D28" w:rsidRDefault="003B430E" w:rsidP="00046484">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gridSpan w:val="3"/>
            <w:vAlign w:val="center"/>
          </w:tcPr>
          <w:p w14:paraId="1215BDBD" w14:textId="77777777" w:rsidR="003B430E" w:rsidRPr="00A83D28" w:rsidRDefault="003B430E" w:rsidP="00046484">
            <w:pPr>
              <w:spacing w:before="60" w:after="60"/>
              <w:jc w:val="center"/>
              <w:rPr>
                <w:rFonts w:ascii="Trebuchet MS" w:hAnsi="Trebuchet MS" w:cs="Arial"/>
                <w:b/>
                <w:sz w:val="16"/>
                <w:szCs w:val="16"/>
                <w:lang w:val="ro-RO"/>
              </w:rPr>
            </w:pPr>
            <w:proofErr w:type="spellStart"/>
            <w:r w:rsidRPr="00A83D28">
              <w:rPr>
                <w:rFonts w:ascii="Trebuchet MS" w:hAnsi="Trebuchet MS" w:cs="Arial"/>
                <w:b/>
                <w:sz w:val="16"/>
                <w:szCs w:val="16"/>
                <w:lang w:val="ro-RO"/>
              </w:rPr>
              <w:t>Observatii</w:t>
            </w:r>
            <w:proofErr w:type="spellEnd"/>
          </w:p>
        </w:tc>
      </w:tr>
      <w:tr w:rsidR="00A83D28" w:rsidRPr="00A83D28" w14:paraId="6CD0DB59" w14:textId="77777777" w:rsidTr="00046484">
        <w:trPr>
          <w:gridAfter w:val="1"/>
          <w:trHeight w:val="165"/>
        </w:trPr>
        <w:tc>
          <w:tcPr>
            <w:tcW w:w="568" w:type="dxa"/>
            <w:shd w:val="clear" w:color="auto" w:fill="76923C" w:themeFill="accent3" w:themeFillShade="BF"/>
          </w:tcPr>
          <w:p w14:paraId="50FF1454" w14:textId="77777777"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gridSpan w:val="3"/>
            <w:shd w:val="clear" w:color="auto" w:fill="76923C" w:themeFill="accent3" w:themeFillShade="BF"/>
          </w:tcPr>
          <w:p w14:paraId="64BBB6AD"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14:paraId="105BF4B9"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76923C" w:themeFill="accent3" w:themeFillShade="BF"/>
          </w:tcPr>
          <w:p w14:paraId="32C829EF"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76923C" w:themeFill="accent3" w:themeFillShade="BF"/>
          </w:tcPr>
          <w:p w14:paraId="43FD8FAA"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76923C" w:themeFill="accent3" w:themeFillShade="BF"/>
          </w:tcPr>
          <w:p w14:paraId="717D3E6D"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023E787" w14:textId="77777777" w:rsidTr="00046484">
        <w:trPr>
          <w:gridAfter w:val="1"/>
          <w:trHeight w:val="182"/>
        </w:trPr>
        <w:tc>
          <w:tcPr>
            <w:tcW w:w="568" w:type="dxa"/>
          </w:tcPr>
          <w:p w14:paraId="237BD9FF"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w:t>
            </w:r>
          </w:p>
        </w:tc>
        <w:tc>
          <w:tcPr>
            <w:tcW w:w="6804" w:type="dxa"/>
            <w:gridSpan w:val="3"/>
          </w:tcPr>
          <w:p w14:paraId="6166DE6E" w14:textId="77777777" w:rsidR="003B430E" w:rsidRPr="00A83D28" w:rsidRDefault="003B430E" w:rsidP="00046484">
            <w:pPr>
              <w:snapToGrid w:val="0"/>
              <w:spacing w:before="60" w:after="60"/>
              <w:jc w:val="both"/>
              <w:rPr>
                <w:rFonts w:ascii="Trebuchet MS" w:hAnsi="Trebuchet MS" w:cs="Arial"/>
                <w:sz w:val="20"/>
                <w:szCs w:val="20"/>
              </w:rPr>
            </w:pPr>
            <w:proofErr w:type="spellStart"/>
            <w:r w:rsidRPr="00A83D28">
              <w:rPr>
                <w:rFonts w:ascii="Trebuchet MS" w:hAnsi="Trebuchet MS" w:cs="Arial"/>
                <w:sz w:val="20"/>
                <w:szCs w:val="20"/>
              </w:rPr>
              <w:t>Partea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scrisă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cuprinde</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foaia</w:t>
            </w:r>
            <w:proofErr w:type="spellEnd"/>
            <w:r w:rsidRPr="00A83D28">
              <w:rPr>
                <w:rFonts w:ascii="Trebuchet MS" w:hAnsi="Trebuchet MS" w:cs="Arial"/>
                <w:b/>
                <w:sz w:val="20"/>
                <w:szCs w:val="20"/>
              </w:rPr>
              <w:t xml:space="preserve"> de </w:t>
            </w:r>
            <w:proofErr w:type="spellStart"/>
            <w:r w:rsidRPr="00A83D28">
              <w:rPr>
                <w:rFonts w:ascii="Trebuchet MS" w:hAnsi="Trebuchet MS" w:cs="Arial"/>
                <w:b/>
                <w:sz w:val="20"/>
                <w:szCs w:val="20"/>
              </w:rPr>
              <w:t>capăt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care sunt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b/>
                <w:sz w:val="20"/>
                <w:szCs w:val="20"/>
                <w:lang w:val="ro-RO"/>
              </w:rPr>
              <w:t>informaţiile</w:t>
            </w:r>
            <w:proofErr w:type="spellEnd"/>
            <w:r w:rsidRPr="00A83D28">
              <w:rPr>
                <w:rFonts w:ascii="Trebuchet MS" w:hAnsi="Trebuchet MS" w:cs="Arial"/>
                <w:b/>
                <w:sz w:val="20"/>
                <w:szCs w:val="20"/>
                <w:lang w:val="ro-RO"/>
              </w:rPr>
              <w:t xml:space="preserv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 xml:space="preserve">privind obiectivul de </w:t>
            </w:r>
            <w:proofErr w:type="spellStart"/>
            <w:r w:rsidRPr="00A83D28">
              <w:rPr>
                <w:rFonts w:ascii="Trebuchet MS" w:hAnsi="Trebuchet MS" w:cs="Arial"/>
                <w:b/>
                <w:sz w:val="20"/>
                <w:szCs w:val="20"/>
                <w:lang w:val="ro-RO"/>
              </w:rPr>
              <w:t>investiţii</w:t>
            </w:r>
            <w:proofErr w:type="spellEnd"/>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1,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14:paraId="42701726"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Denumirea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w:t>
            </w:r>
          </w:p>
          <w:p w14:paraId="6134E9F0"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principal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investitor</w:t>
            </w:r>
            <w:proofErr w:type="spellEnd"/>
            <w:r w:rsidRPr="00A83D28">
              <w:rPr>
                <w:rFonts w:ascii="Trebuchet MS" w:hAnsi="Trebuchet MS" w:cs="Arial"/>
                <w:sz w:val="20"/>
                <w:szCs w:val="20"/>
              </w:rPr>
              <w:t>?</w:t>
            </w:r>
          </w:p>
          <w:p w14:paraId="45FF93EC"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Ordonator</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credite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secundar</w:t>
            </w:r>
            <w:proofErr w:type="spellEnd"/>
            <w:r w:rsidRPr="00A83D28">
              <w:rPr>
                <w:rFonts w:ascii="Trebuchet MS" w:hAnsi="Trebuchet MS" w:cs="Arial"/>
                <w:sz w:val="20"/>
                <w:szCs w:val="20"/>
              </w:rPr>
              <w:t>/</w:t>
            </w:r>
            <w:proofErr w:type="spellStart"/>
            <w:r w:rsidRPr="00A83D28">
              <w:rPr>
                <w:rFonts w:ascii="Trebuchet MS" w:hAnsi="Trebuchet MS" w:cs="Arial"/>
                <w:sz w:val="20"/>
                <w:szCs w:val="20"/>
              </w:rPr>
              <w:t>terţiar</w:t>
            </w:r>
            <w:proofErr w:type="spellEnd"/>
            <w:r w:rsidRPr="00A83D28">
              <w:rPr>
                <w:rFonts w:ascii="Trebuchet MS" w:hAnsi="Trebuchet MS" w:cs="Arial"/>
                <w:sz w:val="20"/>
                <w:szCs w:val="20"/>
              </w:rPr>
              <w:t>)?</w:t>
            </w:r>
          </w:p>
          <w:p w14:paraId="78DAA89C"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Beneficiarul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investiţiei</w:t>
            </w:r>
            <w:proofErr w:type="spellEnd"/>
            <w:r w:rsidRPr="00A83D28">
              <w:rPr>
                <w:rFonts w:ascii="Trebuchet MS" w:hAnsi="Trebuchet MS" w:cs="Arial"/>
                <w:sz w:val="20"/>
                <w:szCs w:val="20"/>
              </w:rPr>
              <w:t>?</w:t>
            </w:r>
          </w:p>
          <w:p w14:paraId="77836DBE" w14:textId="77777777"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proofErr w:type="spellStart"/>
            <w:r w:rsidRPr="00A83D28">
              <w:rPr>
                <w:rFonts w:ascii="Trebuchet MS" w:hAnsi="Trebuchet MS" w:cs="Arial"/>
                <w:sz w:val="20"/>
                <w:szCs w:val="20"/>
              </w:rPr>
              <w:t>Elaboratorul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studiului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fezabilitate</w:t>
            </w:r>
            <w:proofErr w:type="spellEnd"/>
            <w:r w:rsidRPr="00A83D28">
              <w:rPr>
                <w:rFonts w:ascii="Trebuchet MS" w:hAnsi="Trebuchet MS" w:cs="Arial"/>
                <w:sz w:val="20"/>
                <w:szCs w:val="20"/>
              </w:rPr>
              <w:t>?</w:t>
            </w:r>
          </w:p>
          <w:p w14:paraId="081602A5" w14:textId="77777777" w:rsidR="003B430E" w:rsidRPr="00A83D28" w:rsidRDefault="003B430E" w:rsidP="00046484">
            <w:pPr>
              <w:spacing w:before="60" w:after="60"/>
              <w:jc w:val="both"/>
              <w:rPr>
                <w:rFonts w:ascii="Trebuchet MS" w:hAnsi="Trebuchet MS" w:cs="Arial"/>
                <w:sz w:val="20"/>
                <w:szCs w:val="20"/>
              </w:rPr>
            </w:pPr>
            <w:r w:rsidRPr="00A83D28">
              <w:rPr>
                <w:rFonts w:ascii="Trebuchet MS" w:hAnsi="Trebuchet MS"/>
                <w:sz w:val="20"/>
                <w:szCs w:val="20"/>
              </w:rPr>
              <w:t xml:space="preserve">Se </w:t>
            </w:r>
            <w:proofErr w:type="spellStart"/>
            <w:r w:rsidRPr="00A83D28">
              <w:rPr>
                <w:rFonts w:ascii="Trebuchet MS" w:hAnsi="Trebuchet MS"/>
                <w:sz w:val="20"/>
                <w:szCs w:val="20"/>
              </w:rPr>
              <w:t>precizeaza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asemenea</w:t>
            </w:r>
            <w:proofErr w:type="spellEnd"/>
            <w:r w:rsidRPr="00A83D28">
              <w:rPr>
                <w:rFonts w:ascii="Trebuchet MS" w:hAnsi="Trebuchet MS"/>
                <w:sz w:val="20"/>
                <w:szCs w:val="20"/>
              </w:rPr>
              <w:t xml:space="preserve">, </w:t>
            </w:r>
            <w:r w:rsidRPr="00A83D28">
              <w:rPr>
                <w:rFonts w:ascii="Trebuchet MS" w:hAnsi="Trebuchet MS"/>
                <w:sz w:val="20"/>
                <w:szCs w:val="20"/>
                <w:u w:val="single"/>
              </w:rPr>
              <w:t xml:space="preserve">data </w:t>
            </w:r>
            <w:proofErr w:type="spellStart"/>
            <w:r w:rsidRPr="00A83D28">
              <w:rPr>
                <w:rFonts w:ascii="Trebuchet MS" w:hAnsi="Trebuchet MS"/>
                <w:sz w:val="20"/>
                <w:szCs w:val="20"/>
                <w:u w:val="single"/>
              </w:rPr>
              <w:t>elaborarii</w:t>
            </w:r>
            <w:proofErr w:type="spellEnd"/>
            <w:r w:rsidRPr="00A83D28">
              <w:rPr>
                <w:rFonts w:ascii="Trebuchet MS" w:hAnsi="Trebuchet MS"/>
                <w:sz w:val="20"/>
                <w:szCs w:val="20"/>
                <w:u w:val="single"/>
              </w:rPr>
              <w:t>/</w:t>
            </w:r>
            <w:proofErr w:type="spellStart"/>
            <w:r w:rsidRPr="00A83D28">
              <w:rPr>
                <w:rFonts w:ascii="Trebuchet MS" w:hAnsi="Trebuchet MS"/>
                <w:sz w:val="20"/>
                <w:szCs w:val="20"/>
                <w:u w:val="single"/>
              </w:rPr>
              <w:t>actualizarii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documentatiei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w:t>
            </w:r>
            <w:proofErr w:type="spellEnd"/>
            <w:r w:rsidRPr="00A83D28">
              <w:rPr>
                <w:rFonts w:ascii="Trebuchet MS" w:hAnsi="Trebuchet MS"/>
                <w:sz w:val="20"/>
                <w:szCs w:val="20"/>
              </w:rPr>
              <w:t xml:space="preserve"> </w:t>
            </w:r>
            <w:proofErr w:type="spellStart"/>
            <w:r w:rsidRPr="00A83D28">
              <w:rPr>
                <w:rFonts w:ascii="Trebuchet MS" w:hAnsi="Trebuchet MS"/>
                <w:sz w:val="20"/>
                <w:szCs w:val="20"/>
                <w:u w:val="single"/>
              </w:rPr>
              <w:t>faza</w:t>
            </w:r>
            <w:proofErr w:type="spellEnd"/>
            <w:r w:rsidRPr="00A83D28">
              <w:rPr>
                <w:rFonts w:ascii="Trebuchet MS" w:hAnsi="Trebuchet MS"/>
                <w:sz w:val="20"/>
                <w:szCs w:val="20"/>
                <w:u w:val="single"/>
              </w:rPr>
              <w:t xml:space="preserve"> de </w:t>
            </w:r>
            <w:proofErr w:type="spellStart"/>
            <w:r w:rsidRPr="00A83D28">
              <w:rPr>
                <w:rFonts w:ascii="Trebuchet MS" w:hAnsi="Trebuchet MS"/>
                <w:sz w:val="20"/>
                <w:szCs w:val="20"/>
                <w:u w:val="single"/>
              </w:rPr>
              <w:t>proiectare</w:t>
            </w:r>
            <w:proofErr w:type="spellEnd"/>
            <w:r w:rsidRPr="00A83D28">
              <w:rPr>
                <w:rFonts w:ascii="Trebuchet MS" w:hAnsi="Trebuchet MS"/>
                <w:sz w:val="20"/>
                <w:szCs w:val="20"/>
              </w:rPr>
              <w:t>?</w:t>
            </w:r>
          </w:p>
        </w:tc>
        <w:tc>
          <w:tcPr>
            <w:tcW w:w="425" w:type="dxa"/>
          </w:tcPr>
          <w:p w14:paraId="4F7027B7"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1CB08507"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3AEC2673"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108BD981"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16F882E" w14:textId="77777777" w:rsidTr="00046484">
        <w:trPr>
          <w:gridAfter w:val="1"/>
          <w:trHeight w:val="906"/>
        </w:trPr>
        <w:tc>
          <w:tcPr>
            <w:tcW w:w="568" w:type="dxa"/>
          </w:tcPr>
          <w:p w14:paraId="5C7612B0"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2</w:t>
            </w:r>
          </w:p>
        </w:tc>
        <w:tc>
          <w:tcPr>
            <w:tcW w:w="6804" w:type="dxa"/>
            <w:gridSpan w:val="3"/>
          </w:tcPr>
          <w:p w14:paraId="38B7D250" w14:textId="77777777" w:rsidR="003B430E" w:rsidRPr="00816291" w:rsidRDefault="003B430E" w:rsidP="00046484">
            <w:pPr>
              <w:tabs>
                <w:tab w:val="left" w:pos="0"/>
              </w:tabs>
              <w:spacing w:before="60" w:after="60"/>
              <w:jc w:val="both"/>
              <w:rPr>
                <w:rFonts w:ascii="Trebuchet MS" w:hAnsi="Trebuchet MS" w:cs="Arial"/>
                <w:sz w:val="20"/>
                <w:szCs w:val="20"/>
                <w:lang w:val="ro-RO"/>
              </w:rPr>
            </w:pPr>
            <w:r w:rsidRPr="00816291">
              <w:rPr>
                <w:rFonts w:ascii="Trebuchet MS" w:hAnsi="Trebuchet MS" w:cs="Arial"/>
                <w:sz w:val="20"/>
                <w:szCs w:val="20"/>
                <w:lang w:val="ro-RO"/>
              </w:rPr>
              <w:t xml:space="preserve">Partea scrisă conține </w:t>
            </w:r>
            <w:r w:rsidRPr="00816291">
              <w:rPr>
                <w:rFonts w:ascii="Trebuchet MS" w:hAnsi="Trebuchet MS" w:cs="Arial"/>
                <w:b/>
                <w:sz w:val="20"/>
                <w:szCs w:val="20"/>
                <w:lang w:val="ro-RO"/>
              </w:rPr>
              <w:t>lista cu semnături</w:t>
            </w:r>
            <w:r w:rsidRPr="00816291">
              <w:rPr>
                <w:rFonts w:ascii="Trebuchet MS" w:hAnsi="Trebuchet MS" w:cs="Arial"/>
                <w:sz w:val="20"/>
                <w:szCs w:val="20"/>
                <w:lang w:val="ro-RO"/>
              </w:rPr>
              <w:t xml:space="preserve"> prin care elaboratorul </w:t>
            </w:r>
            <w:proofErr w:type="spellStart"/>
            <w:r w:rsidRPr="00816291">
              <w:rPr>
                <w:rFonts w:ascii="Trebuchet MS" w:hAnsi="Trebuchet MS" w:cs="Arial"/>
                <w:sz w:val="20"/>
                <w:szCs w:val="20"/>
                <w:lang w:val="ro-RO"/>
              </w:rPr>
              <w:t>documentatiei</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îşi</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însuşeşte</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şi</w:t>
            </w:r>
            <w:proofErr w:type="spellEnd"/>
            <w:r w:rsidRPr="00816291">
              <w:rPr>
                <w:rFonts w:ascii="Trebuchet MS" w:hAnsi="Trebuchet MS" w:cs="Arial"/>
                <w:sz w:val="20"/>
                <w:szCs w:val="20"/>
                <w:lang w:val="ro-RO"/>
              </w:rPr>
              <w:t xml:space="preserve"> asumă datele </w:t>
            </w:r>
            <w:proofErr w:type="spellStart"/>
            <w:r w:rsidRPr="00816291">
              <w:rPr>
                <w:rFonts w:ascii="Trebuchet MS" w:hAnsi="Trebuchet MS" w:cs="Arial"/>
                <w:sz w:val="20"/>
                <w:szCs w:val="20"/>
                <w:lang w:val="ro-RO"/>
              </w:rPr>
              <w:t>şi</w:t>
            </w:r>
            <w:proofErr w:type="spellEnd"/>
            <w:r w:rsidRPr="00816291">
              <w:rPr>
                <w:rFonts w:ascii="Trebuchet MS" w:hAnsi="Trebuchet MS" w:cs="Arial"/>
                <w:sz w:val="20"/>
                <w:szCs w:val="20"/>
                <w:lang w:val="ro-RO"/>
              </w:rPr>
              <w:t xml:space="preserve"> </w:t>
            </w:r>
            <w:proofErr w:type="spellStart"/>
            <w:r w:rsidRPr="00816291">
              <w:rPr>
                <w:rFonts w:ascii="Trebuchet MS" w:hAnsi="Trebuchet MS" w:cs="Arial"/>
                <w:sz w:val="20"/>
                <w:szCs w:val="20"/>
                <w:lang w:val="ro-RO"/>
              </w:rPr>
              <w:t>soluţiile</w:t>
            </w:r>
            <w:proofErr w:type="spellEnd"/>
            <w:r w:rsidRPr="00816291">
              <w:rPr>
                <w:rFonts w:ascii="Trebuchet MS" w:hAnsi="Trebuchet MS" w:cs="Arial"/>
                <w:sz w:val="20"/>
                <w:szCs w:val="20"/>
                <w:lang w:val="ro-RO"/>
              </w:rPr>
              <w:t xml:space="preserve"> propuse, </w:t>
            </w:r>
            <w:proofErr w:type="spellStart"/>
            <w:r w:rsidRPr="00816291">
              <w:rPr>
                <w:rFonts w:ascii="Trebuchet MS" w:hAnsi="Trebuchet MS" w:cs="Arial"/>
                <w:sz w:val="20"/>
                <w:szCs w:val="20"/>
                <w:lang w:val="ro-RO"/>
              </w:rPr>
              <w:t>şi</w:t>
            </w:r>
            <w:proofErr w:type="spellEnd"/>
            <w:r w:rsidRPr="00816291">
              <w:rPr>
                <w:rFonts w:ascii="Trebuchet MS" w:hAnsi="Trebuchet MS" w:cs="Arial"/>
                <w:sz w:val="20"/>
                <w:szCs w:val="20"/>
                <w:lang w:val="ro-RO"/>
              </w:rPr>
              <w:t xml:space="preserve"> care va </w:t>
            </w:r>
            <w:proofErr w:type="spellStart"/>
            <w:r w:rsidRPr="00816291">
              <w:rPr>
                <w:rFonts w:ascii="Trebuchet MS" w:hAnsi="Trebuchet MS" w:cs="Arial"/>
                <w:sz w:val="20"/>
                <w:szCs w:val="20"/>
                <w:lang w:val="ro-RO"/>
              </w:rPr>
              <w:t>conţine</w:t>
            </w:r>
            <w:proofErr w:type="spellEnd"/>
            <w:r w:rsidRPr="00816291">
              <w:rPr>
                <w:rFonts w:ascii="Trebuchet MS" w:hAnsi="Trebuchet MS" w:cs="Arial"/>
                <w:sz w:val="20"/>
                <w:szCs w:val="20"/>
                <w:lang w:val="ro-RO"/>
              </w:rPr>
              <w:t xml:space="preserve"> cel </w:t>
            </w:r>
            <w:proofErr w:type="spellStart"/>
            <w:r w:rsidRPr="00816291">
              <w:rPr>
                <w:rFonts w:ascii="Trebuchet MS" w:hAnsi="Trebuchet MS" w:cs="Arial"/>
                <w:sz w:val="20"/>
                <w:szCs w:val="20"/>
                <w:lang w:val="ro-RO"/>
              </w:rPr>
              <w:t>puţin</w:t>
            </w:r>
            <w:proofErr w:type="spellEnd"/>
            <w:r w:rsidRPr="00816291">
              <w:rPr>
                <w:rFonts w:ascii="Trebuchet MS" w:hAnsi="Trebuchet MS" w:cs="Arial"/>
                <w:sz w:val="20"/>
                <w:szCs w:val="20"/>
                <w:lang w:val="ro-RO"/>
              </w:rPr>
              <w:t xml:space="preserve"> următoarele date: </w:t>
            </w:r>
          </w:p>
          <w:p w14:paraId="7F0C21DF" w14:textId="77777777"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w:t>
            </w:r>
            <w:proofErr w:type="spellStart"/>
            <w:r w:rsidRPr="00A83D28">
              <w:rPr>
                <w:rFonts w:ascii="Trebuchet MS" w:hAnsi="Trebuchet MS" w:cs="Arial"/>
                <w:sz w:val="20"/>
                <w:szCs w:val="20"/>
              </w:rPr>
              <w:t>dată</w:t>
            </w:r>
            <w:proofErr w:type="spellEnd"/>
            <w:r w:rsidRPr="00A83D28">
              <w:rPr>
                <w:rFonts w:ascii="Trebuchet MS" w:hAnsi="Trebuchet MS" w:cs="Arial"/>
                <w:sz w:val="20"/>
                <w:szCs w:val="20"/>
              </w:rPr>
              <w:t xml:space="preserve"> contract? </w:t>
            </w:r>
          </w:p>
          <w:p w14:paraId="0F7C6DE9" w14:textId="77777777"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proofErr w:type="spellStart"/>
            <w:r w:rsidRPr="00A83D28">
              <w:rPr>
                <w:rFonts w:ascii="Trebuchet MS" w:hAnsi="Trebuchet MS" w:cs="Arial"/>
                <w:sz w:val="20"/>
                <w:szCs w:val="20"/>
              </w:rPr>
              <w:t>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prenumele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clar</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proiectanţilor</w:t>
            </w:r>
            <w:proofErr w:type="spellEnd"/>
            <w:r w:rsidRPr="00A83D28">
              <w:rPr>
                <w:rFonts w:ascii="Trebuchet MS" w:hAnsi="Trebuchet MS" w:cs="Arial"/>
                <w:sz w:val="20"/>
                <w:szCs w:val="20"/>
              </w:rPr>
              <w:t xml:space="preserve"> pe </w:t>
            </w:r>
            <w:proofErr w:type="spellStart"/>
            <w:r w:rsidRPr="00A83D28">
              <w:rPr>
                <w:rFonts w:ascii="Trebuchet MS" w:hAnsi="Trebuchet MS" w:cs="Arial"/>
                <w:sz w:val="20"/>
                <w:szCs w:val="20"/>
              </w:rPr>
              <w:t>specialităţi</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persoanei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responsabile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 </w:t>
            </w:r>
            <w:proofErr w:type="spellStart"/>
            <w:r w:rsidRPr="00A83D28">
              <w:rPr>
                <w:rFonts w:ascii="Trebuchet MS" w:hAnsi="Trebuchet MS" w:cs="Arial"/>
                <w:sz w:val="20"/>
                <w:szCs w:val="20"/>
              </w:rPr>
              <w:t>şef</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/director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semnăturile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acestora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ştampila</w:t>
            </w:r>
            <w:proofErr w:type="spellEnd"/>
            <w:r w:rsidRPr="00A83D28">
              <w:rPr>
                <w:rFonts w:ascii="Trebuchet MS" w:hAnsi="Trebuchet MS" w:cs="Arial"/>
                <w:sz w:val="20"/>
                <w:szCs w:val="20"/>
              </w:rPr>
              <w:t>?</w:t>
            </w:r>
          </w:p>
        </w:tc>
        <w:tc>
          <w:tcPr>
            <w:tcW w:w="425" w:type="dxa"/>
          </w:tcPr>
          <w:p w14:paraId="33914DE6"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68664A9E"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374975FA"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183FC4D9"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7F576E6" w14:textId="77777777" w:rsidTr="00046484">
        <w:trPr>
          <w:gridAfter w:val="1"/>
          <w:trHeight w:val="1936"/>
        </w:trPr>
        <w:tc>
          <w:tcPr>
            <w:tcW w:w="568" w:type="dxa"/>
            <w:shd w:val="clear" w:color="auto" w:fill="F2F2F2" w:themeFill="background1" w:themeFillShade="F2"/>
          </w:tcPr>
          <w:p w14:paraId="0EC83444"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3</w:t>
            </w:r>
          </w:p>
        </w:tc>
        <w:tc>
          <w:tcPr>
            <w:tcW w:w="6804" w:type="dxa"/>
            <w:gridSpan w:val="3"/>
            <w:shd w:val="clear" w:color="auto" w:fill="F2F2F2" w:themeFill="background1" w:themeFillShade="F2"/>
          </w:tcPr>
          <w:p w14:paraId="3189C93B" w14:textId="77777777" w:rsidR="003B430E" w:rsidRPr="00A83D28" w:rsidRDefault="003B430E" w:rsidP="00046484">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 xml:space="preserve">privind etapele de elaborare </w:t>
            </w:r>
            <w:proofErr w:type="spellStart"/>
            <w:r w:rsidRPr="00A83D28">
              <w:rPr>
                <w:rFonts w:ascii="Trebuchet MS" w:hAnsi="Trebuchet MS" w:cs="Arial"/>
                <w:i/>
                <w:sz w:val="20"/>
                <w:szCs w:val="20"/>
                <w:lang w:val="ro-RO"/>
              </w:rPr>
              <w:t>şi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conţinutul</w:t>
            </w:r>
            <w:proofErr w:type="spellEnd"/>
            <w:r w:rsidRPr="00A83D28">
              <w:rPr>
                <w:rFonts w:ascii="Trebuchet MS" w:hAnsi="Trebuchet MS" w:cs="Arial"/>
                <w:i/>
                <w:sz w:val="20"/>
                <w:szCs w:val="20"/>
                <w:lang w:val="ro-RO"/>
              </w:rPr>
              <w:t xml:space="preserve">-cadru al </w:t>
            </w:r>
            <w:proofErr w:type="spellStart"/>
            <w:r w:rsidRPr="00A83D28">
              <w:rPr>
                <w:rFonts w:ascii="Trebuchet MS" w:hAnsi="Trebuchet MS" w:cs="Arial"/>
                <w:i/>
                <w:sz w:val="20"/>
                <w:szCs w:val="20"/>
                <w:lang w:val="ro-RO"/>
              </w:rPr>
              <w:t>documentaţiilor</w:t>
            </w:r>
            <w:proofErr w:type="spellEnd"/>
            <w:r w:rsidRPr="00A83D28">
              <w:rPr>
                <w:rFonts w:ascii="Trebuchet MS" w:hAnsi="Trebuchet MS" w:cs="Arial"/>
                <w:i/>
                <w:sz w:val="20"/>
                <w:szCs w:val="20"/>
                <w:lang w:val="ro-RO"/>
              </w:rPr>
              <w:t xml:space="preserve"> tehnico-economice aferente obiectivelor/proiectelor de </w:t>
            </w:r>
            <w:proofErr w:type="spellStart"/>
            <w:r w:rsidRPr="00A83D28">
              <w:rPr>
                <w:rFonts w:ascii="Trebuchet MS" w:hAnsi="Trebuchet MS" w:cs="Arial"/>
                <w:i/>
                <w:sz w:val="20"/>
                <w:szCs w:val="20"/>
                <w:lang w:val="ro-RO"/>
              </w:rPr>
              <w:t>investiţii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finanţate</w:t>
            </w:r>
            <w:proofErr w:type="spellEnd"/>
            <w:r w:rsidRPr="00A83D28">
              <w:rPr>
                <w:rFonts w:ascii="Trebuchet MS" w:hAnsi="Trebuchet MS" w:cs="Arial"/>
                <w:i/>
                <w:sz w:val="20"/>
                <w:szCs w:val="20"/>
                <w:lang w:val="ro-RO"/>
              </w:rPr>
              <w:t xml:space="preserv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w:t>
            </w:r>
            <w:proofErr w:type="spellStart"/>
            <w:r w:rsidRPr="00A83D28">
              <w:rPr>
                <w:rFonts w:ascii="Trebuchet MS" w:hAnsi="Trebuchet MS"/>
                <w:sz w:val="20"/>
                <w:szCs w:val="20"/>
              </w:rPr>
              <w:t>acestea</w:t>
            </w:r>
            <w:proofErr w:type="spellEnd"/>
            <w:r w:rsidRPr="00A83D28">
              <w:rPr>
                <w:rFonts w:ascii="Trebuchet MS" w:hAnsi="Trebuchet MS"/>
                <w:sz w:val="20"/>
                <w:szCs w:val="20"/>
              </w:rPr>
              <w:t xml:space="preserve"> sunt </w:t>
            </w:r>
            <w:proofErr w:type="spellStart"/>
            <w:r w:rsidRPr="00A83D28">
              <w:rPr>
                <w:rFonts w:ascii="Trebuchet MS" w:hAnsi="Trebuchet MS"/>
                <w:sz w:val="20"/>
                <w:szCs w:val="20"/>
              </w:rPr>
              <w:t>adaugate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specifice</w:t>
            </w:r>
            <w:proofErr w:type="spellEnd"/>
            <w:r w:rsidRPr="00A83D28">
              <w:rPr>
                <w:rFonts w:ascii="Trebuchet MS" w:hAnsi="Trebuchet MS"/>
                <w:sz w:val="20"/>
                <w:szCs w:val="20"/>
              </w:rPr>
              <w:t xml:space="preserve"> din </w:t>
            </w:r>
            <w:proofErr w:type="spellStart"/>
            <w:r w:rsidRPr="00A83D28">
              <w:rPr>
                <w:rFonts w:ascii="Trebuchet MS" w:hAnsi="Trebuchet MS"/>
                <w:sz w:val="20"/>
                <w:szCs w:val="20"/>
              </w:rPr>
              <w:t>continutul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cadru</w:t>
            </w:r>
            <w:proofErr w:type="spellEnd"/>
            <w:r w:rsidRPr="00A83D28">
              <w:rPr>
                <w:rFonts w:ascii="Trebuchet MS" w:hAnsi="Trebuchet MS"/>
                <w:sz w:val="20"/>
                <w:szCs w:val="20"/>
              </w:rPr>
              <w:t xml:space="preserve"> al DALI </w:t>
            </w:r>
            <w:proofErr w:type="spellStart"/>
            <w:r w:rsidRPr="00A83D28">
              <w:rPr>
                <w:rFonts w:ascii="Trebuchet MS" w:hAnsi="Trebuchet MS"/>
                <w:sz w:val="20"/>
                <w:szCs w:val="20"/>
              </w:rPr>
              <w:t>prevazut</w:t>
            </w:r>
            <w:proofErr w:type="spellEnd"/>
            <w:r w:rsidRPr="00A83D28">
              <w:rPr>
                <w:rFonts w:ascii="Trebuchet MS" w:hAnsi="Trebuchet MS"/>
                <w:sz w:val="20"/>
                <w:szCs w:val="20"/>
              </w:rPr>
              <w:t xml:space="preserve"> in </w:t>
            </w:r>
            <w:proofErr w:type="spellStart"/>
            <w:r w:rsidRPr="00A83D28">
              <w:rPr>
                <w:rFonts w:ascii="Trebuchet MS" w:hAnsi="Trebuchet MS"/>
                <w:sz w:val="20"/>
                <w:szCs w:val="20"/>
              </w:rPr>
              <w:t>anexa</w:t>
            </w:r>
            <w:proofErr w:type="spellEnd"/>
            <w:r w:rsidRPr="00A83D28">
              <w:rPr>
                <w:rFonts w:ascii="Trebuchet MS" w:hAnsi="Trebuchet MS"/>
                <w:sz w:val="20"/>
                <w:szCs w:val="20"/>
              </w:rPr>
              <w:t xml:space="preserve"> </w:t>
            </w:r>
            <w:r w:rsidRPr="00A83D28">
              <w:rPr>
                <w:rFonts w:ascii="Trebuchet MS" w:hAnsi="Trebuchet MS" w:cs="Arial"/>
                <w:sz w:val="20"/>
                <w:szCs w:val="20"/>
                <w:lang w:val="ro-RO"/>
              </w:rPr>
              <w:t xml:space="preserve">5. </w:t>
            </w:r>
            <w:proofErr w:type="spellStart"/>
            <w:r w:rsidRPr="00A83D28">
              <w:rPr>
                <w:rFonts w:ascii="Trebuchet MS" w:hAnsi="Trebuchet MS" w:cs="Arial"/>
                <w:i/>
                <w:sz w:val="20"/>
                <w:szCs w:val="20"/>
                <w:lang w:val="ro-RO"/>
              </w:rPr>
              <w:t>Documentaţie</w:t>
            </w:r>
            <w:proofErr w:type="spellEnd"/>
            <w:r w:rsidRPr="00A83D28">
              <w:rPr>
                <w:rFonts w:ascii="Trebuchet MS" w:hAnsi="Trebuchet MS" w:cs="Arial"/>
                <w:i/>
                <w:sz w:val="20"/>
                <w:szCs w:val="20"/>
                <w:lang w:val="ro-RO"/>
              </w:rPr>
              <w:t xml:space="preserve"> de Avizare a Lucrărilor de </w:t>
            </w:r>
            <w:proofErr w:type="spellStart"/>
            <w:r w:rsidRPr="00A83D28">
              <w:rPr>
                <w:rFonts w:ascii="Trebuchet MS" w:hAnsi="Trebuchet MS" w:cs="Arial"/>
                <w:i/>
                <w:sz w:val="20"/>
                <w:szCs w:val="20"/>
                <w:lang w:val="ro-RO"/>
              </w:rPr>
              <w:t>Intervenţii</w:t>
            </w:r>
            <w:proofErr w:type="spellEnd"/>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14:paraId="0DF99C93" w14:textId="77777777"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 xml:space="preserve">*1) conform HG 907/2016, </w:t>
            </w:r>
            <w:proofErr w:type="spellStart"/>
            <w:r w:rsidRPr="00A83D28">
              <w:rPr>
                <w:rFonts w:ascii="Trebuchet MS" w:hAnsi="Trebuchet MS"/>
                <w:i/>
                <w:sz w:val="16"/>
                <w:szCs w:val="20"/>
              </w:rPr>
              <w:t>continutul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cadru</w:t>
            </w:r>
            <w:proofErr w:type="spellEnd"/>
            <w:r w:rsidRPr="00A83D28">
              <w:rPr>
                <w:rFonts w:ascii="Trebuchet MS" w:hAnsi="Trebuchet MS"/>
                <w:i/>
                <w:sz w:val="16"/>
                <w:szCs w:val="20"/>
              </w:rPr>
              <w:t xml:space="preserve"> al SF </w:t>
            </w:r>
            <w:proofErr w:type="spellStart"/>
            <w:r w:rsidRPr="00A83D28">
              <w:rPr>
                <w:rFonts w:ascii="Trebuchet MS" w:hAnsi="Trebuchet MS"/>
                <w:i/>
                <w:sz w:val="16"/>
                <w:szCs w:val="20"/>
              </w:rPr>
              <w:t>si</w:t>
            </w:r>
            <w:proofErr w:type="spellEnd"/>
            <w:r w:rsidRPr="00A83D28">
              <w:rPr>
                <w:rFonts w:ascii="Trebuchet MS" w:hAnsi="Trebuchet MS"/>
                <w:i/>
                <w:sz w:val="16"/>
                <w:szCs w:val="20"/>
              </w:rPr>
              <w:t xml:space="preserve"> DALI </w:t>
            </w:r>
            <w:proofErr w:type="spellStart"/>
            <w:r w:rsidRPr="00A83D28">
              <w:rPr>
                <w:rFonts w:ascii="Trebuchet MS" w:hAnsi="Trebuchet MS"/>
                <w:i/>
                <w:sz w:val="16"/>
                <w:szCs w:val="20"/>
              </w:rPr>
              <w:t>poate</w:t>
            </w:r>
            <w:proofErr w:type="spellEnd"/>
            <w:r w:rsidRPr="00A83D28">
              <w:rPr>
                <w:rFonts w:ascii="Trebuchet MS" w:hAnsi="Trebuchet MS"/>
                <w:i/>
                <w:sz w:val="16"/>
                <w:szCs w:val="20"/>
              </w:rPr>
              <w:t xml:space="preserve"> fi </w:t>
            </w:r>
            <w:proofErr w:type="spellStart"/>
            <w:r w:rsidRPr="00A83D28">
              <w:rPr>
                <w:rFonts w:ascii="Trebuchet MS" w:hAnsi="Trebuchet MS"/>
                <w:i/>
                <w:sz w:val="16"/>
                <w:szCs w:val="20"/>
              </w:rPr>
              <w:t>adaptat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functie</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specificul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și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complexitatea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obiectivului</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investitii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propus</w:t>
            </w:r>
            <w:proofErr w:type="spellEnd"/>
            <w:r w:rsidRPr="00A83D28">
              <w:rPr>
                <w:rFonts w:ascii="Trebuchet MS" w:hAnsi="Trebuchet MS"/>
                <w:i/>
                <w:sz w:val="16"/>
                <w:szCs w:val="20"/>
              </w:rPr>
              <w:t>.</w:t>
            </w:r>
          </w:p>
        </w:tc>
        <w:tc>
          <w:tcPr>
            <w:tcW w:w="425" w:type="dxa"/>
            <w:shd w:val="clear" w:color="auto" w:fill="F2F2F2" w:themeFill="background1" w:themeFillShade="F2"/>
          </w:tcPr>
          <w:p w14:paraId="3BF87976"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46587756"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F2F2F2" w:themeFill="background1" w:themeFillShade="F2"/>
          </w:tcPr>
          <w:p w14:paraId="4AE7056B"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1BC7B849"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3F4DF2EC" w14:textId="77777777" w:rsidTr="00046484">
        <w:trPr>
          <w:gridAfter w:val="1"/>
          <w:trHeight w:val="184"/>
        </w:trPr>
        <w:tc>
          <w:tcPr>
            <w:tcW w:w="568" w:type="dxa"/>
          </w:tcPr>
          <w:p w14:paraId="7EDF4019"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4</w:t>
            </w:r>
          </w:p>
        </w:tc>
        <w:tc>
          <w:tcPr>
            <w:tcW w:w="6804" w:type="dxa"/>
            <w:gridSpan w:val="3"/>
          </w:tcPr>
          <w:p w14:paraId="55AB0A86"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proofErr w:type="spellStart"/>
            <w:r w:rsidRPr="00A83D28">
              <w:rPr>
                <w:rFonts w:ascii="Trebuchet MS" w:hAnsi="Trebuchet MS" w:cs="Arial"/>
                <w:b/>
                <w:sz w:val="20"/>
                <w:szCs w:val="20"/>
                <w:lang w:val="ro-RO"/>
              </w:rPr>
              <w:t>situatia</w:t>
            </w:r>
            <w:proofErr w:type="spellEnd"/>
            <w:r w:rsidRPr="00A83D28">
              <w:rPr>
                <w:rFonts w:ascii="Trebuchet MS" w:hAnsi="Trebuchet MS" w:cs="Arial"/>
                <w:b/>
                <w:sz w:val="20"/>
                <w:szCs w:val="20"/>
                <w:lang w:val="ro-RO"/>
              </w:rPr>
              <w:t xml:space="preserve"> existenta si necesitatea </w:t>
            </w:r>
            <w:proofErr w:type="spellStart"/>
            <w:r w:rsidRPr="00A83D28">
              <w:rPr>
                <w:rFonts w:ascii="Trebuchet MS" w:hAnsi="Trebuchet MS" w:cs="Arial"/>
                <w:b/>
                <w:sz w:val="20"/>
                <w:szCs w:val="20"/>
                <w:lang w:val="ro-RO"/>
              </w:rPr>
              <w:t>realizarii</w:t>
            </w:r>
            <w:proofErr w:type="spellEnd"/>
            <w:r w:rsidRPr="00A83D28">
              <w:rPr>
                <w:rFonts w:ascii="Trebuchet MS" w:hAnsi="Trebuchet MS" w:cs="Arial"/>
                <w:b/>
                <w:sz w:val="20"/>
                <w:szCs w:val="20"/>
                <w:lang w:val="ro-RO"/>
              </w:rPr>
              <w:t xml:space="preserve"> obiectivului/proiectului de </w:t>
            </w:r>
            <w:proofErr w:type="spellStart"/>
            <w:r w:rsidRPr="00A83D28">
              <w:rPr>
                <w:rFonts w:ascii="Trebuchet MS" w:hAnsi="Trebuchet MS" w:cs="Arial"/>
                <w:b/>
                <w:sz w:val="20"/>
                <w:szCs w:val="20"/>
                <w:lang w:val="ro-RO"/>
              </w:rPr>
              <w:t>investitii</w:t>
            </w:r>
            <w:proofErr w:type="spellEnd"/>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2,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w:t>
            </w:r>
            <w:proofErr w:type="spellStart"/>
            <w:r w:rsidRPr="00A83D28">
              <w:rPr>
                <w:rFonts w:ascii="Trebuchet MS" w:hAnsi="Trebuchet MS" w:cs="Arial"/>
                <w:sz w:val="20"/>
                <w:szCs w:val="20"/>
                <w:lang w:val="ro-RO"/>
              </w:rPr>
              <w:t>adaugate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w:t>
            </w:r>
            <w:r w:rsidRPr="00A83D28">
              <w:rPr>
                <w:rFonts w:ascii="Trebuchet MS" w:hAnsi="Trebuchet MS" w:cs="Arial"/>
                <w:sz w:val="20"/>
                <w:szCs w:val="20"/>
                <w:u w:val="single"/>
                <w:lang w:val="ro-RO"/>
              </w:rPr>
              <w:t>relevante</w:t>
            </w:r>
            <w:r w:rsidRPr="00A83D28">
              <w:rPr>
                <w:rFonts w:ascii="Trebuchet MS" w:hAnsi="Trebuchet MS" w:cs="Arial"/>
                <w:sz w:val="20"/>
                <w:szCs w:val="20"/>
                <w:lang w:val="ro-RO"/>
              </w:rPr>
              <w:t xml:space="preserve">  referitoare la </w:t>
            </w:r>
            <w:proofErr w:type="spellStart"/>
            <w:r w:rsidRPr="00A83D28">
              <w:rPr>
                <w:rFonts w:ascii="Trebuchet MS" w:hAnsi="Trebuchet MS" w:cs="Arial"/>
                <w:sz w:val="20"/>
                <w:szCs w:val="20"/>
                <w:lang w:val="ro-RO"/>
              </w:rPr>
              <w:t>constructia</w:t>
            </w:r>
            <w:proofErr w:type="spellEnd"/>
            <w:r w:rsidRPr="00A83D28">
              <w:rPr>
                <w:rFonts w:ascii="Trebuchet MS" w:hAnsi="Trebuchet MS" w:cs="Arial"/>
                <w:sz w:val="20"/>
                <w:szCs w:val="20"/>
                <w:lang w:val="ro-RO"/>
              </w:rPr>
              <w:t xml:space="preserve"> existenta,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2,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Documentaţie</w:t>
            </w:r>
            <w:proofErr w:type="spellEnd"/>
            <w:r w:rsidRPr="00A83D28">
              <w:rPr>
                <w:rFonts w:ascii="Trebuchet MS" w:hAnsi="Trebuchet MS" w:cs="Arial"/>
                <w:i/>
                <w:sz w:val="20"/>
                <w:szCs w:val="20"/>
                <w:lang w:val="ro-RO"/>
              </w:rPr>
              <w:t xml:space="preserve"> de Avizare a Lucrărilor de </w:t>
            </w:r>
            <w:proofErr w:type="spellStart"/>
            <w:r w:rsidRPr="00A83D28">
              <w:rPr>
                <w:rFonts w:ascii="Trebuchet MS" w:hAnsi="Trebuchet MS" w:cs="Arial"/>
                <w:i/>
                <w:sz w:val="20"/>
                <w:szCs w:val="20"/>
                <w:lang w:val="ro-RO"/>
              </w:rPr>
              <w:t>Intervenţii</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w:t>
            </w:r>
          </w:p>
        </w:tc>
        <w:tc>
          <w:tcPr>
            <w:tcW w:w="425" w:type="dxa"/>
          </w:tcPr>
          <w:p w14:paraId="1DBF91DF"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594BCDA9"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4C1DA855"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28CF99D9"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4BA7B174" w14:textId="77777777" w:rsidTr="00046484">
        <w:trPr>
          <w:gridAfter w:val="1"/>
          <w:trHeight w:val="131"/>
        </w:trPr>
        <w:tc>
          <w:tcPr>
            <w:tcW w:w="568" w:type="dxa"/>
          </w:tcPr>
          <w:p w14:paraId="2C6D2073"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5</w:t>
            </w:r>
          </w:p>
        </w:tc>
        <w:tc>
          <w:tcPr>
            <w:tcW w:w="6804" w:type="dxa"/>
            <w:gridSpan w:val="3"/>
          </w:tcPr>
          <w:p w14:paraId="7182B803"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w:t>
            </w:r>
            <w:proofErr w:type="spellStart"/>
            <w:r w:rsidRPr="00A83D28">
              <w:rPr>
                <w:rFonts w:ascii="Trebuchet MS" w:hAnsi="Trebuchet MS" w:cs="Arial"/>
                <w:b/>
                <w:sz w:val="20"/>
                <w:szCs w:val="20"/>
                <w:lang w:val="ro-RO"/>
              </w:rPr>
              <w:t>optiuni</w:t>
            </w:r>
            <w:proofErr w:type="spellEnd"/>
            <w:r w:rsidRPr="00A83D28">
              <w:rPr>
                <w:rFonts w:ascii="Trebuchet MS" w:hAnsi="Trebuchet MS" w:cs="Arial"/>
                <w:b/>
                <w:sz w:val="20"/>
                <w:szCs w:val="20"/>
                <w:lang w:val="ro-RO"/>
              </w:rPr>
              <w:t xml:space="preserve"> tehnico-economice pentru realizarea obiectivului de </w:t>
            </w:r>
            <w:proofErr w:type="spellStart"/>
            <w:r w:rsidRPr="00A83D28">
              <w:rPr>
                <w:rFonts w:ascii="Trebuchet MS" w:hAnsi="Trebuchet MS" w:cs="Arial"/>
                <w:b/>
                <w:sz w:val="20"/>
                <w:szCs w:val="20"/>
                <w:lang w:val="ro-RO"/>
              </w:rPr>
              <w:t>investitii</w:t>
            </w:r>
            <w:proofErr w:type="spellEnd"/>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3,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relevante referitoare la </w:t>
            </w:r>
            <w:proofErr w:type="spellStart"/>
            <w:r w:rsidRPr="00A83D28">
              <w:rPr>
                <w:rFonts w:ascii="Trebuchet MS" w:hAnsi="Trebuchet MS" w:cs="Arial"/>
                <w:sz w:val="20"/>
                <w:szCs w:val="20"/>
                <w:lang w:val="ro-RO"/>
              </w:rPr>
              <w:t>constructia</w:t>
            </w:r>
            <w:proofErr w:type="spellEnd"/>
            <w:r w:rsidRPr="00A83D28">
              <w:rPr>
                <w:rFonts w:ascii="Trebuchet MS" w:hAnsi="Trebuchet MS" w:cs="Arial"/>
                <w:sz w:val="20"/>
                <w:szCs w:val="20"/>
                <w:lang w:val="ro-RO"/>
              </w:rPr>
              <w:t xml:space="preserve"> existenta,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sz w:val="20"/>
                <w:szCs w:val="20"/>
                <w:lang w:val="ro-RO"/>
              </w:rPr>
              <w:t>Documentatia</w:t>
            </w:r>
            <w:proofErr w:type="spellEnd"/>
            <w:r w:rsidRPr="00A83D28">
              <w:rPr>
                <w:rFonts w:ascii="Trebuchet MS" w:hAnsi="Trebuchet MS" w:cs="Arial"/>
                <w:sz w:val="20"/>
                <w:szCs w:val="20"/>
                <w:lang w:val="ro-RO"/>
              </w:rPr>
              <w:t xml:space="preserve"> de avizare a </w:t>
            </w:r>
            <w:proofErr w:type="spellStart"/>
            <w:r w:rsidRPr="00A83D28">
              <w:rPr>
                <w:rFonts w:ascii="Trebuchet MS" w:hAnsi="Trebuchet MS" w:cs="Arial"/>
                <w:sz w:val="20"/>
                <w:szCs w:val="20"/>
                <w:lang w:val="ro-RO"/>
              </w:rPr>
              <w:t>lucrarilor</w:t>
            </w:r>
            <w:proofErr w:type="spellEnd"/>
            <w:r w:rsidRPr="00A83D28">
              <w:rPr>
                <w:rFonts w:ascii="Trebuchet MS" w:hAnsi="Trebuchet MS" w:cs="Arial"/>
                <w:sz w:val="20"/>
                <w:szCs w:val="20"/>
                <w:lang w:val="ro-RO"/>
              </w:rPr>
              <w:t xml:space="preserve"> de </w:t>
            </w:r>
            <w:proofErr w:type="spellStart"/>
            <w:r w:rsidRPr="00A83D28">
              <w:rPr>
                <w:rFonts w:ascii="Trebuchet MS" w:hAnsi="Trebuchet MS" w:cs="Arial"/>
                <w:sz w:val="20"/>
                <w:szCs w:val="20"/>
                <w:lang w:val="ro-RO"/>
              </w:rPr>
              <w:t>interventie</w:t>
            </w:r>
            <w:proofErr w:type="spellEnd"/>
            <w:r w:rsidRPr="00A83D28">
              <w:rPr>
                <w:rFonts w:ascii="Trebuchet MS" w:hAnsi="Trebuchet MS" w:cs="Arial"/>
                <w:sz w:val="20"/>
                <w:szCs w:val="20"/>
                <w:lang w:val="ro-RO"/>
              </w:rPr>
              <w:t xml:space="preserve"> la HG 907/2016, </w:t>
            </w:r>
            <w:proofErr w:type="spellStart"/>
            <w:r w:rsidRPr="00A83D28">
              <w:rPr>
                <w:rFonts w:ascii="Trebuchet MS" w:hAnsi="Trebuchet MS" w:cs="Arial"/>
                <w:sz w:val="20"/>
                <w:szCs w:val="20"/>
                <w:lang w:val="ro-RO"/>
              </w:rPr>
              <w:t>avand</w:t>
            </w:r>
            <w:proofErr w:type="spellEnd"/>
            <w:r w:rsidRPr="00A83D28">
              <w:rPr>
                <w:rFonts w:ascii="Trebuchet MS" w:hAnsi="Trebuchet MS" w:cs="Arial"/>
                <w:sz w:val="20"/>
                <w:szCs w:val="20"/>
                <w:lang w:val="ro-RO"/>
              </w:rPr>
              <w:t xml:space="preserve"> detaliate:</w:t>
            </w:r>
          </w:p>
          <w:p w14:paraId="3EDA3BEF"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proofErr w:type="spellStart"/>
            <w:r w:rsidRPr="00A83D28">
              <w:rPr>
                <w:rFonts w:ascii="Trebuchet MS" w:hAnsi="Trebuchet MS" w:cs="Arial"/>
                <w:sz w:val="20"/>
                <w:szCs w:val="20"/>
                <w:lang w:val="ro-RO"/>
              </w:rPr>
              <w:t>particularitatile</w:t>
            </w:r>
            <w:proofErr w:type="spellEnd"/>
            <w:r w:rsidRPr="00A83D28">
              <w:rPr>
                <w:rFonts w:ascii="Trebuchet MS" w:hAnsi="Trebuchet MS" w:cs="Arial"/>
                <w:sz w:val="20"/>
                <w:szCs w:val="20"/>
                <w:lang w:val="ro-RO"/>
              </w:rPr>
              <w:t xml:space="preserve"> amplasamentului?</w:t>
            </w:r>
          </w:p>
          <w:p w14:paraId="553A0894"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descrierea din punct de vedere tehnic, constructiv, </w:t>
            </w:r>
            <w:proofErr w:type="spellStart"/>
            <w:r w:rsidRPr="00A83D28">
              <w:rPr>
                <w:rFonts w:ascii="Trebuchet MS" w:hAnsi="Trebuchet MS" w:cs="Arial"/>
                <w:sz w:val="20"/>
                <w:szCs w:val="20"/>
                <w:lang w:val="ro-RO"/>
              </w:rPr>
              <w:t>functional</w:t>
            </w:r>
            <w:proofErr w:type="spellEnd"/>
            <w:r w:rsidRPr="00A83D28">
              <w:rPr>
                <w:rFonts w:ascii="Trebuchet MS" w:hAnsi="Trebuchet MS" w:cs="Arial"/>
                <w:sz w:val="20"/>
                <w:szCs w:val="20"/>
                <w:lang w:val="ro-RO"/>
              </w:rPr>
              <w:t>-arhitectural si tehnologic?</w:t>
            </w:r>
          </w:p>
          <w:p w14:paraId="2E67FDEB"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costurile estimative ale </w:t>
            </w:r>
            <w:proofErr w:type="spellStart"/>
            <w:r w:rsidRPr="00A83D28">
              <w:rPr>
                <w:rFonts w:ascii="Trebuchet MS" w:hAnsi="Trebuchet MS" w:cs="Arial"/>
                <w:sz w:val="20"/>
                <w:szCs w:val="20"/>
                <w:lang w:val="ro-RO"/>
              </w:rPr>
              <w:t>investitiei</w:t>
            </w:r>
            <w:proofErr w:type="spellEnd"/>
            <w:r w:rsidRPr="00A83D28">
              <w:rPr>
                <w:rFonts w:ascii="Trebuchet MS" w:hAnsi="Trebuchet MS" w:cs="Arial"/>
                <w:sz w:val="20"/>
                <w:szCs w:val="20"/>
                <w:lang w:val="ro-RO"/>
              </w:rPr>
              <w:t>?</w:t>
            </w:r>
          </w:p>
          <w:p w14:paraId="6684E647"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studiile de specialitate, in </w:t>
            </w:r>
            <w:proofErr w:type="spellStart"/>
            <w:r w:rsidRPr="00A83D28">
              <w:rPr>
                <w:rFonts w:ascii="Trebuchet MS" w:hAnsi="Trebuchet MS" w:cs="Arial"/>
                <w:sz w:val="20"/>
                <w:szCs w:val="20"/>
                <w:lang w:val="ro-RO"/>
              </w:rPr>
              <w:t>functie</w:t>
            </w:r>
            <w:proofErr w:type="spellEnd"/>
            <w:r w:rsidRPr="00A83D28">
              <w:rPr>
                <w:rFonts w:ascii="Trebuchet MS" w:hAnsi="Trebuchet MS" w:cs="Arial"/>
                <w:sz w:val="20"/>
                <w:szCs w:val="20"/>
                <w:lang w:val="ro-RO"/>
              </w:rPr>
              <w:t xml:space="preserve"> de categoria si clasa de importanta, </w:t>
            </w:r>
            <w:proofErr w:type="spellStart"/>
            <w:r w:rsidRPr="00A83D28">
              <w:rPr>
                <w:rFonts w:ascii="Trebuchet MS" w:hAnsi="Trebuchet MS" w:cs="Arial"/>
                <w:sz w:val="20"/>
                <w:szCs w:val="20"/>
                <w:lang w:val="ro-RO"/>
              </w:rPr>
              <w:t>dupa</w:t>
            </w:r>
            <w:proofErr w:type="spellEnd"/>
            <w:r w:rsidRPr="00A83D28">
              <w:rPr>
                <w:rFonts w:ascii="Trebuchet MS" w:hAnsi="Trebuchet MS" w:cs="Arial"/>
                <w:sz w:val="20"/>
                <w:szCs w:val="20"/>
                <w:lang w:val="ro-RO"/>
              </w:rPr>
              <w:t xml:space="preserve"> caz?</w:t>
            </w:r>
          </w:p>
          <w:p w14:paraId="13831DB1" w14:textId="77777777"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graficele orientative de realizare a </w:t>
            </w:r>
            <w:proofErr w:type="spellStart"/>
            <w:r w:rsidRPr="00A83D28">
              <w:rPr>
                <w:rFonts w:ascii="Trebuchet MS" w:hAnsi="Trebuchet MS" w:cs="Arial"/>
                <w:sz w:val="20"/>
                <w:szCs w:val="20"/>
                <w:lang w:val="ro-RO"/>
              </w:rPr>
              <w:t>investitiei</w:t>
            </w:r>
            <w:proofErr w:type="spellEnd"/>
            <w:r w:rsidRPr="00A83D28">
              <w:rPr>
                <w:rFonts w:ascii="Trebuchet MS" w:hAnsi="Trebuchet MS" w:cs="Arial"/>
                <w:sz w:val="20"/>
                <w:szCs w:val="20"/>
                <w:lang w:val="ro-RO"/>
              </w:rPr>
              <w:t>?</w:t>
            </w:r>
          </w:p>
          <w:p w14:paraId="2816D85C" w14:textId="77777777"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 xml:space="preserve">*2)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cazul</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care anterior </w:t>
            </w:r>
            <w:proofErr w:type="spellStart"/>
            <w:r w:rsidRPr="00A83D28">
              <w:rPr>
                <w:rFonts w:ascii="Trebuchet MS" w:hAnsi="Trebuchet MS"/>
                <w:i/>
                <w:sz w:val="16"/>
                <w:szCs w:val="20"/>
              </w:rPr>
              <w:t>prezentului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fost</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elaborat</w:t>
            </w:r>
            <w:proofErr w:type="spellEnd"/>
            <w:r w:rsidRPr="00A83D28">
              <w:rPr>
                <w:rFonts w:ascii="Trebuchet MS" w:hAnsi="Trebuchet MS"/>
                <w:i/>
                <w:sz w:val="16"/>
                <w:szCs w:val="20"/>
              </w:rPr>
              <w:t xml:space="preserve"> un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 xml:space="preserve">, se </w:t>
            </w:r>
            <w:proofErr w:type="spellStart"/>
            <w:r w:rsidRPr="00A83D28">
              <w:rPr>
                <w:rFonts w:ascii="Trebuchet MS" w:hAnsi="Trebuchet MS"/>
                <w:i/>
                <w:sz w:val="16"/>
                <w:szCs w:val="20"/>
              </w:rPr>
              <w:t>vor</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prezenta</w:t>
            </w:r>
            <w:proofErr w:type="spellEnd"/>
            <w:r w:rsidRPr="00A83D28">
              <w:rPr>
                <w:rFonts w:ascii="Trebuchet MS" w:hAnsi="Trebuchet MS"/>
                <w:i/>
                <w:sz w:val="16"/>
                <w:szCs w:val="20"/>
              </w:rPr>
              <w:t xml:space="preserve"> minimum </w:t>
            </w:r>
            <w:proofErr w:type="spellStart"/>
            <w:r w:rsidRPr="00A83D28">
              <w:rPr>
                <w:rFonts w:ascii="Trebuchet MS" w:hAnsi="Trebuchet MS"/>
                <w:i/>
                <w:sz w:val="16"/>
                <w:szCs w:val="20"/>
              </w:rPr>
              <w:t>două</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scenarii</w:t>
            </w:r>
            <w:proofErr w:type="spellEnd"/>
            <w:r w:rsidRPr="00A83D28">
              <w:rPr>
                <w:rFonts w:ascii="Trebuchet MS" w:hAnsi="Trebuchet MS"/>
                <w:i/>
                <w:sz w:val="16"/>
                <w:szCs w:val="20"/>
              </w:rPr>
              <w:t>/</w:t>
            </w:r>
            <w:proofErr w:type="spellStart"/>
            <w:r w:rsidRPr="00A83D28">
              <w:rPr>
                <w:rFonts w:ascii="Trebuchet MS" w:hAnsi="Trebuchet MS"/>
                <w:i/>
                <w:sz w:val="16"/>
                <w:szCs w:val="20"/>
              </w:rPr>
              <w:t>opţiuni</w:t>
            </w:r>
            <w:proofErr w:type="spellEnd"/>
            <w:r w:rsidRPr="00A83D28">
              <w:rPr>
                <w:rFonts w:ascii="Trebuchet MS" w:hAnsi="Trebuchet MS"/>
                <w:i/>
                <w:sz w:val="16"/>
                <w:szCs w:val="20"/>
              </w:rPr>
              <w:t xml:space="preserve"> tehnico-</w:t>
            </w:r>
            <w:proofErr w:type="spellStart"/>
            <w:r w:rsidRPr="00A83D28">
              <w:rPr>
                <w:rFonts w:ascii="Trebuchet MS" w:hAnsi="Trebuchet MS"/>
                <w:i/>
                <w:sz w:val="16"/>
                <w:szCs w:val="20"/>
              </w:rPr>
              <w:t>economice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dintre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cele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selectate</w:t>
            </w:r>
            <w:proofErr w:type="spellEnd"/>
            <w:r w:rsidRPr="00A83D28">
              <w:rPr>
                <w:rFonts w:ascii="Trebuchet MS" w:hAnsi="Trebuchet MS"/>
                <w:i/>
                <w:sz w:val="16"/>
                <w:szCs w:val="20"/>
              </w:rPr>
              <w:t xml:space="preserve"> ca </w:t>
            </w:r>
            <w:proofErr w:type="spellStart"/>
            <w:r w:rsidRPr="00A83D28">
              <w:rPr>
                <w:rFonts w:ascii="Trebuchet MS" w:hAnsi="Trebuchet MS"/>
                <w:i/>
                <w:sz w:val="16"/>
                <w:szCs w:val="20"/>
              </w:rPr>
              <w:t>fezabile</w:t>
            </w:r>
            <w:proofErr w:type="spellEnd"/>
            <w:r w:rsidRPr="00A83D28">
              <w:rPr>
                <w:rFonts w:ascii="Trebuchet MS" w:hAnsi="Trebuchet MS"/>
                <w:i/>
                <w:sz w:val="16"/>
                <w:szCs w:val="20"/>
              </w:rPr>
              <w:t xml:space="preserve"> la </w:t>
            </w:r>
            <w:proofErr w:type="spellStart"/>
            <w:r w:rsidRPr="00A83D28">
              <w:rPr>
                <w:rFonts w:ascii="Trebuchet MS" w:hAnsi="Trebuchet MS"/>
                <w:i/>
                <w:sz w:val="16"/>
                <w:szCs w:val="20"/>
              </w:rPr>
              <w:t>faza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prefezabilitate</w:t>
            </w:r>
            <w:proofErr w:type="spellEnd"/>
            <w:r w:rsidRPr="00A83D28">
              <w:rPr>
                <w:rFonts w:ascii="Trebuchet MS" w:hAnsi="Trebuchet MS"/>
                <w:i/>
                <w:sz w:val="16"/>
                <w:szCs w:val="20"/>
              </w:rPr>
              <w:t>.</w:t>
            </w:r>
          </w:p>
          <w:p w14:paraId="0F76F8B9"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14:paraId="623086A1" w14:textId="77777777"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w:t>
            </w:r>
            <w:proofErr w:type="spellStart"/>
            <w:r w:rsidRPr="00A83D28">
              <w:rPr>
                <w:rFonts w:ascii="Trebuchet MS" w:hAnsi="Trebuchet MS" w:cs="Arial"/>
                <w:b/>
                <w:sz w:val="20"/>
                <w:szCs w:val="20"/>
                <w:lang w:val="ro-RO"/>
              </w:rPr>
              <w:t>constructiei</w:t>
            </w:r>
            <w:proofErr w:type="spellEnd"/>
            <w:r w:rsidRPr="00A83D28">
              <w:rPr>
                <w:rFonts w:ascii="Trebuchet MS" w:hAnsi="Trebuchet MS" w:cs="Arial"/>
                <w:b/>
                <w:sz w:val="20"/>
                <w:szCs w:val="20"/>
                <w:lang w:val="ro-RO"/>
              </w:rPr>
              <w:t xml:space="preserve"> existente, </w:t>
            </w:r>
            <w:r w:rsidRPr="00A83D28">
              <w:rPr>
                <w:rFonts w:ascii="Trebuchet MS" w:hAnsi="Trebuchet MS" w:cs="Arial"/>
                <w:sz w:val="20"/>
                <w:szCs w:val="20"/>
                <w:lang w:val="ro-RO"/>
              </w:rPr>
              <w:t xml:space="preserve">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3,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Documentatia</w:t>
            </w:r>
            <w:proofErr w:type="spellEnd"/>
            <w:r w:rsidRPr="00A83D28">
              <w:rPr>
                <w:rFonts w:ascii="Trebuchet MS" w:hAnsi="Trebuchet MS" w:cs="Arial"/>
                <w:i/>
                <w:sz w:val="20"/>
                <w:szCs w:val="20"/>
                <w:lang w:val="ro-RO"/>
              </w:rPr>
              <w:t xml:space="preserve"> de avizare a </w:t>
            </w:r>
            <w:proofErr w:type="spellStart"/>
            <w:r w:rsidRPr="00A83D28">
              <w:rPr>
                <w:rFonts w:ascii="Trebuchet MS" w:hAnsi="Trebuchet MS" w:cs="Arial"/>
                <w:i/>
                <w:sz w:val="20"/>
                <w:szCs w:val="20"/>
                <w:lang w:val="ro-RO"/>
              </w:rPr>
              <w:t>lucrarilor</w:t>
            </w:r>
            <w:proofErr w:type="spellEnd"/>
            <w:r w:rsidRPr="00A83D28">
              <w:rPr>
                <w:rFonts w:ascii="Trebuchet MS" w:hAnsi="Trebuchet MS" w:cs="Arial"/>
                <w:i/>
                <w:sz w:val="20"/>
                <w:szCs w:val="20"/>
                <w:lang w:val="ro-RO"/>
              </w:rPr>
              <w:t xml:space="preserve"> de </w:t>
            </w:r>
            <w:proofErr w:type="spellStart"/>
            <w:r w:rsidRPr="00A83D28">
              <w:rPr>
                <w:rFonts w:ascii="Trebuchet MS" w:hAnsi="Trebuchet MS" w:cs="Arial"/>
                <w:i/>
                <w:sz w:val="20"/>
                <w:szCs w:val="20"/>
                <w:lang w:val="ro-RO"/>
              </w:rPr>
              <w:t>interventie</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14:paraId="7AA9BBE1" w14:textId="77777777"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proofErr w:type="spellStart"/>
            <w:r w:rsidRPr="00A83D28">
              <w:rPr>
                <w:rFonts w:ascii="Trebuchet MS" w:hAnsi="Trebuchet MS"/>
                <w:sz w:val="20"/>
                <w:szCs w:val="20"/>
              </w:rPr>
              <w:t>Informatii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referitoare</w:t>
            </w:r>
            <w:proofErr w:type="spellEnd"/>
            <w:r w:rsidRPr="00A83D28">
              <w:rPr>
                <w:rFonts w:ascii="Trebuchet MS" w:hAnsi="Trebuchet MS"/>
                <w:sz w:val="20"/>
                <w:szCs w:val="20"/>
              </w:rPr>
              <w:t xml:space="preserve"> la </w:t>
            </w:r>
            <w:proofErr w:type="spellStart"/>
            <w:r w:rsidRPr="00A83D28">
              <w:rPr>
                <w:rFonts w:ascii="Trebuchet MS" w:hAnsi="Trebuchet MS"/>
                <w:sz w:val="20"/>
                <w:szCs w:val="20"/>
              </w:rPr>
              <w:t>studiul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geotehnic</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soluţia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consolidare</w:t>
            </w:r>
            <w:proofErr w:type="spellEnd"/>
            <w:r w:rsidRPr="00A83D28">
              <w:rPr>
                <w:rFonts w:ascii="Trebuchet MS" w:hAnsi="Trebuchet MS"/>
                <w:sz w:val="20"/>
                <w:szCs w:val="20"/>
              </w:rPr>
              <w:t xml:space="preserve"> </w:t>
            </w:r>
            <w:proofErr w:type="gramStart"/>
            <w:r w:rsidRPr="00A83D28">
              <w:rPr>
                <w:rFonts w:ascii="Trebuchet MS" w:hAnsi="Trebuchet MS"/>
                <w:sz w:val="20"/>
                <w:szCs w:val="20"/>
              </w:rPr>
              <w:t>a</w:t>
            </w:r>
            <w:proofErr w:type="gramEnd"/>
            <w:r w:rsidRPr="00A83D28">
              <w:rPr>
                <w:rFonts w:ascii="Trebuchet MS" w:hAnsi="Trebuchet MS"/>
                <w:sz w:val="20"/>
                <w:szCs w:val="20"/>
              </w:rPr>
              <w:t xml:space="preserve"> </w:t>
            </w:r>
            <w:proofErr w:type="spellStart"/>
            <w:r w:rsidRPr="00A83D28">
              <w:rPr>
                <w:rFonts w:ascii="Trebuchet MS" w:hAnsi="Trebuchet MS"/>
                <w:sz w:val="20"/>
                <w:szCs w:val="20"/>
              </w:rPr>
              <w:t>infrastructurii</w:t>
            </w:r>
            <w:proofErr w:type="spellEnd"/>
            <w:r w:rsidRPr="00A83D28">
              <w:rPr>
                <w:rFonts w:ascii="Trebuchet MS" w:hAnsi="Trebuchet MS"/>
                <w:sz w:val="20"/>
                <w:szCs w:val="20"/>
              </w:rPr>
              <w:t xml:space="preserve"> conform </w:t>
            </w:r>
            <w:proofErr w:type="spellStart"/>
            <w:r w:rsidRPr="00A83D28">
              <w:rPr>
                <w:rFonts w:ascii="Trebuchet MS" w:hAnsi="Trebuchet MS"/>
                <w:sz w:val="20"/>
                <w:szCs w:val="20"/>
              </w:rPr>
              <w:t>reglementărilor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vigoare</w:t>
            </w:r>
            <w:proofErr w:type="spellEnd"/>
            <w:r w:rsidRPr="00A83D28">
              <w:rPr>
                <w:rFonts w:ascii="Trebuchet MS" w:hAnsi="Trebuchet MS"/>
                <w:sz w:val="20"/>
                <w:szCs w:val="20"/>
              </w:rPr>
              <w:t>?</w:t>
            </w:r>
          </w:p>
          <w:p w14:paraId="5C99AE6F"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Destinaţia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w:t>
            </w:r>
          </w:p>
          <w:p w14:paraId="0EC5B05E" w14:textId="77777777"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proofErr w:type="spellStart"/>
            <w:r w:rsidRPr="00A83D28">
              <w:rPr>
                <w:rFonts w:ascii="Trebuchet MS" w:hAnsi="Trebuchet MS"/>
                <w:sz w:val="20"/>
                <w:szCs w:val="20"/>
              </w:rPr>
              <w:t>Precizarea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daca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este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inclusă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listele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monumentelor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siturilor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arheologice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ariilor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naturale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protejate</w:t>
            </w:r>
            <w:proofErr w:type="spellEnd"/>
            <w:r w:rsidRPr="00A83D28">
              <w:rPr>
                <w:rFonts w:ascii="Trebuchet MS" w:hAnsi="Trebuchet MS"/>
                <w:sz w:val="20"/>
                <w:szCs w:val="20"/>
              </w:rPr>
              <w:t xml:space="preserve">, precum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acestora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construite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protejate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w:t>
            </w:r>
          </w:p>
          <w:p w14:paraId="510BCA08"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Caracteristicile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parametriii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specifici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categoria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clasa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importanţă</w:t>
            </w:r>
            <w:proofErr w:type="spellEnd"/>
            <w:r w:rsidRPr="00A83D28">
              <w:rPr>
                <w:rFonts w:ascii="Trebuchet MS" w:hAnsi="Trebuchet MS"/>
                <w:sz w:val="20"/>
                <w:szCs w:val="20"/>
              </w:rPr>
              <w:t xml:space="preserve">, cod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lista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monumentelor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an/ani/</w:t>
            </w:r>
            <w:proofErr w:type="spellStart"/>
            <w:r w:rsidRPr="00A83D28">
              <w:rPr>
                <w:rFonts w:ascii="Trebuchet MS" w:hAnsi="Trebuchet MS"/>
                <w:sz w:val="20"/>
                <w:szCs w:val="20"/>
              </w:rPr>
              <w:t>perioade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construire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fiecare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corp</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construcţie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suprafaţa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construită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suprafaţa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construită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desfăşurată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valoarea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inventar</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construcţiei</w:t>
            </w:r>
            <w:proofErr w:type="spellEnd"/>
            <w:r w:rsidRPr="00A83D28">
              <w:rPr>
                <w:rFonts w:ascii="Trebuchet MS" w:hAnsi="Trebuchet MS"/>
                <w:sz w:val="20"/>
                <w:szCs w:val="20"/>
                <w:vertAlign w:val="superscript"/>
              </w:rPr>
              <w:t>*3)</w:t>
            </w:r>
            <w:r w:rsidRPr="00A83D28">
              <w:rPr>
                <w:rFonts w:ascii="Trebuchet MS" w:hAnsi="Trebuchet MS"/>
                <w:sz w:val="20"/>
                <w:szCs w:val="20"/>
              </w:rPr>
              <w:t xml:space="preserve">, </w:t>
            </w:r>
            <w:proofErr w:type="spellStart"/>
            <w:r w:rsidRPr="00A83D28">
              <w:rPr>
                <w:rFonts w:ascii="Trebuchet MS" w:hAnsi="Trebuchet MS"/>
                <w:sz w:val="20"/>
                <w:szCs w:val="20"/>
              </w:rPr>
              <w:t>alţi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parametri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funcţie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specificul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natura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w:t>
            </w:r>
          </w:p>
          <w:p w14:paraId="4C528479"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Analiza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stării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pe </w:t>
            </w:r>
            <w:proofErr w:type="spellStart"/>
            <w:r w:rsidRPr="00A83D28">
              <w:rPr>
                <w:rFonts w:ascii="Trebuchet MS" w:hAnsi="Trebuchet MS"/>
                <w:sz w:val="20"/>
                <w:szCs w:val="20"/>
              </w:rPr>
              <w:t>baza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concluziilor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expertizei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auditului</w:t>
            </w:r>
            <w:proofErr w:type="spellEnd"/>
            <w:r w:rsidRPr="00A83D28">
              <w:rPr>
                <w:rFonts w:ascii="Trebuchet MS" w:hAnsi="Trebuchet MS"/>
                <w:sz w:val="20"/>
                <w:szCs w:val="20"/>
              </w:rPr>
              <w:t xml:space="preserve"> energetic, precum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studiului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arhitecturalo-istoric</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imobilelor</w:t>
            </w:r>
            <w:proofErr w:type="spellEnd"/>
            <w:r w:rsidRPr="00A83D28">
              <w:rPr>
                <w:rFonts w:ascii="Trebuchet MS" w:hAnsi="Trebuchet MS"/>
                <w:sz w:val="20"/>
                <w:szCs w:val="20"/>
              </w:rPr>
              <w:t xml:space="preserve"> care </w:t>
            </w:r>
            <w:proofErr w:type="spellStart"/>
            <w:r w:rsidRPr="00A83D28">
              <w:rPr>
                <w:rFonts w:ascii="Trebuchet MS" w:hAnsi="Trebuchet MS"/>
                <w:sz w:val="20"/>
                <w:szCs w:val="20"/>
              </w:rPr>
              <w:t>beneficiază</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regimul</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de monument </w:t>
            </w:r>
            <w:proofErr w:type="spellStart"/>
            <w:r w:rsidRPr="00A83D28">
              <w:rPr>
                <w:rFonts w:ascii="Trebuchet MS" w:hAnsi="Trebuchet MS"/>
                <w:sz w:val="20"/>
                <w:szCs w:val="20"/>
              </w:rPr>
              <w:t>istoric</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al </w:t>
            </w:r>
            <w:proofErr w:type="spellStart"/>
            <w:r w:rsidRPr="00A83D28">
              <w:rPr>
                <w:rFonts w:ascii="Trebuchet MS" w:hAnsi="Trebuchet MS"/>
                <w:sz w:val="20"/>
                <w:szCs w:val="20"/>
              </w:rPr>
              <w:t>imobilelor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aflate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ale </w:t>
            </w:r>
            <w:proofErr w:type="spellStart"/>
            <w:r w:rsidRPr="00A83D28">
              <w:rPr>
                <w:rFonts w:ascii="Trebuchet MS" w:hAnsi="Trebuchet MS"/>
                <w:sz w:val="20"/>
                <w:szCs w:val="20"/>
              </w:rPr>
              <w:t>monumentelor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zone </w:t>
            </w:r>
            <w:proofErr w:type="spellStart"/>
            <w:r w:rsidRPr="00A83D28">
              <w:rPr>
                <w:rFonts w:ascii="Trebuchet MS" w:hAnsi="Trebuchet MS"/>
                <w:sz w:val="20"/>
                <w:szCs w:val="20"/>
              </w:rPr>
              <w:t>construite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protejate</w:t>
            </w:r>
            <w:proofErr w:type="spellEnd"/>
            <w:r w:rsidRPr="00A83D28">
              <w:rPr>
                <w:rFonts w:ascii="Trebuchet MS" w:hAnsi="Trebuchet MS"/>
                <w:sz w:val="20"/>
                <w:szCs w:val="20"/>
              </w:rPr>
              <w:t>?</w:t>
            </w:r>
          </w:p>
          <w:p w14:paraId="14B1018F"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Starea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inclusiv</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sistemul</w:t>
            </w:r>
            <w:proofErr w:type="spellEnd"/>
            <w:r w:rsidRPr="00A83D28">
              <w:rPr>
                <w:rFonts w:ascii="Trebuchet MS" w:hAnsi="Trebuchet MS"/>
                <w:sz w:val="20"/>
                <w:szCs w:val="20"/>
              </w:rPr>
              <w:t xml:space="preserve"> structural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analiza</w:t>
            </w:r>
            <w:proofErr w:type="spellEnd"/>
            <w:r w:rsidRPr="00A83D28">
              <w:rPr>
                <w:rFonts w:ascii="Trebuchet MS" w:hAnsi="Trebuchet MS"/>
                <w:sz w:val="20"/>
                <w:szCs w:val="20"/>
              </w:rPr>
              <w:t xml:space="preserve"> diagnostic, din </w:t>
            </w:r>
            <w:proofErr w:type="spellStart"/>
            <w:r w:rsidRPr="00A83D28">
              <w:rPr>
                <w:rFonts w:ascii="Trebuchet MS" w:hAnsi="Trebuchet MS"/>
                <w:sz w:val="20"/>
                <w:szCs w:val="20"/>
              </w:rPr>
              <w:t>punctul</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vedere</w:t>
            </w:r>
            <w:proofErr w:type="spellEnd"/>
            <w:r w:rsidRPr="00A83D28">
              <w:rPr>
                <w:rFonts w:ascii="Trebuchet MS" w:hAnsi="Trebuchet MS"/>
                <w:sz w:val="20"/>
                <w:szCs w:val="20"/>
              </w:rPr>
              <w:t xml:space="preserve"> al </w:t>
            </w:r>
            <w:proofErr w:type="spellStart"/>
            <w:r w:rsidRPr="00A83D28">
              <w:rPr>
                <w:rFonts w:ascii="Trebuchet MS" w:hAnsi="Trebuchet MS"/>
                <w:sz w:val="20"/>
                <w:szCs w:val="20"/>
              </w:rPr>
              <w:t>asigurării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cerinţelor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fundamentale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aplicabile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potrivit</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legii</w:t>
            </w:r>
            <w:proofErr w:type="spellEnd"/>
            <w:r w:rsidRPr="00A83D28">
              <w:rPr>
                <w:rFonts w:ascii="Trebuchet MS" w:hAnsi="Trebuchet MS"/>
                <w:sz w:val="20"/>
                <w:szCs w:val="20"/>
              </w:rPr>
              <w:t>?</w:t>
            </w:r>
          </w:p>
          <w:p w14:paraId="65957821"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Actul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doveditor</w:t>
            </w:r>
            <w:proofErr w:type="spellEnd"/>
            <w:r w:rsidRPr="00A83D28">
              <w:rPr>
                <w:rFonts w:ascii="Trebuchet MS" w:hAnsi="Trebuchet MS"/>
                <w:sz w:val="20"/>
                <w:szCs w:val="20"/>
              </w:rPr>
              <w:t xml:space="preserve"> al </w:t>
            </w:r>
            <w:proofErr w:type="spellStart"/>
            <w:r w:rsidRPr="00A83D28">
              <w:rPr>
                <w:rFonts w:ascii="Trebuchet MS" w:hAnsi="Trebuchet MS"/>
                <w:sz w:val="20"/>
                <w:szCs w:val="20"/>
              </w:rPr>
              <w:t>forţei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majore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w:t>
            </w:r>
          </w:p>
          <w:p w14:paraId="322E7822" w14:textId="77777777"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Concluziile expertizei tehnice si </w:t>
            </w:r>
            <w:proofErr w:type="spellStart"/>
            <w:r w:rsidRPr="00A83D28">
              <w:rPr>
                <w:rFonts w:ascii="Trebuchet MS" w:hAnsi="Trebuchet MS" w:cs="Arial"/>
                <w:b/>
                <w:sz w:val="20"/>
                <w:szCs w:val="20"/>
                <w:lang w:val="ro-RO"/>
              </w:rPr>
              <w:t>dupa</w:t>
            </w:r>
            <w:proofErr w:type="spellEnd"/>
            <w:r w:rsidRPr="00A83D28">
              <w:rPr>
                <w:rFonts w:ascii="Trebuchet MS" w:hAnsi="Trebuchet MS" w:cs="Arial"/>
                <w:b/>
                <w:sz w:val="20"/>
                <w:szCs w:val="20"/>
                <w:lang w:val="ro-RO"/>
              </w:rPr>
              <w:t xml:space="preserve"> caz, ale auditului 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cadrul capitolului 4,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Documentatia</w:t>
            </w:r>
            <w:proofErr w:type="spellEnd"/>
            <w:r w:rsidRPr="00A83D28">
              <w:rPr>
                <w:rFonts w:ascii="Trebuchet MS" w:hAnsi="Trebuchet MS" w:cs="Arial"/>
                <w:i/>
                <w:sz w:val="20"/>
                <w:szCs w:val="20"/>
                <w:lang w:val="ro-RO"/>
              </w:rPr>
              <w:t xml:space="preserve"> de avizare a </w:t>
            </w:r>
            <w:proofErr w:type="spellStart"/>
            <w:r w:rsidRPr="00A83D28">
              <w:rPr>
                <w:rFonts w:ascii="Trebuchet MS" w:hAnsi="Trebuchet MS" w:cs="Arial"/>
                <w:i/>
                <w:sz w:val="20"/>
                <w:szCs w:val="20"/>
                <w:lang w:val="ro-RO"/>
              </w:rPr>
              <w:t>lucrarilor</w:t>
            </w:r>
            <w:proofErr w:type="spellEnd"/>
            <w:r w:rsidRPr="00A83D28">
              <w:rPr>
                <w:rFonts w:ascii="Trebuchet MS" w:hAnsi="Trebuchet MS" w:cs="Arial"/>
                <w:i/>
                <w:sz w:val="20"/>
                <w:szCs w:val="20"/>
                <w:lang w:val="ro-RO"/>
              </w:rPr>
              <w:t xml:space="preserve"> de </w:t>
            </w:r>
            <w:proofErr w:type="spellStart"/>
            <w:r w:rsidRPr="00A83D28">
              <w:rPr>
                <w:rFonts w:ascii="Trebuchet MS" w:hAnsi="Trebuchet MS" w:cs="Arial"/>
                <w:i/>
                <w:sz w:val="20"/>
                <w:szCs w:val="20"/>
                <w:lang w:val="ro-RO"/>
              </w:rPr>
              <w:t>interventie</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w:t>
            </w:r>
          </w:p>
          <w:p w14:paraId="3BC38AA4" w14:textId="77777777"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Identificarea scenariilor/</w:t>
            </w:r>
            <w:proofErr w:type="spellStart"/>
            <w:r w:rsidRPr="00A83D28">
              <w:rPr>
                <w:rFonts w:ascii="Trebuchet MS" w:hAnsi="Trebuchet MS" w:cs="Arial"/>
                <w:b/>
                <w:sz w:val="20"/>
                <w:szCs w:val="20"/>
                <w:lang w:val="ro-RO"/>
              </w:rPr>
              <w:t>opţiunilor</w:t>
            </w:r>
            <w:proofErr w:type="spellEnd"/>
            <w:r w:rsidRPr="00A83D28">
              <w:rPr>
                <w:rFonts w:ascii="Trebuchet MS" w:hAnsi="Trebuchet MS" w:cs="Arial"/>
                <w:b/>
                <w:sz w:val="20"/>
                <w:szCs w:val="20"/>
                <w:lang w:val="ro-RO"/>
              </w:rPr>
              <w:t xml:space="preserve"> tehnico-economice (minimum două) </w:t>
            </w:r>
            <w:proofErr w:type="spellStart"/>
            <w:r w:rsidRPr="00A83D28">
              <w:rPr>
                <w:rFonts w:ascii="Trebuchet MS" w:hAnsi="Trebuchet MS" w:cs="Arial"/>
                <w:b/>
                <w:sz w:val="20"/>
                <w:szCs w:val="20"/>
                <w:lang w:val="ro-RO"/>
              </w:rPr>
              <w:t>şi</w:t>
            </w:r>
            <w:proofErr w:type="spellEnd"/>
            <w:r w:rsidRPr="00A83D28">
              <w:rPr>
                <w:rFonts w:ascii="Trebuchet MS" w:hAnsi="Trebuchet MS" w:cs="Arial"/>
                <w:b/>
                <w:sz w:val="20"/>
                <w:szCs w:val="20"/>
                <w:lang w:val="ro-RO"/>
              </w:rPr>
              <w:t xml:space="preserve"> analiza detaliată a acestora </w:t>
            </w:r>
            <w:r w:rsidRPr="00A83D28">
              <w:rPr>
                <w:rFonts w:ascii="Trebuchet MS" w:hAnsi="Trebuchet MS" w:cs="Arial"/>
                <w:sz w:val="20"/>
                <w:szCs w:val="20"/>
                <w:lang w:val="ro-RO"/>
              </w:rPr>
              <w:t xml:space="preserve">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Documentatia</w:t>
            </w:r>
            <w:proofErr w:type="spellEnd"/>
            <w:r w:rsidRPr="00A83D28">
              <w:rPr>
                <w:rFonts w:ascii="Trebuchet MS" w:hAnsi="Trebuchet MS" w:cs="Arial"/>
                <w:i/>
                <w:sz w:val="20"/>
                <w:szCs w:val="20"/>
                <w:lang w:val="ro-RO"/>
              </w:rPr>
              <w:t xml:space="preserve"> de avizare a </w:t>
            </w:r>
            <w:proofErr w:type="spellStart"/>
            <w:r w:rsidRPr="00A83D28">
              <w:rPr>
                <w:rFonts w:ascii="Trebuchet MS" w:hAnsi="Trebuchet MS" w:cs="Arial"/>
                <w:i/>
                <w:sz w:val="20"/>
                <w:szCs w:val="20"/>
                <w:lang w:val="ro-RO"/>
              </w:rPr>
              <w:t>lucrarilor</w:t>
            </w:r>
            <w:proofErr w:type="spellEnd"/>
            <w:r w:rsidRPr="00A83D28">
              <w:rPr>
                <w:rFonts w:ascii="Trebuchet MS" w:hAnsi="Trebuchet MS" w:cs="Arial"/>
                <w:i/>
                <w:sz w:val="20"/>
                <w:szCs w:val="20"/>
                <w:lang w:val="ro-RO"/>
              </w:rPr>
              <w:t xml:space="preserve"> de </w:t>
            </w:r>
            <w:proofErr w:type="spellStart"/>
            <w:r w:rsidRPr="00A83D28">
              <w:rPr>
                <w:rFonts w:ascii="Trebuchet MS" w:hAnsi="Trebuchet MS" w:cs="Arial"/>
                <w:i/>
                <w:sz w:val="20"/>
                <w:szCs w:val="20"/>
                <w:lang w:val="ro-RO"/>
              </w:rPr>
              <w:t>interventie</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14:paraId="57AA8AB2"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Descrierea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principalelor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lucrări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intervenţie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consolidarea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subansamblurilor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ansamblului</w:t>
            </w:r>
            <w:proofErr w:type="spellEnd"/>
            <w:r w:rsidRPr="00A83D28">
              <w:rPr>
                <w:rFonts w:ascii="Trebuchet MS" w:hAnsi="Trebuchet MS"/>
                <w:sz w:val="20"/>
                <w:szCs w:val="20"/>
              </w:rPr>
              <w:t xml:space="preserve"> structural, </w:t>
            </w:r>
            <w:proofErr w:type="spellStart"/>
            <w:r w:rsidRPr="00A83D28">
              <w:rPr>
                <w:rFonts w:ascii="Trebuchet MS" w:hAnsi="Trebuchet MS"/>
                <w:sz w:val="20"/>
                <w:szCs w:val="20"/>
              </w:rPr>
              <w:t>protejarea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repararea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nestructurale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restaurarea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arhitecturale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componentelor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artistice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intervenţii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protejare</w:t>
            </w:r>
            <w:proofErr w:type="spellEnd"/>
            <w:r w:rsidRPr="00A83D28">
              <w:rPr>
                <w:rFonts w:ascii="Trebuchet MS" w:hAnsi="Trebuchet MS"/>
                <w:sz w:val="20"/>
                <w:szCs w:val="20"/>
              </w:rPr>
              <w:t>/</w:t>
            </w:r>
            <w:proofErr w:type="spellStart"/>
            <w:r w:rsidRPr="00A83D28">
              <w:rPr>
                <w:rFonts w:ascii="Trebuchet MS" w:hAnsi="Trebuchet MS"/>
                <w:sz w:val="20"/>
                <w:szCs w:val="20"/>
              </w:rPr>
              <w:t>conservare</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elementelor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naturale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antropice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valoroase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demolarea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parţială</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unor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structurale</w:t>
            </w:r>
            <w:proofErr w:type="spellEnd"/>
            <w:r w:rsidRPr="00A83D28">
              <w:rPr>
                <w:rFonts w:ascii="Trebuchet MS" w:hAnsi="Trebuchet MS"/>
                <w:sz w:val="20"/>
                <w:szCs w:val="20"/>
              </w:rPr>
              <w:t>/</w:t>
            </w:r>
            <w:proofErr w:type="spellStart"/>
            <w:r w:rsidRPr="00A83D28">
              <w:rPr>
                <w:rFonts w:ascii="Trebuchet MS" w:hAnsi="Trebuchet MS"/>
                <w:sz w:val="20"/>
                <w:szCs w:val="20"/>
              </w:rPr>
              <w:t>nestructurale</w:t>
            </w:r>
            <w:proofErr w:type="spellEnd"/>
            <w:r w:rsidRPr="00A83D28">
              <w:rPr>
                <w:rFonts w:ascii="Trebuchet MS" w:hAnsi="Trebuchet MS"/>
                <w:sz w:val="20"/>
                <w:szCs w:val="20"/>
              </w:rPr>
              <w:t>, cu/</w:t>
            </w:r>
            <w:proofErr w:type="spellStart"/>
            <w:r w:rsidRPr="00A83D28">
              <w:rPr>
                <w:rFonts w:ascii="Trebuchet MS" w:hAnsi="Trebuchet MS"/>
                <w:sz w:val="20"/>
                <w:szCs w:val="20"/>
              </w:rPr>
              <w:t>fără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modificarea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configuraţiei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w:t>
            </w:r>
            <w:proofErr w:type="spellStart"/>
            <w:r w:rsidRPr="00A83D28">
              <w:rPr>
                <w:rFonts w:ascii="Trebuchet MS" w:hAnsi="Trebuchet MS"/>
                <w:sz w:val="20"/>
                <w:szCs w:val="20"/>
              </w:rPr>
              <w:t>sau</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funcţiunii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 xml:space="preserve"> a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introducerea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unor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elemente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structurale</w:t>
            </w:r>
            <w:proofErr w:type="spellEnd"/>
            <w:r w:rsidRPr="00A83D28">
              <w:rPr>
                <w:rFonts w:ascii="Trebuchet MS" w:hAnsi="Trebuchet MS"/>
                <w:sz w:val="20"/>
                <w:szCs w:val="20"/>
              </w:rPr>
              <w:t>/</w:t>
            </w:r>
            <w:proofErr w:type="spellStart"/>
            <w:r w:rsidRPr="00A83D28">
              <w:rPr>
                <w:rFonts w:ascii="Trebuchet MS" w:hAnsi="Trebuchet MS"/>
                <w:sz w:val="20"/>
                <w:szCs w:val="20"/>
              </w:rPr>
              <w:t>nestructurale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suplimentare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introducerea</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dispozitive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antiseismice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reducerea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răspunsului</w:t>
            </w:r>
            <w:proofErr w:type="spellEnd"/>
            <w:r w:rsidRPr="00A83D28">
              <w:rPr>
                <w:rFonts w:ascii="Trebuchet MS" w:hAnsi="Trebuchet MS"/>
                <w:sz w:val="20"/>
                <w:szCs w:val="20"/>
              </w:rPr>
              <w:t xml:space="preserve"> seismic al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existente</w:t>
            </w:r>
            <w:proofErr w:type="spellEnd"/>
            <w:r w:rsidRPr="00A83D28">
              <w:rPr>
                <w:rFonts w:ascii="Trebuchet MS" w:hAnsi="Trebuchet MS"/>
                <w:sz w:val="20"/>
                <w:szCs w:val="20"/>
              </w:rPr>
              <w:t>?</w:t>
            </w:r>
          </w:p>
          <w:p w14:paraId="4497B5B1" w14:textId="77777777"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proofErr w:type="spellStart"/>
            <w:r w:rsidRPr="00A83D28">
              <w:rPr>
                <w:rFonts w:ascii="Trebuchet MS" w:hAnsi="Trebuchet MS"/>
                <w:sz w:val="20"/>
                <w:szCs w:val="20"/>
              </w:rPr>
              <w:t>Descrierea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gramStart"/>
            <w:r w:rsidRPr="00A83D28">
              <w:rPr>
                <w:rFonts w:ascii="Trebuchet MS" w:hAnsi="Trebuchet MS"/>
                <w:sz w:val="20"/>
                <w:szCs w:val="20"/>
              </w:rPr>
              <w:t>a</w:t>
            </w:r>
            <w:proofErr w:type="gramEnd"/>
            <w:r w:rsidRPr="00A83D28">
              <w:rPr>
                <w:rFonts w:ascii="Trebuchet MS" w:hAnsi="Trebuchet MS"/>
                <w:sz w:val="20"/>
                <w:szCs w:val="20"/>
              </w:rPr>
              <w:t xml:space="preserve"> </w:t>
            </w:r>
            <w:proofErr w:type="spellStart"/>
            <w:r w:rsidRPr="00A83D28">
              <w:rPr>
                <w:rFonts w:ascii="Trebuchet MS" w:hAnsi="Trebuchet MS"/>
                <w:sz w:val="20"/>
                <w:szCs w:val="20"/>
              </w:rPr>
              <w:t>altor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categorii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lucrări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incluse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soluţia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tehnică</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intervenţie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propusă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respectiv</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hidroizolaţii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termoizolaţii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repararea</w:t>
            </w:r>
            <w:proofErr w:type="spellEnd"/>
            <w:r w:rsidRPr="00A83D28">
              <w:rPr>
                <w:rFonts w:ascii="Trebuchet MS" w:hAnsi="Trebuchet MS"/>
                <w:sz w:val="20"/>
                <w:szCs w:val="20"/>
              </w:rPr>
              <w:t>/</w:t>
            </w:r>
            <w:proofErr w:type="spellStart"/>
            <w:r w:rsidRPr="00A83D28">
              <w:rPr>
                <w:rFonts w:ascii="Trebuchet MS" w:hAnsi="Trebuchet MS"/>
                <w:sz w:val="20"/>
                <w:szCs w:val="20"/>
              </w:rPr>
              <w:t>înlocuirea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instalaţiilor</w:t>
            </w:r>
            <w:proofErr w:type="spellEnd"/>
            <w:r w:rsidRPr="00A83D28">
              <w:rPr>
                <w:rFonts w:ascii="Trebuchet MS" w:hAnsi="Trebuchet MS"/>
                <w:sz w:val="20"/>
                <w:szCs w:val="20"/>
              </w:rPr>
              <w:t>/</w:t>
            </w:r>
            <w:proofErr w:type="spellStart"/>
            <w:r w:rsidRPr="00A83D28">
              <w:rPr>
                <w:rFonts w:ascii="Trebuchet MS" w:hAnsi="Trebuchet MS"/>
                <w:sz w:val="20"/>
                <w:szCs w:val="20"/>
              </w:rPr>
              <w:t>echipamentelor</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aferente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demontări</w:t>
            </w:r>
            <w:proofErr w:type="spellEnd"/>
            <w:r w:rsidRPr="00A83D28">
              <w:rPr>
                <w:rFonts w:ascii="Trebuchet MS" w:hAnsi="Trebuchet MS"/>
                <w:sz w:val="20"/>
                <w:szCs w:val="20"/>
              </w:rPr>
              <w:t>/</w:t>
            </w:r>
            <w:proofErr w:type="spellStart"/>
            <w:r w:rsidRPr="00A83D28">
              <w:rPr>
                <w:rFonts w:ascii="Trebuchet MS" w:hAnsi="Trebuchet MS"/>
                <w:sz w:val="20"/>
                <w:szCs w:val="20"/>
              </w:rPr>
              <w:t>montări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debranşări</w:t>
            </w:r>
            <w:proofErr w:type="spellEnd"/>
            <w:r w:rsidRPr="00A83D28">
              <w:rPr>
                <w:rFonts w:ascii="Trebuchet MS" w:hAnsi="Trebuchet MS"/>
                <w:sz w:val="20"/>
                <w:szCs w:val="20"/>
              </w:rPr>
              <w:t>/</w:t>
            </w:r>
            <w:proofErr w:type="spellStart"/>
            <w:r w:rsidRPr="00A83D28">
              <w:rPr>
                <w:rFonts w:ascii="Trebuchet MS" w:hAnsi="Trebuchet MS"/>
                <w:sz w:val="20"/>
                <w:szCs w:val="20"/>
              </w:rPr>
              <w:t>branşări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finisaje</w:t>
            </w:r>
            <w:proofErr w:type="spellEnd"/>
            <w:r w:rsidRPr="00A83D28">
              <w:rPr>
                <w:rFonts w:ascii="Trebuchet MS" w:hAnsi="Trebuchet MS"/>
                <w:sz w:val="20"/>
                <w:szCs w:val="20"/>
              </w:rPr>
              <w:t xml:space="preserve"> la interior/exterior,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îmbunătăţirea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terenului</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fundare</w:t>
            </w:r>
            <w:proofErr w:type="spellEnd"/>
            <w:r w:rsidRPr="00A83D28">
              <w:rPr>
                <w:rFonts w:ascii="Trebuchet MS" w:hAnsi="Trebuchet MS"/>
                <w:sz w:val="20"/>
                <w:szCs w:val="20"/>
              </w:rPr>
              <w:t xml:space="preserve">, precum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lucrări</w:t>
            </w:r>
            <w:proofErr w:type="spellEnd"/>
            <w:r w:rsidRPr="00A83D28">
              <w:rPr>
                <w:rFonts w:ascii="Trebuchet MS" w:hAnsi="Trebuchet MS"/>
                <w:sz w:val="20"/>
                <w:szCs w:val="20"/>
              </w:rPr>
              <w:t xml:space="preserve"> strict </w:t>
            </w:r>
            <w:proofErr w:type="spellStart"/>
            <w:r w:rsidRPr="00A83D28">
              <w:rPr>
                <w:rFonts w:ascii="Trebuchet MS" w:hAnsi="Trebuchet MS"/>
                <w:sz w:val="20"/>
                <w:szCs w:val="20"/>
              </w:rPr>
              <w:t>necesare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pentru</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asigurarea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funcţionalităţii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construcţiei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reabilitate</w:t>
            </w:r>
            <w:proofErr w:type="spellEnd"/>
            <w:r w:rsidRPr="00A83D28">
              <w:rPr>
                <w:rFonts w:ascii="Trebuchet MS" w:hAnsi="Trebuchet MS"/>
                <w:sz w:val="20"/>
                <w:szCs w:val="20"/>
              </w:rPr>
              <w:t>?</w:t>
            </w:r>
          </w:p>
          <w:p w14:paraId="0B2217C7" w14:textId="77777777" w:rsidR="003B430E" w:rsidRPr="00A83D28" w:rsidRDefault="003B430E" w:rsidP="00046484">
            <w:pPr>
              <w:jc w:val="both"/>
              <w:rPr>
                <w:rFonts w:ascii="Trebuchet MS" w:hAnsi="Trebuchet MS"/>
                <w:i/>
                <w:sz w:val="16"/>
                <w:szCs w:val="20"/>
              </w:rPr>
            </w:pPr>
            <w:r w:rsidRPr="00A83D28">
              <w:rPr>
                <w:rFonts w:ascii="Trebuchet MS" w:hAnsi="Trebuchet MS"/>
                <w:i/>
                <w:sz w:val="16"/>
                <w:szCs w:val="20"/>
              </w:rPr>
              <w:t xml:space="preserve">*3) -nu se </w:t>
            </w:r>
            <w:proofErr w:type="spellStart"/>
            <w:r w:rsidRPr="00A83D28">
              <w:rPr>
                <w:rFonts w:ascii="Trebuchet MS" w:hAnsi="Trebuchet MS"/>
                <w:i/>
                <w:sz w:val="16"/>
                <w:szCs w:val="20"/>
              </w:rPr>
              <w:t>aplica</w:t>
            </w:r>
            <w:proofErr w:type="spellEnd"/>
            <w:r w:rsidRPr="00A83D28">
              <w:rPr>
                <w:rFonts w:ascii="Trebuchet MS" w:hAnsi="Trebuchet MS"/>
                <w:i/>
                <w:sz w:val="16"/>
                <w:szCs w:val="20"/>
              </w:rPr>
              <w:t xml:space="preserve"> la POR 2014-2020</w:t>
            </w:r>
          </w:p>
          <w:p w14:paraId="35F6E3EB" w14:textId="77777777" w:rsidR="003B430E" w:rsidRPr="00A83D28" w:rsidRDefault="003B430E" w:rsidP="00046484">
            <w:pPr>
              <w:jc w:val="both"/>
              <w:rPr>
                <w:rFonts w:ascii="Trebuchet MS" w:hAnsi="Trebuchet MS" w:cs="Arial"/>
                <w:sz w:val="20"/>
                <w:szCs w:val="20"/>
                <w:lang w:val="ro-RO"/>
              </w:rPr>
            </w:pPr>
            <w:r w:rsidRPr="00A83D28">
              <w:rPr>
                <w:rFonts w:ascii="Trebuchet MS" w:hAnsi="Trebuchet MS"/>
                <w:i/>
                <w:sz w:val="16"/>
                <w:szCs w:val="20"/>
              </w:rPr>
              <w:t xml:space="preserve">*4) </w:t>
            </w:r>
            <w:proofErr w:type="spellStart"/>
            <w:r w:rsidRPr="00A83D28">
              <w:rPr>
                <w:rFonts w:ascii="Trebuchet MS" w:hAnsi="Trebuchet MS"/>
                <w:i/>
                <w:sz w:val="16"/>
                <w:szCs w:val="20"/>
              </w:rPr>
              <w:t>studiile</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diagnosticare</w:t>
            </w:r>
            <w:proofErr w:type="spellEnd"/>
            <w:r w:rsidRPr="00A83D28">
              <w:rPr>
                <w:rFonts w:ascii="Trebuchet MS" w:hAnsi="Trebuchet MS"/>
                <w:i/>
                <w:sz w:val="16"/>
                <w:szCs w:val="20"/>
              </w:rPr>
              <w:t xml:space="preserve"> pot fi: </w:t>
            </w:r>
            <w:proofErr w:type="spellStart"/>
            <w:r w:rsidRPr="00A83D28">
              <w:rPr>
                <w:rFonts w:ascii="Trebuchet MS" w:hAnsi="Trebuchet MS"/>
                <w:i/>
                <w:sz w:val="16"/>
                <w:szCs w:val="20"/>
              </w:rPr>
              <w:t>studii</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identificare</w:t>
            </w:r>
            <w:proofErr w:type="spellEnd"/>
            <w:r w:rsidRPr="00A83D28">
              <w:rPr>
                <w:rFonts w:ascii="Trebuchet MS" w:hAnsi="Trebuchet MS"/>
                <w:i/>
                <w:sz w:val="16"/>
                <w:szCs w:val="20"/>
              </w:rPr>
              <w:t xml:space="preserve"> </w:t>
            </w:r>
            <w:proofErr w:type="gramStart"/>
            <w:r w:rsidRPr="00A83D28">
              <w:rPr>
                <w:rFonts w:ascii="Trebuchet MS" w:hAnsi="Trebuchet MS"/>
                <w:i/>
                <w:sz w:val="16"/>
                <w:szCs w:val="20"/>
              </w:rPr>
              <w:t>a</w:t>
            </w:r>
            <w:proofErr w:type="gramEnd"/>
            <w:r w:rsidRPr="00A83D28">
              <w:rPr>
                <w:rFonts w:ascii="Trebuchet MS" w:hAnsi="Trebuchet MS"/>
                <w:i/>
                <w:sz w:val="16"/>
                <w:szCs w:val="20"/>
              </w:rPr>
              <w:t xml:space="preserve"> </w:t>
            </w:r>
            <w:proofErr w:type="spellStart"/>
            <w:r w:rsidRPr="00A83D28">
              <w:rPr>
                <w:rFonts w:ascii="Trebuchet MS" w:hAnsi="Trebuchet MS"/>
                <w:i/>
                <w:sz w:val="16"/>
                <w:szCs w:val="20"/>
              </w:rPr>
              <w:t>alcătuirilor</w:t>
            </w:r>
            <w:proofErr w:type="spellEnd"/>
            <w:r w:rsidRPr="00A83D28">
              <w:rPr>
                <w:rFonts w:ascii="Trebuchet MS" w:hAnsi="Trebuchet MS"/>
                <w:i/>
                <w:sz w:val="16"/>
                <w:szCs w:val="20"/>
              </w:rPr>
              <w:t xml:space="preserve"> constructive </w:t>
            </w:r>
            <w:proofErr w:type="spellStart"/>
            <w:r w:rsidRPr="00A83D28">
              <w:rPr>
                <w:rFonts w:ascii="Trebuchet MS" w:hAnsi="Trebuchet MS"/>
                <w:i/>
                <w:sz w:val="16"/>
                <w:szCs w:val="20"/>
              </w:rPr>
              <w:t>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utilizează</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substanţe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nocive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specifice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pentru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monumente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istorice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pentru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monumente</w:t>
            </w:r>
            <w:proofErr w:type="spellEnd"/>
            <w:r w:rsidRPr="00A83D28">
              <w:rPr>
                <w:rFonts w:ascii="Trebuchet MS" w:hAnsi="Trebuchet MS"/>
                <w:i/>
                <w:sz w:val="16"/>
                <w:szCs w:val="20"/>
              </w:rPr>
              <w:t xml:space="preserve"> de for public, </w:t>
            </w:r>
            <w:proofErr w:type="spellStart"/>
            <w:r w:rsidRPr="00A83D28">
              <w:rPr>
                <w:rFonts w:ascii="Trebuchet MS" w:hAnsi="Trebuchet MS"/>
                <w:i/>
                <w:sz w:val="16"/>
                <w:szCs w:val="20"/>
              </w:rPr>
              <w:t>situri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arheologice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analiza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compatibilităţii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conformării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spaţiale</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clădirii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existente</w:t>
            </w:r>
            <w:proofErr w:type="spellEnd"/>
            <w:r w:rsidRPr="00A83D28">
              <w:rPr>
                <w:rFonts w:ascii="Trebuchet MS" w:hAnsi="Trebuchet MS"/>
                <w:i/>
                <w:sz w:val="16"/>
                <w:szCs w:val="20"/>
              </w:rPr>
              <w:t xml:space="preserve"> cu </w:t>
            </w:r>
            <w:proofErr w:type="spellStart"/>
            <w:r w:rsidRPr="00A83D28">
              <w:rPr>
                <w:rFonts w:ascii="Trebuchet MS" w:hAnsi="Trebuchet MS"/>
                <w:i/>
                <w:sz w:val="16"/>
                <w:szCs w:val="20"/>
              </w:rPr>
              <w:t>normele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specifice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funcţiunii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şi</w:t>
            </w:r>
            <w:proofErr w:type="spellEnd"/>
            <w:r w:rsidRPr="00A83D28">
              <w:rPr>
                <w:rFonts w:ascii="Trebuchet MS" w:hAnsi="Trebuchet MS"/>
                <w:i/>
                <w:sz w:val="16"/>
                <w:szCs w:val="20"/>
              </w:rPr>
              <w:t xml:space="preserve"> a </w:t>
            </w:r>
            <w:proofErr w:type="spellStart"/>
            <w:r w:rsidRPr="00A83D28">
              <w:rPr>
                <w:rFonts w:ascii="Trebuchet MS" w:hAnsi="Trebuchet MS"/>
                <w:i/>
                <w:sz w:val="16"/>
                <w:szCs w:val="20"/>
              </w:rPr>
              <w:t>măsurii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în</w:t>
            </w:r>
            <w:proofErr w:type="spellEnd"/>
            <w:r w:rsidRPr="00A83D28">
              <w:rPr>
                <w:rFonts w:ascii="Trebuchet MS" w:hAnsi="Trebuchet MS"/>
                <w:i/>
                <w:sz w:val="16"/>
                <w:szCs w:val="20"/>
              </w:rPr>
              <w:t xml:space="preserve"> care </w:t>
            </w:r>
            <w:proofErr w:type="spellStart"/>
            <w:r w:rsidRPr="00A83D28">
              <w:rPr>
                <w:rFonts w:ascii="Trebuchet MS" w:hAnsi="Trebuchet MS"/>
                <w:i/>
                <w:sz w:val="16"/>
                <w:szCs w:val="20"/>
              </w:rPr>
              <w:t>aceasta</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răspunde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cerinţelor</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calitate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peisagistic</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sau</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studii</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stabilite</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prin</w:t>
            </w:r>
            <w:proofErr w:type="spellEnd"/>
            <w:r w:rsidRPr="00A83D28">
              <w:rPr>
                <w:rFonts w:ascii="Trebuchet MS" w:hAnsi="Trebuchet MS"/>
                <w:i/>
                <w:sz w:val="16"/>
                <w:szCs w:val="20"/>
              </w:rPr>
              <w:t xml:space="preserve"> </w:t>
            </w:r>
            <w:proofErr w:type="spellStart"/>
            <w:r w:rsidRPr="00A83D28">
              <w:rPr>
                <w:rFonts w:ascii="Trebuchet MS" w:hAnsi="Trebuchet MS"/>
                <w:i/>
                <w:sz w:val="16"/>
                <w:szCs w:val="20"/>
              </w:rPr>
              <w:t>tema</w:t>
            </w:r>
            <w:proofErr w:type="spellEnd"/>
            <w:r w:rsidRPr="00A83D28">
              <w:rPr>
                <w:rFonts w:ascii="Trebuchet MS" w:hAnsi="Trebuchet MS"/>
                <w:i/>
                <w:sz w:val="16"/>
                <w:szCs w:val="20"/>
              </w:rPr>
              <w:t xml:space="preserve"> de </w:t>
            </w:r>
            <w:proofErr w:type="spellStart"/>
            <w:r w:rsidRPr="00A83D28">
              <w:rPr>
                <w:rFonts w:ascii="Trebuchet MS" w:hAnsi="Trebuchet MS"/>
                <w:i/>
                <w:sz w:val="16"/>
                <w:szCs w:val="20"/>
              </w:rPr>
              <w:t>proiectare</w:t>
            </w:r>
            <w:proofErr w:type="spellEnd"/>
            <w:r w:rsidRPr="00A83D28">
              <w:rPr>
                <w:rFonts w:ascii="Trebuchet MS" w:hAnsi="Trebuchet MS"/>
                <w:i/>
                <w:sz w:val="16"/>
                <w:szCs w:val="20"/>
              </w:rPr>
              <w:t>.</w:t>
            </w:r>
          </w:p>
        </w:tc>
        <w:tc>
          <w:tcPr>
            <w:tcW w:w="425" w:type="dxa"/>
          </w:tcPr>
          <w:p w14:paraId="5B9271CE"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1C24D7F6"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4C7DAFF7"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0CD46808"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3EF7916A" w14:textId="77777777" w:rsidTr="00046484">
        <w:trPr>
          <w:gridAfter w:val="1"/>
          <w:trHeight w:val="52"/>
        </w:trPr>
        <w:tc>
          <w:tcPr>
            <w:tcW w:w="568" w:type="dxa"/>
          </w:tcPr>
          <w:p w14:paraId="7B4F91F8"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6</w:t>
            </w:r>
          </w:p>
        </w:tc>
        <w:tc>
          <w:tcPr>
            <w:tcW w:w="6804" w:type="dxa"/>
            <w:gridSpan w:val="3"/>
          </w:tcPr>
          <w:p w14:paraId="369FC756"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 xml:space="preserve">analiza </w:t>
            </w:r>
            <w:proofErr w:type="spellStart"/>
            <w:r w:rsidRPr="00A83D28">
              <w:rPr>
                <w:rFonts w:ascii="Trebuchet MS" w:hAnsi="Trebuchet MS" w:cs="Arial"/>
                <w:b/>
                <w:sz w:val="20"/>
                <w:szCs w:val="20"/>
                <w:lang w:val="ro-RO"/>
              </w:rPr>
              <w:t>fiecarui</w:t>
            </w:r>
            <w:proofErr w:type="spellEnd"/>
            <w:r w:rsidRPr="00A83D28">
              <w:rPr>
                <w:rFonts w:ascii="Trebuchet MS" w:hAnsi="Trebuchet MS" w:cs="Arial"/>
                <w:b/>
                <w:sz w:val="20"/>
                <w:szCs w:val="20"/>
                <w:lang w:val="ro-RO"/>
              </w:rPr>
              <w:t xml:space="preserve"> scenariu/</w:t>
            </w:r>
            <w:proofErr w:type="spellStart"/>
            <w:r w:rsidRPr="00A83D28">
              <w:rPr>
                <w:rFonts w:ascii="Trebuchet MS" w:hAnsi="Trebuchet MS" w:cs="Arial"/>
                <w:b/>
                <w:sz w:val="20"/>
                <w:szCs w:val="20"/>
                <w:lang w:val="ro-RO"/>
              </w:rPr>
              <w:t>optiuni</w:t>
            </w:r>
            <w:proofErr w:type="spellEnd"/>
            <w:r w:rsidRPr="00A83D28">
              <w:rPr>
                <w:rFonts w:ascii="Trebuchet MS" w:hAnsi="Trebuchet MS" w:cs="Arial"/>
                <w:b/>
                <w:sz w:val="20"/>
                <w:szCs w:val="20"/>
                <w:lang w:val="ro-RO"/>
              </w:rPr>
              <w:t xml:space="preserve"> tehnico-economice propuse</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4,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w:t>
            </w:r>
            <w:proofErr w:type="spellStart"/>
            <w:r w:rsidRPr="00A83D28">
              <w:rPr>
                <w:rFonts w:ascii="Trebuchet MS" w:hAnsi="Trebuchet MS" w:cs="Arial"/>
                <w:sz w:val="20"/>
                <w:szCs w:val="20"/>
                <w:lang w:val="ro-RO"/>
              </w:rPr>
              <w:t>adaugate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Documentatia</w:t>
            </w:r>
            <w:proofErr w:type="spellEnd"/>
            <w:r w:rsidRPr="00A83D28">
              <w:rPr>
                <w:rFonts w:ascii="Trebuchet MS" w:hAnsi="Trebuchet MS" w:cs="Arial"/>
                <w:i/>
                <w:sz w:val="20"/>
                <w:szCs w:val="20"/>
                <w:lang w:val="ro-RO"/>
              </w:rPr>
              <w:t xml:space="preserve"> de avizare a </w:t>
            </w:r>
            <w:proofErr w:type="spellStart"/>
            <w:r w:rsidRPr="00A83D28">
              <w:rPr>
                <w:rFonts w:ascii="Trebuchet MS" w:hAnsi="Trebuchet MS" w:cs="Arial"/>
                <w:i/>
                <w:sz w:val="20"/>
                <w:szCs w:val="20"/>
                <w:lang w:val="ro-RO"/>
              </w:rPr>
              <w:t>lucrarilor</w:t>
            </w:r>
            <w:proofErr w:type="spellEnd"/>
            <w:r w:rsidRPr="00A83D28">
              <w:rPr>
                <w:rFonts w:ascii="Trebuchet MS" w:hAnsi="Trebuchet MS" w:cs="Arial"/>
                <w:i/>
                <w:sz w:val="20"/>
                <w:szCs w:val="20"/>
                <w:lang w:val="ro-RO"/>
              </w:rPr>
              <w:t xml:space="preserve"> de </w:t>
            </w:r>
            <w:proofErr w:type="spellStart"/>
            <w:r w:rsidRPr="00A83D28">
              <w:rPr>
                <w:rFonts w:ascii="Trebuchet MS" w:hAnsi="Trebuchet MS" w:cs="Arial"/>
                <w:i/>
                <w:sz w:val="20"/>
                <w:szCs w:val="20"/>
                <w:lang w:val="ro-RO"/>
              </w:rPr>
              <w:t>interventie</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w:t>
            </w:r>
          </w:p>
        </w:tc>
        <w:tc>
          <w:tcPr>
            <w:tcW w:w="425" w:type="dxa"/>
          </w:tcPr>
          <w:p w14:paraId="2AAF0BFB"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186B5894"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6931E8AD"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3AB8168E" w14:textId="77777777" w:rsidR="003B430E" w:rsidRPr="00A83D28" w:rsidRDefault="003B430E" w:rsidP="00046484">
            <w:pPr>
              <w:spacing w:before="60" w:after="60"/>
              <w:rPr>
                <w:rFonts w:ascii="Trebuchet MS" w:hAnsi="Trebuchet MS" w:cs="Arial"/>
                <w:sz w:val="16"/>
                <w:szCs w:val="16"/>
                <w:lang w:val="ro-RO"/>
              </w:rPr>
            </w:pPr>
          </w:p>
          <w:p w14:paraId="43461A08" w14:textId="77777777" w:rsidR="003B430E" w:rsidRPr="00A83D28" w:rsidRDefault="003B430E" w:rsidP="00046484">
            <w:pPr>
              <w:spacing w:before="60" w:after="60"/>
              <w:rPr>
                <w:rFonts w:ascii="Trebuchet MS" w:hAnsi="Trebuchet MS" w:cs="Arial"/>
                <w:sz w:val="16"/>
                <w:szCs w:val="16"/>
                <w:lang w:val="ro-RO"/>
              </w:rPr>
            </w:pPr>
          </w:p>
          <w:p w14:paraId="73617394" w14:textId="77777777" w:rsidR="003B430E" w:rsidRPr="00A83D28" w:rsidRDefault="003B430E" w:rsidP="00046484">
            <w:pPr>
              <w:spacing w:before="60" w:after="60"/>
              <w:rPr>
                <w:rFonts w:ascii="Trebuchet MS" w:hAnsi="Trebuchet MS" w:cs="Arial"/>
                <w:sz w:val="16"/>
                <w:szCs w:val="16"/>
                <w:lang w:val="ro-RO"/>
              </w:rPr>
            </w:pPr>
          </w:p>
          <w:p w14:paraId="7C9BEA53" w14:textId="77777777" w:rsidR="003B430E" w:rsidRPr="00A83D28" w:rsidRDefault="003B430E" w:rsidP="00046484">
            <w:pPr>
              <w:spacing w:before="60" w:after="60"/>
              <w:rPr>
                <w:rFonts w:ascii="Trebuchet MS" w:hAnsi="Trebuchet MS" w:cs="Arial"/>
                <w:sz w:val="16"/>
                <w:szCs w:val="16"/>
                <w:lang w:val="ro-RO"/>
              </w:rPr>
            </w:pPr>
          </w:p>
          <w:p w14:paraId="04797235" w14:textId="77777777" w:rsidR="003B430E" w:rsidRPr="00A83D28" w:rsidRDefault="003B430E" w:rsidP="00046484">
            <w:pPr>
              <w:spacing w:before="60" w:after="60"/>
              <w:rPr>
                <w:rFonts w:ascii="Trebuchet MS" w:hAnsi="Trebuchet MS" w:cs="Arial"/>
                <w:sz w:val="16"/>
                <w:szCs w:val="16"/>
                <w:lang w:val="ro-RO"/>
              </w:rPr>
            </w:pPr>
          </w:p>
          <w:p w14:paraId="421F1F10"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3B1F7FF5" w14:textId="77777777" w:rsidTr="00046484">
        <w:trPr>
          <w:gridAfter w:val="1"/>
          <w:trHeight w:val="455"/>
        </w:trPr>
        <w:tc>
          <w:tcPr>
            <w:tcW w:w="568" w:type="dxa"/>
          </w:tcPr>
          <w:p w14:paraId="3A9258DD"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7</w:t>
            </w:r>
          </w:p>
        </w:tc>
        <w:tc>
          <w:tcPr>
            <w:tcW w:w="6804" w:type="dxa"/>
            <w:gridSpan w:val="3"/>
          </w:tcPr>
          <w:p w14:paraId="5995341D" w14:textId="4917C8F8" w:rsidR="003B430E" w:rsidDel="00AE62D6" w:rsidRDefault="003B430E">
            <w:pPr>
              <w:spacing w:before="60" w:after="60"/>
              <w:jc w:val="both"/>
              <w:rPr>
                <w:del w:id="510" w:author="Mirela Biris" w:date="2023-05-29T08:57:00Z"/>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w:t>
            </w:r>
            <w:proofErr w:type="spellStart"/>
            <w:r w:rsidRPr="00A83D28">
              <w:rPr>
                <w:rFonts w:ascii="Trebuchet MS" w:hAnsi="Trebuchet MS" w:cs="Arial"/>
                <w:b/>
                <w:sz w:val="20"/>
                <w:szCs w:val="20"/>
                <w:lang w:val="ro-RO"/>
              </w:rPr>
              <w:t>optiunea</w:t>
            </w:r>
            <w:proofErr w:type="spellEnd"/>
            <w:r w:rsidRPr="00A83D28">
              <w:rPr>
                <w:rFonts w:ascii="Trebuchet MS" w:hAnsi="Trebuchet MS" w:cs="Arial"/>
                <w:b/>
                <w:sz w:val="20"/>
                <w:szCs w:val="20"/>
                <w:lang w:val="ro-RO"/>
              </w:rPr>
              <w:t xml:space="preserve"> tehnico-economica optim(a) recomandat(a)</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5</w:t>
            </w:r>
            <w:del w:id="511" w:author="Mirela Biris" w:date="2023-05-29T08:57:00Z">
              <w:r w:rsidR="002F2C62" w:rsidRPr="00744014" w:rsidDel="00AE62D6">
                <w:rPr>
                  <w:rFonts w:ascii="Trebuchet MS" w:hAnsi="Trebuchet MS" w:cs="Arial"/>
                  <w:color w:val="E36C0A" w:themeColor="accent6" w:themeShade="BF"/>
                  <w:sz w:val="20"/>
                  <w:szCs w:val="20"/>
                  <w:lang w:val="ro-RO"/>
                </w:rPr>
                <w:delText>*</w:delText>
              </w:r>
              <w:r w:rsidR="002F2C62" w:rsidRPr="00744014" w:rsidDel="00AE62D6">
                <w:rPr>
                  <w:rFonts w:ascii="Trebuchet MS" w:hAnsi="Trebuchet MS" w:cs="Arial"/>
                  <w:color w:val="E36C0A" w:themeColor="accent6" w:themeShade="BF"/>
                  <w:sz w:val="20"/>
                  <w:szCs w:val="20"/>
                  <w:vertAlign w:val="superscript"/>
                  <w:lang w:val="ro-RO"/>
                </w:rPr>
                <w:delText>1)</w:delText>
              </w:r>
            </w:del>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w:t>
            </w:r>
            <w:proofErr w:type="spellStart"/>
            <w:r w:rsidRPr="00A83D28">
              <w:rPr>
                <w:rFonts w:ascii="Trebuchet MS" w:hAnsi="Trebuchet MS" w:cs="Arial"/>
                <w:sz w:val="20"/>
                <w:szCs w:val="20"/>
                <w:lang w:val="ro-RO"/>
              </w:rPr>
              <w:t>adaugate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Documentatia</w:t>
            </w:r>
            <w:proofErr w:type="spellEnd"/>
            <w:r w:rsidRPr="00A83D28">
              <w:rPr>
                <w:rFonts w:ascii="Trebuchet MS" w:hAnsi="Trebuchet MS" w:cs="Arial"/>
                <w:i/>
                <w:sz w:val="20"/>
                <w:szCs w:val="20"/>
                <w:lang w:val="ro-RO"/>
              </w:rPr>
              <w:t xml:space="preserve"> de avizare a </w:t>
            </w:r>
            <w:proofErr w:type="spellStart"/>
            <w:r w:rsidRPr="00A83D28">
              <w:rPr>
                <w:rFonts w:ascii="Trebuchet MS" w:hAnsi="Trebuchet MS" w:cs="Arial"/>
                <w:i/>
                <w:sz w:val="20"/>
                <w:szCs w:val="20"/>
                <w:lang w:val="ro-RO"/>
              </w:rPr>
              <w:t>lucrarilor</w:t>
            </w:r>
            <w:proofErr w:type="spellEnd"/>
            <w:r w:rsidRPr="00A83D28">
              <w:rPr>
                <w:rFonts w:ascii="Trebuchet MS" w:hAnsi="Trebuchet MS" w:cs="Arial"/>
                <w:i/>
                <w:sz w:val="20"/>
                <w:szCs w:val="20"/>
                <w:lang w:val="ro-RO"/>
              </w:rPr>
              <w:t xml:space="preserve"> de </w:t>
            </w:r>
            <w:proofErr w:type="spellStart"/>
            <w:r w:rsidRPr="00A83D28">
              <w:rPr>
                <w:rFonts w:ascii="Trebuchet MS" w:hAnsi="Trebuchet MS" w:cs="Arial"/>
                <w:i/>
                <w:sz w:val="20"/>
                <w:szCs w:val="20"/>
                <w:lang w:val="ro-RO"/>
              </w:rPr>
              <w:t>interventie</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w:t>
            </w:r>
          </w:p>
          <w:p w14:paraId="1B67E975" w14:textId="6FACA56D" w:rsidR="002F2C62" w:rsidRPr="00A83D28" w:rsidRDefault="002F2C62" w:rsidP="00AE62D6">
            <w:pPr>
              <w:spacing w:before="60" w:after="60"/>
              <w:jc w:val="both"/>
              <w:rPr>
                <w:rFonts w:ascii="Trebuchet MS" w:hAnsi="Trebuchet MS" w:cs="Arial"/>
                <w:sz w:val="20"/>
                <w:szCs w:val="20"/>
                <w:lang w:val="ro-RO"/>
              </w:rPr>
            </w:pPr>
          </w:p>
        </w:tc>
        <w:tc>
          <w:tcPr>
            <w:tcW w:w="425" w:type="dxa"/>
          </w:tcPr>
          <w:p w14:paraId="7C73F8CE"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081CE5BC"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57A60A2E"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17E158FC"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B4017A0" w14:textId="77777777" w:rsidTr="00046484">
        <w:trPr>
          <w:gridAfter w:val="1"/>
          <w:trHeight w:val="89"/>
        </w:trPr>
        <w:tc>
          <w:tcPr>
            <w:tcW w:w="568" w:type="dxa"/>
          </w:tcPr>
          <w:p w14:paraId="427CADA0"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8</w:t>
            </w:r>
          </w:p>
        </w:tc>
        <w:tc>
          <w:tcPr>
            <w:tcW w:w="6804" w:type="dxa"/>
            <w:gridSpan w:val="3"/>
          </w:tcPr>
          <w:p w14:paraId="441DA1E0"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6,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Documentatia</w:t>
            </w:r>
            <w:proofErr w:type="spellEnd"/>
            <w:r w:rsidRPr="00A83D28">
              <w:rPr>
                <w:rFonts w:ascii="Trebuchet MS" w:hAnsi="Trebuchet MS" w:cs="Arial"/>
                <w:i/>
                <w:sz w:val="20"/>
                <w:szCs w:val="20"/>
                <w:lang w:val="ro-RO"/>
              </w:rPr>
              <w:t xml:space="preserve"> de avizare a </w:t>
            </w:r>
            <w:proofErr w:type="spellStart"/>
            <w:r w:rsidRPr="00A83D28">
              <w:rPr>
                <w:rFonts w:ascii="Trebuchet MS" w:hAnsi="Trebuchet MS" w:cs="Arial"/>
                <w:i/>
                <w:sz w:val="20"/>
                <w:szCs w:val="20"/>
                <w:lang w:val="ro-RO"/>
              </w:rPr>
              <w:t>lucrarilor</w:t>
            </w:r>
            <w:proofErr w:type="spellEnd"/>
            <w:r w:rsidRPr="00A83D28">
              <w:rPr>
                <w:rFonts w:ascii="Trebuchet MS" w:hAnsi="Trebuchet MS" w:cs="Arial"/>
                <w:i/>
                <w:sz w:val="20"/>
                <w:szCs w:val="20"/>
                <w:lang w:val="ro-RO"/>
              </w:rPr>
              <w:t xml:space="preserve"> de </w:t>
            </w:r>
            <w:proofErr w:type="spellStart"/>
            <w:r w:rsidRPr="00A83D28">
              <w:rPr>
                <w:rFonts w:ascii="Trebuchet MS" w:hAnsi="Trebuchet MS" w:cs="Arial"/>
                <w:i/>
                <w:sz w:val="20"/>
                <w:szCs w:val="20"/>
                <w:lang w:val="ro-RO"/>
              </w:rPr>
              <w:t>interventie</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 fiind prezentate </w:t>
            </w:r>
            <w:proofErr w:type="spellStart"/>
            <w:r w:rsidRPr="00A83D28">
              <w:rPr>
                <w:rFonts w:ascii="Trebuchet MS" w:hAnsi="Trebuchet MS" w:cs="Arial"/>
                <w:sz w:val="20"/>
                <w:szCs w:val="20"/>
                <w:lang w:val="ro-RO"/>
              </w:rPr>
              <w:t>urmatoarele</w:t>
            </w:r>
            <w:proofErr w:type="spellEnd"/>
            <w:r w:rsidRPr="00A83D28">
              <w:rPr>
                <w:rFonts w:ascii="Trebuchet MS" w:hAnsi="Trebuchet MS" w:cs="Arial"/>
                <w:sz w:val="20"/>
                <w:szCs w:val="20"/>
                <w:lang w:val="ro-RO"/>
              </w:rPr>
              <w:t xml:space="preserve"> documente:</w:t>
            </w:r>
          </w:p>
          <w:p w14:paraId="3FD7E48B"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Certificatul de urbanism emis în vederea </w:t>
            </w:r>
            <w:proofErr w:type="spellStart"/>
            <w:r w:rsidRPr="00A83D28">
              <w:rPr>
                <w:rFonts w:ascii="Trebuchet MS" w:hAnsi="Trebuchet MS" w:cs="Arial"/>
                <w:sz w:val="20"/>
                <w:szCs w:val="20"/>
                <w:lang w:val="ro-RO"/>
              </w:rPr>
              <w:t>obţinerii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autorizaţiei</w:t>
            </w:r>
            <w:proofErr w:type="spellEnd"/>
            <w:r w:rsidRPr="00A83D28">
              <w:rPr>
                <w:rFonts w:ascii="Trebuchet MS" w:hAnsi="Trebuchet MS" w:cs="Arial"/>
                <w:sz w:val="20"/>
                <w:szCs w:val="20"/>
                <w:lang w:val="ro-RO"/>
              </w:rPr>
              <w:t xml:space="preserve"> de construire?</w:t>
            </w:r>
          </w:p>
          <w:p w14:paraId="58677DFD"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Extras de carte funciară, cu </w:t>
            </w:r>
            <w:proofErr w:type="spellStart"/>
            <w:r w:rsidRPr="00A83D28">
              <w:rPr>
                <w:rFonts w:ascii="Trebuchet MS" w:hAnsi="Trebuchet MS" w:cs="Arial"/>
                <w:sz w:val="20"/>
                <w:szCs w:val="20"/>
                <w:lang w:val="ro-RO"/>
              </w:rPr>
              <w:t>excepţia</w:t>
            </w:r>
            <w:proofErr w:type="spellEnd"/>
            <w:r w:rsidRPr="00A83D28">
              <w:rPr>
                <w:rFonts w:ascii="Trebuchet MS" w:hAnsi="Trebuchet MS" w:cs="Arial"/>
                <w:sz w:val="20"/>
                <w:szCs w:val="20"/>
                <w:lang w:val="ro-RO"/>
              </w:rPr>
              <w:t xml:space="preserve"> cazurilor speciale, expres prevăzute de lege?</w:t>
            </w:r>
          </w:p>
          <w:p w14:paraId="1559366B"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w:t>
            </w:r>
            <w:proofErr w:type="spellStart"/>
            <w:r w:rsidRPr="00A83D28">
              <w:rPr>
                <w:rFonts w:ascii="Trebuchet MS" w:hAnsi="Trebuchet MS" w:cs="Arial"/>
                <w:i/>
                <w:sz w:val="20"/>
                <w:szCs w:val="20"/>
                <w:lang w:val="ro-RO"/>
              </w:rPr>
              <w:t>care</w:t>
            </w:r>
            <w:proofErr w:type="spellEnd"/>
            <w:r w:rsidRPr="00A83D28">
              <w:rPr>
                <w:rFonts w:ascii="Trebuchet MS" w:hAnsi="Trebuchet MS" w:cs="Arial"/>
                <w:i/>
                <w:sz w:val="20"/>
                <w:szCs w:val="20"/>
                <w:lang w:val="ro-RO"/>
              </w:rPr>
              <w:t xml:space="preserve"> în conformitate cu etapa de evaluare </w:t>
            </w:r>
            <w:proofErr w:type="spellStart"/>
            <w:r w:rsidRPr="00A83D28">
              <w:rPr>
                <w:rFonts w:ascii="Trebuchet MS" w:hAnsi="Trebuchet MS" w:cs="Arial"/>
                <w:i/>
                <w:sz w:val="20"/>
                <w:szCs w:val="20"/>
                <w:lang w:val="ro-RO"/>
              </w:rPr>
              <w:t>iniţială</w:t>
            </w:r>
            <w:proofErr w:type="spellEnd"/>
            <w:r w:rsidRPr="00A83D28">
              <w:rPr>
                <w:rFonts w:ascii="Trebuchet MS" w:hAnsi="Trebuchet MS" w:cs="Arial"/>
                <w:i/>
                <w:sz w:val="20"/>
                <w:szCs w:val="20"/>
                <w:lang w:val="ro-RO"/>
              </w:rPr>
              <w:t xml:space="preserve"> efectuată de către autoritatea competentă pentru </w:t>
            </w:r>
            <w:proofErr w:type="spellStart"/>
            <w:r w:rsidRPr="00A83D28">
              <w:rPr>
                <w:rFonts w:ascii="Trebuchet MS" w:hAnsi="Trebuchet MS" w:cs="Arial"/>
                <w:i/>
                <w:sz w:val="20"/>
                <w:szCs w:val="20"/>
                <w:lang w:val="ro-RO"/>
              </w:rPr>
              <w:t>protecţia</w:t>
            </w:r>
            <w:proofErr w:type="spellEnd"/>
            <w:r w:rsidRPr="00A83D28">
              <w:rPr>
                <w:rFonts w:ascii="Trebuchet MS" w:hAnsi="Trebuchet MS" w:cs="Arial"/>
                <w:i/>
                <w:sz w:val="20"/>
                <w:szCs w:val="20"/>
                <w:lang w:val="ro-RO"/>
              </w:rPr>
              <w:t xml:space="preserve"> mediului vor face obiectul procedurii de evaluare a impactului asupra mediului</w:t>
            </w:r>
            <w:r w:rsidRPr="00A83D28">
              <w:rPr>
                <w:rFonts w:ascii="Trebuchet MS" w:hAnsi="Trebuchet MS" w:cs="Arial"/>
                <w:sz w:val="20"/>
                <w:szCs w:val="20"/>
                <w:lang w:val="ro-RO"/>
              </w:rPr>
              <w:t xml:space="preserve">: Actul administrativ al </w:t>
            </w:r>
            <w:proofErr w:type="spellStart"/>
            <w:r w:rsidRPr="00A83D28">
              <w:rPr>
                <w:rFonts w:ascii="Trebuchet MS" w:hAnsi="Trebuchet MS" w:cs="Arial"/>
                <w:sz w:val="20"/>
                <w:szCs w:val="20"/>
                <w:lang w:val="ro-RO"/>
              </w:rPr>
              <w:t>autorităţii</w:t>
            </w:r>
            <w:proofErr w:type="spellEnd"/>
            <w:r w:rsidRPr="00A83D28">
              <w:rPr>
                <w:rFonts w:ascii="Trebuchet MS" w:hAnsi="Trebuchet MS" w:cs="Arial"/>
                <w:sz w:val="20"/>
                <w:szCs w:val="20"/>
                <w:lang w:val="ro-RO"/>
              </w:rPr>
              <w:t xml:space="preserve"> competente pentru </w:t>
            </w:r>
            <w:proofErr w:type="spellStart"/>
            <w:r w:rsidRPr="00A83D28">
              <w:rPr>
                <w:rFonts w:ascii="Trebuchet MS" w:hAnsi="Trebuchet MS" w:cs="Arial"/>
                <w:sz w:val="20"/>
                <w:szCs w:val="20"/>
                <w:lang w:val="ro-RO"/>
              </w:rPr>
              <w:t>protecţia</w:t>
            </w:r>
            <w:proofErr w:type="spellEnd"/>
            <w:r w:rsidRPr="00A83D28">
              <w:rPr>
                <w:rFonts w:ascii="Trebuchet MS" w:hAnsi="Trebuchet MS" w:cs="Arial"/>
                <w:sz w:val="20"/>
                <w:szCs w:val="20"/>
                <w:lang w:val="ro-RO"/>
              </w:rPr>
              <w:t xml:space="preserve"> mediului, măsuri de diminuare a impactului, măsuri de compensare, modalitatea de integrare a prevederilor acordului de mediu în </w:t>
            </w:r>
            <w:proofErr w:type="spellStart"/>
            <w:r w:rsidRPr="00A83D28">
              <w:rPr>
                <w:rFonts w:ascii="Trebuchet MS" w:hAnsi="Trebuchet MS" w:cs="Arial"/>
                <w:sz w:val="20"/>
                <w:szCs w:val="20"/>
                <w:lang w:val="ro-RO"/>
              </w:rPr>
              <w:t>documentaţia</w:t>
            </w:r>
            <w:proofErr w:type="spellEnd"/>
            <w:r w:rsidRPr="00A83D28">
              <w:rPr>
                <w:rFonts w:ascii="Trebuchet MS" w:hAnsi="Trebuchet MS" w:cs="Arial"/>
                <w:sz w:val="20"/>
                <w:szCs w:val="20"/>
                <w:lang w:val="ro-RO"/>
              </w:rPr>
              <w:t xml:space="preserve"> tehnico-economică?</w:t>
            </w:r>
          </w:p>
          <w:p w14:paraId="1A8962BE"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w:t>
            </w:r>
            <w:proofErr w:type="spellStart"/>
            <w:r w:rsidRPr="00A83D28">
              <w:rPr>
                <w:rFonts w:ascii="Trebuchet MS" w:hAnsi="Trebuchet MS" w:cs="Arial"/>
                <w:i/>
                <w:sz w:val="20"/>
                <w:szCs w:val="20"/>
                <w:lang w:val="ro-RO"/>
              </w:rPr>
              <w:t>care</w:t>
            </w:r>
            <w:proofErr w:type="spellEnd"/>
            <w:r w:rsidRPr="00A83D28">
              <w:rPr>
                <w:rFonts w:ascii="Trebuchet MS" w:hAnsi="Trebuchet MS" w:cs="Arial"/>
                <w:i/>
                <w:sz w:val="20"/>
                <w:szCs w:val="20"/>
                <w:lang w:val="ro-RO"/>
              </w:rPr>
              <w:t xml:space="preserve"> în conformitate cu etapa de evaluare </w:t>
            </w:r>
            <w:proofErr w:type="spellStart"/>
            <w:r w:rsidRPr="00A83D28">
              <w:rPr>
                <w:rFonts w:ascii="Trebuchet MS" w:hAnsi="Trebuchet MS" w:cs="Arial"/>
                <w:i/>
                <w:sz w:val="20"/>
                <w:szCs w:val="20"/>
                <w:lang w:val="ro-RO"/>
              </w:rPr>
              <w:t>iniţială</w:t>
            </w:r>
            <w:proofErr w:type="spellEnd"/>
            <w:r w:rsidRPr="00A83D28">
              <w:rPr>
                <w:rFonts w:ascii="Trebuchet MS" w:hAnsi="Trebuchet MS" w:cs="Arial"/>
                <w:i/>
                <w:sz w:val="20"/>
                <w:szCs w:val="20"/>
                <w:lang w:val="ro-RO"/>
              </w:rPr>
              <w:t xml:space="preserve"> efectuată de către autoritatea competentă pentru </w:t>
            </w:r>
            <w:proofErr w:type="spellStart"/>
            <w:r w:rsidRPr="00A83D28">
              <w:rPr>
                <w:rFonts w:ascii="Trebuchet MS" w:hAnsi="Trebuchet MS" w:cs="Arial"/>
                <w:i/>
                <w:sz w:val="20"/>
                <w:szCs w:val="20"/>
                <w:lang w:val="ro-RO"/>
              </w:rPr>
              <w:t>protecţia</w:t>
            </w:r>
            <w:proofErr w:type="spellEnd"/>
            <w:r w:rsidRPr="00A83D28">
              <w:rPr>
                <w:rFonts w:ascii="Trebuchet MS" w:hAnsi="Trebuchet MS" w:cs="Arial"/>
                <w:i/>
                <w:sz w:val="20"/>
                <w:szCs w:val="20"/>
                <w:lang w:val="ro-RO"/>
              </w:rPr>
              <w:t xml:space="preserve">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xml:space="preserve">: Punctul de vedere al </w:t>
            </w:r>
            <w:proofErr w:type="spellStart"/>
            <w:r w:rsidRPr="00A83D28">
              <w:rPr>
                <w:rFonts w:ascii="Trebuchet MS" w:hAnsi="Trebuchet MS" w:cs="Arial"/>
                <w:sz w:val="20"/>
                <w:szCs w:val="20"/>
                <w:lang w:val="ro-RO"/>
              </w:rPr>
              <w:t>autorităţii</w:t>
            </w:r>
            <w:proofErr w:type="spellEnd"/>
            <w:r w:rsidRPr="00A83D28">
              <w:rPr>
                <w:rFonts w:ascii="Trebuchet MS" w:hAnsi="Trebuchet MS" w:cs="Arial"/>
                <w:sz w:val="20"/>
                <w:szCs w:val="20"/>
                <w:lang w:val="ro-RO"/>
              </w:rPr>
              <w:t xml:space="preserve"> competente pentru </w:t>
            </w:r>
            <w:proofErr w:type="spellStart"/>
            <w:r w:rsidRPr="00A83D28">
              <w:rPr>
                <w:rFonts w:ascii="Trebuchet MS" w:hAnsi="Trebuchet MS" w:cs="Arial"/>
                <w:sz w:val="20"/>
                <w:szCs w:val="20"/>
                <w:lang w:val="ro-RO"/>
              </w:rPr>
              <w:t>protecţia</w:t>
            </w:r>
            <w:proofErr w:type="spellEnd"/>
            <w:r w:rsidRPr="00A83D28">
              <w:rPr>
                <w:rFonts w:ascii="Trebuchet MS" w:hAnsi="Trebuchet MS" w:cs="Arial"/>
                <w:sz w:val="20"/>
                <w:szCs w:val="20"/>
                <w:lang w:val="ro-RO"/>
              </w:rPr>
              <w:t xml:space="preserve"> mediului?</w:t>
            </w:r>
          </w:p>
          <w:p w14:paraId="239DCB85"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Avize conforme privind asigurarea </w:t>
            </w:r>
            <w:proofErr w:type="spellStart"/>
            <w:r w:rsidRPr="00A83D28">
              <w:rPr>
                <w:rFonts w:ascii="Trebuchet MS" w:hAnsi="Trebuchet MS" w:cs="Arial"/>
                <w:sz w:val="20"/>
                <w:szCs w:val="20"/>
                <w:lang w:val="ro-RO"/>
              </w:rPr>
              <w:t>utilităţilor</w:t>
            </w:r>
            <w:proofErr w:type="spellEnd"/>
            <w:r w:rsidRPr="00A83D28">
              <w:rPr>
                <w:rFonts w:ascii="Trebuchet MS" w:hAnsi="Trebuchet MS" w:cs="Arial"/>
                <w:sz w:val="20"/>
                <w:szCs w:val="20"/>
                <w:lang w:val="ro-RO"/>
              </w:rPr>
              <w:t>?</w:t>
            </w:r>
          </w:p>
          <w:p w14:paraId="77958581"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Studiu topografic, vizat de către Oficiul de Cadastru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Publicitate Imobiliară?</w:t>
            </w:r>
          </w:p>
          <w:p w14:paraId="3E2F9E0C" w14:textId="77777777"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 xml:space="preserve">Avize, acorduri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studii specifice, după caz, în </w:t>
            </w:r>
            <w:proofErr w:type="spellStart"/>
            <w:r w:rsidRPr="00A83D28">
              <w:rPr>
                <w:rFonts w:ascii="Trebuchet MS" w:hAnsi="Trebuchet MS" w:cs="Arial"/>
                <w:sz w:val="20"/>
                <w:szCs w:val="20"/>
                <w:lang w:val="ro-RO"/>
              </w:rPr>
              <w:t>funcţie</w:t>
            </w:r>
            <w:proofErr w:type="spellEnd"/>
            <w:r w:rsidRPr="00A83D28">
              <w:rPr>
                <w:rFonts w:ascii="Trebuchet MS" w:hAnsi="Trebuchet MS" w:cs="Arial"/>
                <w:sz w:val="20"/>
                <w:szCs w:val="20"/>
                <w:lang w:val="ro-RO"/>
              </w:rPr>
              <w:t xml:space="preserve"> de specificul obiectivului de </w:t>
            </w:r>
            <w:proofErr w:type="spellStart"/>
            <w:r w:rsidRPr="00A83D28">
              <w:rPr>
                <w:rFonts w:ascii="Trebuchet MS" w:hAnsi="Trebuchet MS" w:cs="Arial"/>
                <w:sz w:val="20"/>
                <w:szCs w:val="20"/>
                <w:lang w:val="ro-RO"/>
              </w:rPr>
              <w:t>investiţii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care pot </w:t>
            </w:r>
            <w:proofErr w:type="spellStart"/>
            <w:r w:rsidRPr="00A83D28">
              <w:rPr>
                <w:rFonts w:ascii="Trebuchet MS" w:hAnsi="Trebuchet MS" w:cs="Arial"/>
                <w:sz w:val="20"/>
                <w:szCs w:val="20"/>
                <w:lang w:val="ro-RO"/>
              </w:rPr>
              <w:t>condiţiona</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soluţiile</w:t>
            </w:r>
            <w:proofErr w:type="spellEnd"/>
            <w:r w:rsidRPr="00A83D28">
              <w:rPr>
                <w:rFonts w:ascii="Trebuchet MS" w:hAnsi="Trebuchet MS" w:cs="Arial"/>
                <w:sz w:val="20"/>
                <w:szCs w:val="20"/>
                <w:lang w:val="ro-RO"/>
              </w:rPr>
              <w:t xml:space="preserve"> tehnice?</w:t>
            </w:r>
          </w:p>
        </w:tc>
        <w:tc>
          <w:tcPr>
            <w:tcW w:w="425" w:type="dxa"/>
          </w:tcPr>
          <w:p w14:paraId="43CF19B0"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7B193AEB"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11F63C3D"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2E71B52C"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D43C912" w14:textId="77777777" w:rsidTr="00046484">
        <w:trPr>
          <w:gridAfter w:val="1"/>
          <w:trHeight w:val="593"/>
        </w:trPr>
        <w:tc>
          <w:tcPr>
            <w:tcW w:w="568" w:type="dxa"/>
          </w:tcPr>
          <w:p w14:paraId="44D72945"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9</w:t>
            </w:r>
          </w:p>
        </w:tc>
        <w:tc>
          <w:tcPr>
            <w:tcW w:w="6804" w:type="dxa"/>
            <w:gridSpan w:val="3"/>
          </w:tcPr>
          <w:p w14:paraId="0D57153C"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w:t>
            </w:r>
            <w:proofErr w:type="spellStart"/>
            <w:r w:rsidRPr="00A83D28">
              <w:rPr>
                <w:rFonts w:ascii="Trebuchet MS" w:hAnsi="Trebuchet MS" w:cs="Arial"/>
                <w:sz w:val="20"/>
                <w:szCs w:val="20"/>
                <w:lang w:val="ro-RO"/>
              </w:rPr>
              <w:t>informatii</w:t>
            </w:r>
            <w:proofErr w:type="spellEnd"/>
            <w:r w:rsidRPr="00A83D28">
              <w:rPr>
                <w:rFonts w:ascii="Trebuchet MS" w:hAnsi="Trebuchet MS" w:cs="Arial"/>
                <w:sz w:val="20"/>
                <w:szCs w:val="20"/>
                <w:lang w:val="ro-RO"/>
              </w:rPr>
              <w:t xml:space="preserve"> referitoare la:</w:t>
            </w:r>
          </w:p>
          <w:p w14:paraId="60D6581E" w14:textId="77777777"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implementarea </w:t>
            </w:r>
            <w:proofErr w:type="spellStart"/>
            <w:r w:rsidRPr="00A83D28">
              <w:rPr>
                <w:rFonts w:ascii="Trebuchet MS" w:hAnsi="Trebuchet MS" w:cs="Arial"/>
                <w:b/>
                <w:sz w:val="20"/>
                <w:szCs w:val="20"/>
                <w:lang w:val="ro-RO"/>
              </w:rPr>
              <w:t>investitiei</w:t>
            </w:r>
            <w:proofErr w:type="spellEnd"/>
            <w:r w:rsidRPr="00A83D28">
              <w:rPr>
                <w:rFonts w:ascii="Trebuchet MS" w:hAnsi="Trebuchet MS" w:cs="Arial"/>
                <w:sz w:val="20"/>
                <w:szCs w:val="20"/>
                <w:lang w:val="ro-RO"/>
              </w:rPr>
              <w:t xml:space="preserve">, 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7,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roofErr w:type="spellStart"/>
            <w:r w:rsidRPr="00A83D28">
              <w:rPr>
                <w:rFonts w:ascii="Trebuchet MS" w:hAnsi="Trebuchet MS" w:cs="Arial"/>
                <w:sz w:val="20"/>
                <w:szCs w:val="20"/>
                <w:lang w:val="ro-RO"/>
              </w:rPr>
              <w:t>avand</w:t>
            </w:r>
            <w:proofErr w:type="spellEnd"/>
            <w:r w:rsidRPr="00A83D28">
              <w:rPr>
                <w:rFonts w:ascii="Trebuchet MS" w:hAnsi="Trebuchet MS" w:cs="Arial"/>
                <w:sz w:val="20"/>
                <w:szCs w:val="20"/>
                <w:lang w:val="ro-RO"/>
              </w:rPr>
              <w:t xml:space="preserve"> detaliate:</w:t>
            </w:r>
          </w:p>
          <w:p w14:paraId="19FF4F04"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lang w:val="ro-RO"/>
              </w:rPr>
              <w:t>informatii</w:t>
            </w:r>
            <w:proofErr w:type="spellEnd"/>
            <w:r w:rsidRPr="00A83D28">
              <w:rPr>
                <w:rFonts w:ascii="Trebuchet MS" w:hAnsi="Trebuchet MS" w:cs="Arial"/>
                <w:sz w:val="20"/>
                <w:szCs w:val="20"/>
                <w:lang w:val="ro-RO"/>
              </w:rPr>
              <w:t xml:space="preserve"> despre entitatea responsabila cu implementarea </w:t>
            </w:r>
            <w:proofErr w:type="spellStart"/>
            <w:r w:rsidRPr="00A83D28">
              <w:rPr>
                <w:rFonts w:ascii="Trebuchet MS" w:hAnsi="Trebuchet MS" w:cs="Arial"/>
                <w:sz w:val="20"/>
                <w:szCs w:val="20"/>
                <w:lang w:val="ro-RO"/>
              </w:rPr>
              <w:t>investitiei</w:t>
            </w:r>
            <w:proofErr w:type="spellEnd"/>
            <w:r w:rsidRPr="00A83D28">
              <w:rPr>
                <w:rFonts w:ascii="Trebuchet MS" w:hAnsi="Trebuchet MS" w:cs="Arial"/>
                <w:sz w:val="20"/>
                <w:szCs w:val="20"/>
                <w:lang w:val="ro-RO"/>
              </w:rPr>
              <w:t>?</w:t>
            </w:r>
          </w:p>
          <w:p w14:paraId="7287174E"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strategia de implementare, cuprinzând: durata de implementare a obiectivului de </w:t>
            </w:r>
            <w:proofErr w:type="spellStart"/>
            <w:r w:rsidRPr="00A83D28">
              <w:rPr>
                <w:rFonts w:ascii="Trebuchet MS" w:hAnsi="Trebuchet MS" w:cs="Arial"/>
                <w:sz w:val="20"/>
                <w:szCs w:val="20"/>
                <w:lang w:val="ro-RO"/>
              </w:rPr>
              <w:t>investiţii</w:t>
            </w:r>
            <w:proofErr w:type="spellEnd"/>
            <w:r w:rsidRPr="00A83D28">
              <w:rPr>
                <w:rFonts w:ascii="Trebuchet MS" w:hAnsi="Trebuchet MS" w:cs="Arial"/>
                <w:sz w:val="20"/>
                <w:szCs w:val="20"/>
                <w:lang w:val="ro-RO"/>
              </w:rPr>
              <w:t xml:space="preserve"> (în luni calendaristice), durata de </w:t>
            </w:r>
            <w:proofErr w:type="spellStart"/>
            <w:r w:rsidRPr="00A83D28">
              <w:rPr>
                <w:rFonts w:ascii="Trebuchet MS" w:hAnsi="Trebuchet MS" w:cs="Arial"/>
                <w:sz w:val="20"/>
                <w:szCs w:val="20"/>
                <w:lang w:val="ro-RO"/>
              </w:rPr>
              <w:t>execuţie</w:t>
            </w:r>
            <w:proofErr w:type="spellEnd"/>
            <w:r w:rsidRPr="00A83D28">
              <w:rPr>
                <w:rFonts w:ascii="Trebuchet MS" w:hAnsi="Trebuchet MS" w:cs="Arial"/>
                <w:sz w:val="20"/>
                <w:szCs w:val="20"/>
                <w:lang w:val="ro-RO"/>
              </w:rPr>
              <w:t xml:space="preserve">, graficul de implementare a </w:t>
            </w:r>
            <w:proofErr w:type="spellStart"/>
            <w:r w:rsidRPr="00A83D28">
              <w:rPr>
                <w:rFonts w:ascii="Trebuchet MS" w:hAnsi="Trebuchet MS" w:cs="Arial"/>
                <w:sz w:val="20"/>
                <w:szCs w:val="20"/>
                <w:lang w:val="ro-RO"/>
              </w:rPr>
              <w:t>investiţiei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eşalonarea</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investiţiei</w:t>
            </w:r>
            <w:proofErr w:type="spellEnd"/>
            <w:r w:rsidRPr="00A83D28">
              <w:rPr>
                <w:rFonts w:ascii="Trebuchet MS" w:hAnsi="Trebuchet MS" w:cs="Arial"/>
                <w:sz w:val="20"/>
                <w:szCs w:val="20"/>
                <w:lang w:val="ro-RO"/>
              </w:rPr>
              <w:t xml:space="preserve"> pe ani, resurse necesare?</w:t>
            </w:r>
          </w:p>
          <w:p w14:paraId="4395F6C9"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strategia de exploatare/operare si </w:t>
            </w:r>
            <w:proofErr w:type="spellStart"/>
            <w:r w:rsidRPr="00A83D28">
              <w:rPr>
                <w:rFonts w:ascii="Trebuchet MS" w:hAnsi="Trebuchet MS" w:cs="Arial"/>
                <w:sz w:val="20"/>
                <w:szCs w:val="20"/>
                <w:lang w:val="ro-RO"/>
              </w:rPr>
              <w:t>intretinere</w:t>
            </w:r>
            <w:proofErr w:type="spellEnd"/>
            <w:r w:rsidRPr="00A83D28">
              <w:rPr>
                <w:rFonts w:ascii="Trebuchet MS" w:hAnsi="Trebuchet MS" w:cs="Arial"/>
                <w:sz w:val="20"/>
                <w:szCs w:val="20"/>
                <w:lang w:val="ro-RO"/>
              </w:rPr>
              <w:t>?</w:t>
            </w:r>
          </w:p>
          <w:p w14:paraId="6B2942C7" w14:textId="77777777"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lang w:val="ro-RO"/>
              </w:rPr>
              <w:t>recomandari</w:t>
            </w:r>
            <w:proofErr w:type="spellEnd"/>
            <w:r w:rsidRPr="00A83D28">
              <w:rPr>
                <w:rFonts w:ascii="Trebuchet MS" w:hAnsi="Trebuchet MS" w:cs="Arial"/>
                <w:sz w:val="20"/>
                <w:szCs w:val="20"/>
                <w:lang w:val="ro-RO"/>
              </w:rPr>
              <w:t xml:space="preserve"> privind asigurarea </w:t>
            </w:r>
            <w:proofErr w:type="spellStart"/>
            <w:r w:rsidRPr="00A83D28">
              <w:rPr>
                <w:rFonts w:ascii="Trebuchet MS" w:hAnsi="Trebuchet MS" w:cs="Arial"/>
                <w:sz w:val="20"/>
                <w:szCs w:val="20"/>
                <w:lang w:val="ro-RO"/>
              </w:rPr>
              <w:t>capacitatii</w:t>
            </w:r>
            <w:proofErr w:type="spellEnd"/>
            <w:r w:rsidRPr="00A83D28">
              <w:rPr>
                <w:rFonts w:ascii="Trebuchet MS" w:hAnsi="Trebuchet MS" w:cs="Arial"/>
                <w:sz w:val="20"/>
                <w:szCs w:val="20"/>
                <w:lang w:val="ro-RO"/>
              </w:rPr>
              <w:t xml:space="preserve"> manageriale si </w:t>
            </w:r>
            <w:proofErr w:type="spellStart"/>
            <w:r w:rsidRPr="00A83D28">
              <w:rPr>
                <w:rFonts w:ascii="Trebuchet MS" w:hAnsi="Trebuchet MS" w:cs="Arial"/>
                <w:sz w:val="20"/>
                <w:szCs w:val="20"/>
                <w:lang w:val="ro-RO"/>
              </w:rPr>
              <w:t>institutionale</w:t>
            </w:r>
            <w:proofErr w:type="spellEnd"/>
            <w:r w:rsidRPr="00A83D28">
              <w:rPr>
                <w:rFonts w:ascii="Trebuchet MS" w:hAnsi="Trebuchet MS" w:cs="Arial"/>
                <w:sz w:val="20"/>
                <w:szCs w:val="20"/>
                <w:lang w:val="ro-RO"/>
              </w:rPr>
              <w:t>?</w:t>
            </w:r>
          </w:p>
          <w:p w14:paraId="28F3AA41" w14:textId="77777777"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w:t>
            </w:r>
            <w:proofErr w:type="spellStart"/>
            <w:r w:rsidRPr="00A83D28">
              <w:rPr>
                <w:rFonts w:ascii="Trebuchet MS" w:hAnsi="Trebuchet MS" w:cs="Arial"/>
                <w:b/>
                <w:sz w:val="20"/>
                <w:szCs w:val="20"/>
                <w:lang w:val="ro-RO"/>
              </w:rPr>
              <w:t>recomandari</w:t>
            </w:r>
            <w:proofErr w:type="spellEnd"/>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w:t>
            </w:r>
            <w:proofErr w:type="spellStart"/>
            <w:r w:rsidRPr="00A83D28">
              <w:rPr>
                <w:rFonts w:ascii="Trebuchet MS" w:hAnsi="Trebuchet MS" w:cs="Arial"/>
                <w:sz w:val="20"/>
                <w:szCs w:val="20"/>
                <w:lang w:val="ro-RO"/>
              </w:rPr>
              <w:t>precizarilor</w:t>
            </w:r>
            <w:proofErr w:type="spellEnd"/>
            <w:r w:rsidRPr="00A83D28">
              <w:rPr>
                <w:rFonts w:ascii="Trebuchet MS" w:hAnsi="Trebuchet MS" w:cs="Arial"/>
                <w:sz w:val="20"/>
                <w:szCs w:val="20"/>
                <w:lang w:val="ro-RO"/>
              </w:rPr>
              <w:t xml:space="preserve"> din capitolul 8,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14:paraId="26D75110"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2D4D974C"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14B21933"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0F7D8429"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0CC03984" w14:textId="77777777" w:rsidTr="00046484">
        <w:trPr>
          <w:gridAfter w:val="1"/>
          <w:trHeight w:val="455"/>
        </w:trPr>
        <w:tc>
          <w:tcPr>
            <w:tcW w:w="568" w:type="dxa"/>
            <w:shd w:val="clear" w:color="auto" w:fill="F2F2F2" w:themeFill="background1" w:themeFillShade="F2"/>
          </w:tcPr>
          <w:p w14:paraId="0C85AFE1"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10</w:t>
            </w:r>
          </w:p>
        </w:tc>
        <w:tc>
          <w:tcPr>
            <w:tcW w:w="6804" w:type="dxa"/>
            <w:gridSpan w:val="3"/>
            <w:shd w:val="clear" w:color="auto" w:fill="F2F2F2" w:themeFill="background1" w:themeFillShade="F2"/>
          </w:tcPr>
          <w:p w14:paraId="7FB8F345"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 xml:space="preserve">privind etapele de elaborare </w:t>
            </w:r>
            <w:proofErr w:type="spellStart"/>
            <w:r w:rsidRPr="00A83D28">
              <w:rPr>
                <w:rFonts w:ascii="Trebuchet MS" w:hAnsi="Trebuchet MS" w:cs="Arial"/>
                <w:i/>
                <w:sz w:val="20"/>
                <w:szCs w:val="20"/>
                <w:lang w:val="ro-RO"/>
              </w:rPr>
              <w:t>şi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conţinutul</w:t>
            </w:r>
            <w:proofErr w:type="spellEnd"/>
            <w:r w:rsidRPr="00A83D28">
              <w:rPr>
                <w:rFonts w:ascii="Trebuchet MS" w:hAnsi="Trebuchet MS" w:cs="Arial"/>
                <w:i/>
                <w:sz w:val="20"/>
                <w:szCs w:val="20"/>
                <w:lang w:val="ro-RO"/>
              </w:rPr>
              <w:t xml:space="preserve">-cadru al </w:t>
            </w:r>
            <w:proofErr w:type="spellStart"/>
            <w:r w:rsidRPr="00A83D28">
              <w:rPr>
                <w:rFonts w:ascii="Trebuchet MS" w:hAnsi="Trebuchet MS" w:cs="Arial"/>
                <w:i/>
                <w:sz w:val="20"/>
                <w:szCs w:val="20"/>
                <w:lang w:val="ro-RO"/>
              </w:rPr>
              <w:t>documentaţiilor</w:t>
            </w:r>
            <w:proofErr w:type="spellEnd"/>
            <w:r w:rsidRPr="00A83D28">
              <w:rPr>
                <w:rFonts w:ascii="Trebuchet MS" w:hAnsi="Trebuchet MS" w:cs="Arial"/>
                <w:i/>
                <w:sz w:val="20"/>
                <w:szCs w:val="20"/>
                <w:lang w:val="ro-RO"/>
              </w:rPr>
              <w:t xml:space="preserve"> tehnico-economice aferente obiectivelor/proiectelor de </w:t>
            </w:r>
            <w:proofErr w:type="spellStart"/>
            <w:r w:rsidRPr="00A83D28">
              <w:rPr>
                <w:rFonts w:ascii="Trebuchet MS" w:hAnsi="Trebuchet MS" w:cs="Arial"/>
                <w:i/>
                <w:sz w:val="20"/>
                <w:szCs w:val="20"/>
                <w:lang w:val="ro-RO"/>
              </w:rPr>
              <w:t>investiţii</w:t>
            </w:r>
            <w:proofErr w:type="spellEnd"/>
            <w:r w:rsidRPr="00A83D28">
              <w:rPr>
                <w:rFonts w:ascii="Trebuchet MS" w:hAnsi="Trebuchet MS" w:cs="Arial"/>
                <w:i/>
                <w:sz w:val="20"/>
                <w:szCs w:val="20"/>
                <w:lang w:val="ro-RO"/>
              </w:rPr>
              <w:t xml:space="preserve"> </w:t>
            </w:r>
            <w:proofErr w:type="spellStart"/>
            <w:r w:rsidRPr="00A83D28">
              <w:rPr>
                <w:rFonts w:ascii="Trebuchet MS" w:hAnsi="Trebuchet MS" w:cs="Arial"/>
                <w:i/>
                <w:sz w:val="20"/>
                <w:szCs w:val="20"/>
                <w:lang w:val="ro-RO"/>
              </w:rPr>
              <w:t>finanţate</w:t>
            </w:r>
            <w:proofErr w:type="spellEnd"/>
            <w:r w:rsidRPr="00A83D28">
              <w:rPr>
                <w:rFonts w:ascii="Trebuchet MS" w:hAnsi="Trebuchet MS" w:cs="Arial"/>
                <w:i/>
                <w:sz w:val="20"/>
                <w:szCs w:val="20"/>
                <w:lang w:val="ro-RO"/>
              </w:rPr>
              <w:t xml:space="preserve"> din fonduri publice,</w:t>
            </w:r>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14:paraId="7559A888" w14:textId="77777777"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14:paraId="0BA35D06" w14:textId="77777777"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14:paraId="15346D26"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174C069A"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F2F2F2" w:themeFill="background1" w:themeFillShade="F2"/>
          </w:tcPr>
          <w:p w14:paraId="5AA5F379"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2B7A4545"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7F3645CA" w14:textId="77777777" w:rsidTr="00046484">
        <w:trPr>
          <w:gridAfter w:val="1"/>
          <w:trHeight w:val="455"/>
        </w:trPr>
        <w:tc>
          <w:tcPr>
            <w:tcW w:w="568" w:type="dxa"/>
            <w:shd w:val="clear" w:color="auto" w:fill="F2F2F2" w:themeFill="background1" w:themeFillShade="F2"/>
          </w:tcPr>
          <w:p w14:paraId="456B4170"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11</w:t>
            </w:r>
          </w:p>
        </w:tc>
        <w:tc>
          <w:tcPr>
            <w:tcW w:w="6804" w:type="dxa"/>
            <w:gridSpan w:val="3"/>
            <w:shd w:val="clear" w:color="auto" w:fill="F2F2F2" w:themeFill="background1" w:themeFillShade="F2"/>
          </w:tcPr>
          <w:p w14:paraId="3EBA4047"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14:paraId="0A40AE6D"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6E703BC6"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F2F2F2" w:themeFill="background1" w:themeFillShade="F2"/>
          </w:tcPr>
          <w:p w14:paraId="62B21343"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6499E6C0"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7675EC0" w14:textId="77777777" w:rsidTr="00046484">
        <w:trPr>
          <w:gridAfter w:val="1"/>
          <w:trHeight w:val="85"/>
        </w:trPr>
        <w:tc>
          <w:tcPr>
            <w:tcW w:w="568" w:type="dxa"/>
            <w:shd w:val="clear" w:color="auto" w:fill="F2F2F2" w:themeFill="background1" w:themeFillShade="F2"/>
          </w:tcPr>
          <w:p w14:paraId="602041C1"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12</w:t>
            </w:r>
          </w:p>
        </w:tc>
        <w:tc>
          <w:tcPr>
            <w:tcW w:w="6804" w:type="dxa"/>
            <w:gridSpan w:val="3"/>
            <w:shd w:val="clear" w:color="auto" w:fill="F2F2F2" w:themeFill="background1" w:themeFillShade="F2"/>
          </w:tcPr>
          <w:p w14:paraId="50876E31" w14:textId="77777777" w:rsidR="003B430E" w:rsidRPr="00A83D28" w:rsidRDefault="003B430E" w:rsidP="00046484">
            <w:pPr>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b/>
                <w:sz w:val="20"/>
                <w:szCs w:val="20"/>
              </w:rPr>
              <w:t>piesele</w:t>
            </w:r>
            <w:proofErr w:type="spellEnd"/>
            <w:r w:rsidRPr="00A83D28">
              <w:rPr>
                <w:rFonts w:ascii="Trebuchet MS" w:hAnsi="Trebuchet MS" w:cs="Arial"/>
                <w:b/>
                <w:sz w:val="20"/>
                <w:szCs w:val="20"/>
              </w:rPr>
              <w:t xml:space="preserve"> </w:t>
            </w:r>
            <w:proofErr w:type="spellStart"/>
            <w:r w:rsidRPr="00A83D28">
              <w:rPr>
                <w:rFonts w:ascii="Trebuchet MS" w:hAnsi="Trebuchet MS" w:cs="Arial"/>
                <w:b/>
                <w:sz w:val="20"/>
                <w:szCs w:val="20"/>
              </w:rPr>
              <w:t>desenate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prezentate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rPr>
              <w:t>scara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relevanta</w:t>
            </w:r>
            <w:proofErr w:type="spellEnd"/>
            <w:r w:rsidRPr="00A83D28">
              <w:rPr>
                <w:rFonts w:ascii="Trebuchet MS" w:hAnsi="Trebuchet MS" w:cs="Arial"/>
                <w:sz w:val="20"/>
                <w:szCs w:val="20"/>
              </w:rPr>
              <w:t xml:space="preserve"> in </w:t>
            </w:r>
            <w:proofErr w:type="spellStart"/>
            <w:r w:rsidRPr="00A83D28">
              <w:rPr>
                <w:rFonts w:ascii="Trebuchet MS" w:hAnsi="Trebuchet MS" w:cs="Arial"/>
                <w:sz w:val="20"/>
                <w:szCs w:val="20"/>
              </w:rPr>
              <w:t>raport</w:t>
            </w:r>
            <w:proofErr w:type="spellEnd"/>
            <w:r w:rsidRPr="00A83D28">
              <w:rPr>
                <w:rFonts w:ascii="Trebuchet MS" w:hAnsi="Trebuchet MS" w:cs="Arial"/>
                <w:sz w:val="20"/>
                <w:szCs w:val="20"/>
              </w:rPr>
              <w:t xml:space="preserve"> cu </w:t>
            </w:r>
            <w:proofErr w:type="spellStart"/>
            <w:r w:rsidRPr="00A83D28">
              <w:rPr>
                <w:rFonts w:ascii="Trebuchet MS" w:hAnsi="Trebuchet MS" w:cs="Arial"/>
                <w:sz w:val="20"/>
                <w:szCs w:val="20"/>
              </w:rPr>
              <w:t>caracteristicile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obiectivului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investitii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obiectele</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investiți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si</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pentru</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toate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specialitățile</w:t>
            </w:r>
            <w:proofErr w:type="spellEnd"/>
            <w:r w:rsidRPr="00A83D28">
              <w:rPr>
                <w:rFonts w:ascii="Trebuchet MS" w:hAnsi="Trebuchet MS" w:cs="Arial"/>
                <w:sz w:val="20"/>
                <w:szCs w:val="20"/>
              </w:rPr>
              <w:t>?</w:t>
            </w:r>
          </w:p>
        </w:tc>
        <w:tc>
          <w:tcPr>
            <w:tcW w:w="425" w:type="dxa"/>
            <w:shd w:val="clear" w:color="auto" w:fill="F2F2F2" w:themeFill="background1" w:themeFillShade="F2"/>
          </w:tcPr>
          <w:p w14:paraId="769B28E9"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397D6E0D"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F2F2F2" w:themeFill="background1" w:themeFillShade="F2"/>
          </w:tcPr>
          <w:p w14:paraId="1BF3C8DC"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726D551E"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753F2667" w14:textId="77777777" w:rsidTr="00046484">
        <w:trPr>
          <w:gridAfter w:val="1"/>
          <w:trHeight w:val="163"/>
        </w:trPr>
        <w:tc>
          <w:tcPr>
            <w:tcW w:w="568" w:type="dxa"/>
          </w:tcPr>
          <w:p w14:paraId="03AAD986"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13</w:t>
            </w:r>
          </w:p>
        </w:tc>
        <w:tc>
          <w:tcPr>
            <w:tcW w:w="6804" w:type="dxa"/>
            <w:gridSpan w:val="3"/>
          </w:tcPr>
          <w:p w14:paraId="4C67A120" w14:textId="77777777" w:rsidR="003B430E" w:rsidRPr="00A83D28" w:rsidRDefault="003B430E" w:rsidP="00046484">
            <w:pPr>
              <w:shd w:val="clear" w:color="auto" w:fill="FFFFFF"/>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planşele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mentionate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14:paraId="3E9D3259"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14:paraId="2FA1657D"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plan de </w:t>
            </w:r>
            <w:proofErr w:type="spellStart"/>
            <w:r w:rsidRPr="00A83D28">
              <w:rPr>
                <w:rFonts w:ascii="Trebuchet MS" w:hAnsi="Trebuchet MS" w:cs="Arial"/>
                <w:sz w:val="20"/>
                <w:szCs w:val="20"/>
                <w:lang w:val="ro-RO"/>
              </w:rPr>
              <w:t>situatie</w:t>
            </w:r>
            <w:proofErr w:type="spellEnd"/>
            <w:r w:rsidRPr="00A83D28">
              <w:rPr>
                <w:rFonts w:ascii="Trebuchet MS" w:hAnsi="Trebuchet MS" w:cs="Arial"/>
                <w:sz w:val="20"/>
                <w:szCs w:val="20"/>
                <w:lang w:val="ro-RO"/>
              </w:rPr>
              <w:t>?</w:t>
            </w:r>
          </w:p>
          <w:p w14:paraId="5DBF2820"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planuri generale, </w:t>
            </w:r>
            <w:proofErr w:type="spellStart"/>
            <w:r w:rsidRPr="00A83D28">
              <w:rPr>
                <w:rFonts w:ascii="Trebuchet MS" w:hAnsi="Trebuchet MS" w:cs="Arial"/>
                <w:sz w:val="20"/>
                <w:szCs w:val="20"/>
                <w:lang w:val="ro-RO"/>
              </w:rPr>
              <w:t>faţade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secţiuni</w:t>
            </w:r>
            <w:proofErr w:type="spellEnd"/>
            <w:r w:rsidRPr="00A83D28">
              <w:rPr>
                <w:rFonts w:ascii="Trebuchet MS" w:hAnsi="Trebuchet MS" w:cs="Arial"/>
                <w:sz w:val="20"/>
                <w:szCs w:val="20"/>
                <w:lang w:val="ro-RO"/>
              </w:rPr>
              <w:t xml:space="preserve"> caracteristice de arhitectură cotate, scheme de principiu pentru </w:t>
            </w:r>
            <w:proofErr w:type="spellStart"/>
            <w:r w:rsidRPr="00A83D28">
              <w:rPr>
                <w:rFonts w:ascii="Trebuchet MS" w:hAnsi="Trebuchet MS" w:cs="Arial"/>
                <w:sz w:val="20"/>
                <w:szCs w:val="20"/>
                <w:lang w:val="ro-RO"/>
              </w:rPr>
              <w:t>rezistenţă</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instalaţii</w:t>
            </w:r>
            <w:proofErr w:type="spellEnd"/>
            <w:r w:rsidRPr="00A83D28">
              <w:rPr>
                <w:rFonts w:ascii="Trebuchet MS" w:hAnsi="Trebuchet MS" w:cs="Arial"/>
                <w:sz w:val="20"/>
                <w:szCs w:val="20"/>
                <w:lang w:val="ro-RO"/>
              </w:rPr>
              <w:t xml:space="preserve">, volumetrii, scheme </w:t>
            </w:r>
            <w:proofErr w:type="spellStart"/>
            <w:r w:rsidRPr="00A83D28">
              <w:rPr>
                <w:rFonts w:ascii="Trebuchet MS" w:hAnsi="Trebuchet MS" w:cs="Arial"/>
                <w:sz w:val="20"/>
                <w:szCs w:val="20"/>
                <w:lang w:val="ro-RO"/>
              </w:rPr>
              <w:t>funcţionale</w:t>
            </w:r>
            <w:proofErr w:type="spellEnd"/>
            <w:r w:rsidRPr="00A83D28">
              <w:rPr>
                <w:rFonts w:ascii="Trebuchet MS" w:hAnsi="Trebuchet MS" w:cs="Arial"/>
                <w:sz w:val="20"/>
                <w:szCs w:val="20"/>
                <w:lang w:val="ro-RO"/>
              </w:rPr>
              <w:t>, izometrice sau planuri specifice, după caz?</w:t>
            </w:r>
          </w:p>
          <w:p w14:paraId="09734AEA" w14:textId="77777777"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planuri generale, </w:t>
            </w:r>
            <w:proofErr w:type="spellStart"/>
            <w:r w:rsidRPr="00A83D28">
              <w:rPr>
                <w:rFonts w:ascii="Trebuchet MS" w:hAnsi="Trebuchet MS" w:cs="Arial"/>
                <w:sz w:val="20"/>
                <w:szCs w:val="20"/>
                <w:lang w:val="ro-RO"/>
              </w:rPr>
              <w:t>profile</w:t>
            </w:r>
            <w:proofErr w:type="spellEnd"/>
            <w:r w:rsidRPr="00A83D28">
              <w:rPr>
                <w:rFonts w:ascii="Trebuchet MS" w:hAnsi="Trebuchet MS" w:cs="Arial"/>
                <w:sz w:val="20"/>
                <w:szCs w:val="20"/>
                <w:lang w:val="ro-RO"/>
              </w:rPr>
              <w:t xml:space="preserve"> longitudinale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transversale caracteristice, cotate, planuri specifice, după caz?</w:t>
            </w:r>
          </w:p>
        </w:tc>
        <w:tc>
          <w:tcPr>
            <w:tcW w:w="425" w:type="dxa"/>
          </w:tcPr>
          <w:p w14:paraId="270DAD14"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52B5A956"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1E2E369D"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6DF1EDDD"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7E81F91" w14:textId="77777777" w:rsidTr="00046484">
        <w:trPr>
          <w:gridAfter w:val="1"/>
          <w:trHeight w:val="163"/>
        </w:trPr>
        <w:tc>
          <w:tcPr>
            <w:tcW w:w="568" w:type="dxa"/>
          </w:tcPr>
          <w:p w14:paraId="12B125A5"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14</w:t>
            </w:r>
          </w:p>
        </w:tc>
        <w:tc>
          <w:tcPr>
            <w:tcW w:w="6804" w:type="dxa"/>
            <w:gridSpan w:val="3"/>
          </w:tcPr>
          <w:p w14:paraId="30FDF7E5" w14:textId="77777777" w:rsidR="003B430E" w:rsidRPr="00A83D28" w:rsidRDefault="003B430E" w:rsidP="00046484">
            <w:pPr>
              <w:shd w:val="clear" w:color="auto" w:fill="FFFFFF"/>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rPr>
              <w:t>Există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planşele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relevante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referitoare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rPr>
              <w:t>constructia</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existentă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mentionate</w:t>
            </w:r>
            <w:proofErr w:type="spellEnd"/>
            <w:r w:rsidRPr="00A83D28">
              <w:rPr>
                <w:rFonts w:ascii="Trebuchet MS" w:hAnsi="Trebuchet MS" w:cs="Arial"/>
                <w:sz w:val="20"/>
                <w:szCs w:val="20"/>
              </w:rPr>
              <w:t xml:space="preserve"> la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proofErr w:type="spellStart"/>
            <w:r w:rsidRPr="00A83D28">
              <w:rPr>
                <w:rFonts w:ascii="Trebuchet MS" w:hAnsi="Trebuchet MS" w:cs="Arial"/>
                <w:i/>
                <w:sz w:val="20"/>
                <w:szCs w:val="20"/>
                <w:lang w:val="ro-RO"/>
              </w:rPr>
              <w:t>Documentatia</w:t>
            </w:r>
            <w:proofErr w:type="spellEnd"/>
            <w:r w:rsidRPr="00A83D28">
              <w:rPr>
                <w:rFonts w:ascii="Trebuchet MS" w:hAnsi="Trebuchet MS" w:cs="Arial"/>
                <w:i/>
                <w:sz w:val="20"/>
                <w:szCs w:val="20"/>
                <w:lang w:val="ro-RO"/>
              </w:rPr>
              <w:t xml:space="preserve"> de avizare a </w:t>
            </w:r>
            <w:proofErr w:type="spellStart"/>
            <w:r w:rsidRPr="00A83D28">
              <w:rPr>
                <w:rFonts w:ascii="Trebuchet MS" w:hAnsi="Trebuchet MS" w:cs="Arial"/>
                <w:i/>
                <w:sz w:val="20"/>
                <w:szCs w:val="20"/>
                <w:lang w:val="ro-RO"/>
              </w:rPr>
              <w:t>lucrarilor</w:t>
            </w:r>
            <w:proofErr w:type="spellEnd"/>
            <w:r w:rsidRPr="00A83D28">
              <w:rPr>
                <w:rFonts w:ascii="Trebuchet MS" w:hAnsi="Trebuchet MS" w:cs="Arial"/>
                <w:i/>
                <w:sz w:val="20"/>
                <w:szCs w:val="20"/>
                <w:lang w:val="ro-RO"/>
              </w:rPr>
              <w:t xml:space="preserve"> de </w:t>
            </w:r>
            <w:proofErr w:type="spellStart"/>
            <w:r w:rsidRPr="00A83D28">
              <w:rPr>
                <w:rFonts w:ascii="Trebuchet MS" w:hAnsi="Trebuchet MS" w:cs="Arial"/>
                <w:i/>
                <w:sz w:val="20"/>
                <w:szCs w:val="20"/>
                <w:lang w:val="ro-RO"/>
              </w:rPr>
              <w:t>interventie</w:t>
            </w:r>
            <w:proofErr w:type="spellEnd"/>
            <w:r w:rsidRPr="00A83D28">
              <w:rPr>
                <w:rFonts w:ascii="Trebuchet MS" w:hAnsi="Trebuchet MS" w:cs="Arial"/>
                <w:i/>
                <w:sz w:val="20"/>
                <w:szCs w:val="20"/>
                <w:lang w:val="ro-RO"/>
              </w:rPr>
              <w:t>,</w:t>
            </w:r>
            <w:r w:rsidRPr="00A83D28">
              <w:rPr>
                <w:rFonts w:ascii="Trebuchet MS" w:hAnsi="Trebuchet MS" w:cs="Arial"/>
                <w:sz w:val="20"/>
                <w:szCs w:val="20"/>
                <w:lang w:val="ro-RO"/>
              </w:rPr>
              <w:t xml:space="preserve"> la HG 907/2016:</w:t>
            </w:r>
          </w:p>
          <w:p w14:paraId="1A1BD493"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 xml:space="preserve">plan de </w:t>
            </w:r>
            <w:proofErr w:type="spellStart"/>
            <w:r w:rsidRPr="00A83D28">
              <w:rPr>
                <w:rFonts w:ascii="Trebuchet MS" w:hAnsi="Trebuchet MS"/>
                <w:sz w:val="20"/>
                <w:szCs w:val="20"/>
              </w:rPr>
              <w:t>amplasare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zonă</w:t>
            </w:r>
            <w:proofErr w:type="spellEnd"/>
            <w:r w:rsidRPr="00A83D28">
              <w:rPr>
                <w:rFonts w:ascii="Trebuchet MS" w:hAnsi="Trebuchet MS"/>
                <w:sz w:val="20"/>
                <w:szCs w:val="20"/>
              </w:rPr>
              <w:t>?</w:t>
            </w:r>
          </w:p>
          <w:p w14:paraId="38B6D0B6"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 xml:space="preserve">plan de </w:t>
            </w:r>
            <w:proofErr w:type="spellStart"/>
            <w:r w:rsidRPr="00A83D28">
              <w:rPr>
                <w:rFonts w:ascii="Trebuchet MS" w:hAnsi="Trebuchet MS"/>
                <w:sz w:val="20"/>
                <w:szCs w:val="20"/>
              </w:rPr>
              <w:t>situaţie</w:t>
            </w:r>
            <w:proofErr w:type="spellEnd"/>
            <w:r w:rsidRPr="00A83D28">
              <w:rPr>
                <w:rFonts w:ascii="Trebuchet MS" w:hAnsi="Trebuchet MS"/>
                <w:sz w:val="20"/>
                <w:szCs w:val="20"/>
              </w:rPr>
              <w:t>?</w:t>
            </w:r>
          </w:p>
          <w:p w14:paraId="5871B0A1"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proofErr w:type="spellStart"/>
            <w:r w:rsidRPr="00A83D28">
              <w:rPr>
                <w:rFonts w:ascii="Trebuchet MS" w:hAnsi="Trebuchet MS"/>
                <w:sz w:val="20"/>
                <w:szCs w:val="20"/>
              </w:rPr>
              <w:t>releveu</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arhitectură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după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structura</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instalaţii</w:t>
            </w:r>
            <w:proofErr w:type="spellEnd"/>
            <w:r w:rsidRPr="00A83D28">
              <w:rPr>
                <w:rFonts w:ascii="Trebuchet MS" w:hAnsi="Trebuchet MS"/>
                <w:sz w:val="20"/>
                <w:szCs w:val="20"/>
              </w:rPr>
              <w:t xml:space="preserve"> - </w:t>
            </w:r>
            <w:proofErr w:type="spellStart"/>
            <w:r w:rsidRPr="00A83D28">
              <w:rPr>
                <w:rFonts w:ascii="Trebuchet MS" w:hAnsi="Trebuchet MS"/>
                <w:sz w:val="20"/>
                <w:szCs w:val="20"/>
              </w:rPr>
              <w:t>planuri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secţiuni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faţade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cotate</w:t>
            </w:r>
            <w:proofErr w:type="spellEnd"/>
            <w:r w:rsidRPr="00A83D28">
              <w:rPr>
                <w:rFonts w:ascii="Trebuchet MS" w:hAnsi="Trebuchet MS"/>
                <w:sz w:val="20"/>
                <w:szCs w:val="20"/>
              </w:rPr>
              <w:t>?</w:t>
            </w:r>
          </w:p>
          <w:p w14:paraId="1C91FA84" w14:textId="77777777" w:rsidR="003B430E" w:rsidRPr="00A83D28" w:rsidRDefault="003B430E" w:rsidP="003B430E">
            <w:pPr>
              <w:pStyle w:val="ListParagraph"/>
              <w:numPr>
                <w:ilvl w:val="0"/>
                <w:numId w:val="36"/>
              </w:numPr>
              <w:contextualSpacing w:val="0"/>
              <w:jc w:val="both"/>
              <w:rPr>
                <w:rFonts w:ascii="Trebuchet MS" w:hAnsi="Trebuchet MS"/>
                <w:sz w:val="20"/>
                <w:szCs w:val="20"/>
              </w:rPr>
            </w:pPr>
            <w:proofErr w:type="spellStart"/>
            <w:r w:rsidRPr="00A83D28">
              <w:rPr>
                <w:rFonts w:ascii="Trebuchet MS" w:hAnsi="Trebuchet MS"/>
                <w:sz w:val="20"/>
                <w:szCs w:val="20"/>
              </w:rPr>
              <w:t>planşe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specifice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analiză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sinteză</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cazul</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intervenţiilor</w:t>
            </w:r>
            <w:proofErr w:type="spellEnd"/>
            <w:r w:rsidRPr="00A83D28">
              <w:rPr>
                <w:rFonts w:ascii="Trebuchet MS" w:hAnsi="Trebuchet MS"/>
                <w:sz w:val="20"/>
                <w:szCs w:val="20"/>
              </w:rPr>
              <w:t xml:space="preserve"> pe </w:t>
            </w:r>
            <w:proofErr w:type="spellStart"/>
            <w:r w:rsidRPr="00A83D28">
              <w:rPr>
                <w:rFonts w:ascii="Trebuchet MS" w:hAnsi="Trebuchet MS"/>
                <w:sz w:val="20"/>
                <w:szCs w:val="20"/>
              </w:rPr>
              <w:t>monumente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istorice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şi</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în</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zonele</w:t>
            </w:r>
            <w:proofErr w:type="spellEnd"/>
            <w:r w:rsidRPr="00A83D28">
              <w:rPr>
                <w:rFonts w:ascii="Trebuchet MS" w:hAnsi="Trebuchet MS"/>
                <w:sz w:val="20"/>
                <w:szCs w:val="20"/>
              </w:rPr>
              <w:t xml:space="preserve"> de </w:t>
            </w:r>
            <w:proofErr w:type="spellStart"/>
            <w:r w:rsidRPr="00A83D28">
              <w:rPr>
                <w:rFonts w:ascii="Trebuchet MS" w:hAnsi="Trebuchet MS"/>
                <w:sz w:val="20"/>
                <w:szCs w:val="20"/>
              </w:rPr>
              <w:t>protecţie</w:t>
            </w:r>
            <w:proofErr w:type="spellEnd"/>
            <w:r w:rsidRPr="00A83D28">
              <w:rPr>
                <w:rFonts w:ascii="Trebuchet MS" w:hAnsi="Trebuchet MS"/>
                <w:sz w:val="20"/>
                <w:szCs w:val="20"/>
              </w:rPr>
              <w:t xml:space="preserve"> </w:t>
            </w:r>
            <w:proofErr w:type="spellStart"/>
            <w:r w:rsidRPr="00A83D28">
              <w:rPr>
                <w:rFonts w:ascii="Trebuchet MS" w:hAnsi="Trebuchet MS"/>
                <w:sz w:val="20"/>
                <w:szCs w:val="20"/>
              </w:rPr>
              <w:t>aferente</w:t>
            </w:r>
            <w:proofErr w:type="spellEnd"/>
            <w:r w:rsidRPr="00A83D28">
              <w:rPr>
                <w:rFonts w:ascii="Trebuchet MS" w:hAnsi="Trebuchet MS"/>
                <w:sz w:val="20"/>
                <w:szCs w:val="20"/>
              </w:rPr>
              <w:t>?</w:t>
            </w:r>
          </w:p>
        </w:tc>
        <w:tc>
          <w:tcPr>
            <w:tcW w:w="425" w:type="dxa"/>
          </w:tcPr>
          <w:p w14:paraId="27444E41"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027AE537"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3FB81B0A"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14F220FC"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BAE4C48" w14:textId="77777777" w:rsidTr="00046484">
        <w:trPr>
          <w:gridAfter w:val="1"/>
          <w:trHeight w:val="310"/>
        </w:trPr>
        <w:tc>
          <w:tcPr>
            <w:tcW w:w="568" w:type="dxa"/>
          </w:tcPr>
          <w:p w14:paraId="0F0FC41D"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15</w:t>
            </w:r>
          </w:p>
        </w:tc>
        <w:tc>
          <w:tcPr>
            <w:tcW w:w="6804" w:type="dxa"/>
            <w:gridSpan w:val="3"/>
          </w:tcPr>
          <w:p w14:paraId="6AE3361E" w14:textId="77777777" w:rsidR="003B430E" w:rsidRPr="00A83D28" w:rsidRDefault="003B430E" w:rsidP="00046484">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Fiecare </w:t>
            </w:r>
            <w:proofErr w:type="spellStart"/>
            <w:r w:rsidRPr="00A83D28">
              <w:rPr>
                <w:rFonts w:ascii="Trebuchet MS" w:hAnsi="Trebuchet MS" w:cs="Arial"/>
                <w:sz w:val="20"/>
                <w:szCs w:val="20"/>
                <w:lang w:val="ro-RO"/>
              </w:rPr>
              <w:t>planşă</w:t>
            </w:r>
            <w:proofErr w:type="spellEnd"/>
            <w:r w:rsidRPr="00A83D28">
              <w:rPr>
                <w:rFonts w:ascii="Trebuchet MS" w:hAnsi="Trebuchet MS" w:cs="Arial"/>
                <w:sz w:val="20"/>
                <w:szCs w:val="20"/>
                <w:lang w:val="ro-RO"/>
              </w:rPr>
              <w:t xml:space="preserve"> din cadrul pieselor desenate este numerotata/codificata si prezintă un </w:t>
            </w:r>
            <w:proofErr w:type="spellStart"/>
            <w:r w:rsidRPr="00A83D28">
              <w:rPr>
                <w:rFonts w:ascii="Trebuchet MS" w:hAnsi="Trebuchet MS" w:cs="Arial"/>
                <w:sz w:val="20"/>
                <w:szCs w:val="20"/>
                <w:lang w:val="ro-RO"/>
              </w:rPr>
              <w:t>cartuş</w:t>
            </w:r>
            <w:proofErr w:type="spellEnd"/>
            <w:r w:rsidRPr="00A83D28">
              <w:rPr>
                <w:rFonts w:ascii="Trebuchet MS" w:hAnsi="Trebuchet MS" w:cs="Arial"/>
                <w:sz w:val="20"/>
                <w:szCs w:val="20"/>
                <w:lang w:val="ro-RO"/>
              </w:rPr>
              <w:t xml:space="preserve"> care </w:t>
            </w:r>
            <w:proofErr w:type="spellStart"/>
            <w:r w:rsidRPr="00A83D28">
              <w:rPr>
                <w:rFonts w:ascii="Trebuchet MS" w:hAnsi="Trebuchet MS" w:cs="Arial"/>
                <w:sz w:val="20"/>
                <w:szCs w:val="20"/>
                <w:lang w:val="ro-RO"/>
              </w:rPr>
              <w:t>contine</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informatiile</w:t>
            </w:r>
            <w:proofErr w:type="spellEnd"/>
            <w:r w:rsidRPr="00A83D28">
              <w:rPr>
                <w:rFonts w:ascii="Trebuchet MS" w:hAnsi="Trebuchet MS" w:cs="Arial"/>
                <w:sz w:val="20"/>
                <w:szCs w:val="20"/>
                <w:lang w:val="ro-RO"/>
              </w:rPr>
              <w:t xml:space="preserve"> solicitate conform prevederilor legale?</w:t>
            </w:r>
          </w:p>
        </w:tc>
        <w:tc>
          <w:tcPr>
            <w:tcW w:w="425" w:type="dxa"/>
          </w:tcPr>
          <w:p w14:paraId="29A015D6"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7D726CCF"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29C538A3"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0E1A8D60"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DDD4445" w14:textId="77777777" w:rsidTr="00046484">
        <w:trPr>
          <w:gridAfter w:val="1"/>
          <w:trHeight w:val="240"/>
        </w:trPr>
        <w:tc>
          <w:tcPr>
            <w:tcW w:w="568" w:type="dxa"/>
          </w:tcPr>
          <w:p w14:paraId="58B126AB"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16</w:t>
            </w:r>
          </w:p>
        </w:tc>
        <w:tc>
          <w:tcPr>
            <w:tcW w:w="6804" w:type="dxa"/>
            <w:gridSpan w:val="3"/>
          </w:tcPr>
          <w:p w14:paraId="1F255706"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În cazul în care </w:t>
            </w:r>
            <w:proofErr w:type="spellStart"/>
            <w:r w:rsidRPr="00A83D28">
              <w:rPr>
                <w:rFonts w:ascii="Trebuchet MS" w:hAnsi="Trebuchet MS" w:cs="Arial"/>
                <w:sz w:val="20"/>
                <w:szCs w:val="20"/>
                <w:lang w:val="ro-RO"/>
              </w:rPr>
              <w:t>plansele</w:t>
            </w:r>
            <w:proofErr w:type="spellEnd"/>
            <w:r w:rsidRPr="00A83D28">
              <w:rPr>
                <w:rFonts w:ascii="Trebuchet MS" w:hAnsi="Trebuchet MS" w:cs="Arial"/>
                <w:sz w:val="20"/>
                <w:szCs w:val="20"/>
                <w:lang w:val="ro-RO"/>
              </w:rPr>
              <w:t xml:space="preserve"> au fost anexate la cererea de </w:t>
            </w:r>
            <w:proofErr w:type="spellStart"/>
            <w:r w:rsidRPr="00A83D28">
              <w:rPr>
                <w:rFonts w:ascii="Trebuchet MS" w:hAnsi="Trebuchet MS" w:cs="Arial"/>
                <w:sz w:val="20"/>
                <w:szCs w:val="20"/>
                <w:lang w:val="ro-RO"/>
              </w:rPr>
              <w:t>finantare</w:t>
            </w:r>
            <w:proofErr w:type="spellEnd"/>
            <w:r w:rsidRPr="00A83D28">
              <w:rPr>
                <w:rFonts w:ascii="Trebuchet MS" w:hAnsi="Trebuchet MS" w:cs="Arial"/>
                <w:sz w:val="20"/>
                <w:szCs w:val="20"/>
                <w:lang w:val="ro-RO"/>
              </w:rPr>
              <w:t xml:space="preserve"> în format scanat, </w:t>
            </w:r>
            <w:proofErr w:type="spellStart"/>
            <w:r w:rsidRPr="00A83D28">
              <w:rPr>
                <w:rFonts w:ascii="Trebuchet MS" w:hAnsi="Trebuchet MS" w:cs="Arial"/>
                <w:sz w:val="20"/>
                <w:szCs w:val="20"/>
                <w:lang w:val="ro-RO"/>
              </w:rPr>
              <w:t>dupa</w:t>
            </w:r>
            <w:proofErr w:type="spellEnd"/>
            <w:r w:rsidRPr="00A83D28">
              <w:rPr>
                <w:rFonts w:ascii="Trebuchet MS" w:hAnsi="Trebuchet MS" w:cs="Arial"/>
                <w:sz w:val="20"/>
                <w:szCs w:val="20"/>
                <w:lang w:val="ro-RO"/>
              </w:rPr>
              <w:t xml:space="preserve"> ce au fost semnate și ștampilate de elaboratori: este prezentă </w:t>
            </w:r>
            <w:proofErr w:type="spellStart"/>
            <w:r w:rsidRPr="00A83D28">
              <w:rPr>
                <w:rFonts w:ascii="Trebuchet MS" w:hAnsi="Trebuchet MS" w:cs="Arial"/>
                <w:sz w:val="20"/>
                <w:szCs w:val="20"/>
                <w:lang w:val="ro-RO"/>
              </w:rPr>
              <w:t>semnatura</w:t>
            </w:r>
            <w:proofErr w:type="spellEnd"/>
            <w:r w:rsidRPr="00A83D28">
              <w:rPr>
                <w:rFonts w:ascii="Trebuchet MS" w:hAnsi="Trebuchet MS" w:cs="Arial"/>
                <w:sz w:val="20"/>
                <w:szCs w:val="20"/>
                <w:lang w:val="ro-RO"/>
              </w:rPr>
              <w:t xml:space="preserve"> si stampila tuturor persoanelor nominalizate in </w:t>
            </w:r>
            <w:proofErr w:type="spellStart"/>
            <w:r w:rsidRPr="00A83D28">
              <w:rPr>
                <w:rFonts w:ascii="Trebuchet MS" w:hAnsi="Trebuchet MS" w:cs="Arial"/>
                <w:sz w:val="20"/>
                <w:szCs w:val="20"/>
                <w:lang w:val="ro-RO"/>
              </w:rPr>
              <w:t>cartus</w:t>
            </w:r>
            <w:proofErr w:type="spellEnd"/>
            <w:r w:rsidRPr="00A83D28">
              <w:rPr>
                <w:rFonts w:ascii="Trebuchet MS" w:hAnsi="Trebuchet MS" w:cs="Arial"/>
                <w:sz w:val="20"/>
                <w:szCs w:val="20"/>
                <w:lang w:val="ro-RO"/>
              </w:rPr>
              <w:t>, în conformitate cu prevederile legale, inclusiv de:</w:t>
            </w:r>
          </w:p>
          <w:p w14:paraId="7688400B"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rPr>
              <w:t>proiectantul</w:t>
            </w:r>
            <w:proofErr w:type="spellEnd"/>
            <w:r w:rsidRPr="00A83D28">
              <w:rPr>
                <w:rFonts w:ascii="Trebuchet MS" w:hAnsi="Trebuchet MS" w:cs="Arial"/>
                <w:sz w:val="20"/>
                <w:szCs w:val="20"/>
              </w:rPr>
              <w:t xml:space="preserve"> general </w:t>
            </w:r>
            <w:proofErr w:type="gramStart"/>
            <w:r w:rsidRPr="00A83D28">
              <w:rPr>
                <w:rFonts w:ascii="Trebuchet MS" w:hAnsi="Trebuchet MS" w:cs="Arial"/>
                <w:sz w:val="20"/>
                <w:szCs w:val="20"/>
              </w:rPr>
              <w:t xml:space="preserve">/  </w:t>
            </w:r>
            <w:proofErr w:type="spellStart"/>
            <w:r w:rsidRPr="00A83D28">
              <w:rPr>
                <w:rFonts w:ascii="Trebuchet MS" w:hAnsi="Trebuchet MS" w:cs="Arial"/>
                <w:sz w:val="20"/>
                <w:szCs w:val="20"/>
              </w:rPr>
              <w:t>şeful</w:t>
            </w:r>
            <w:proofErr w:type="spellEnd"/>
            <w:proofErr w:type="gramEnd"/>
            <w:r w:rsidRPr="00A83D28">
              <w:rPr>
                <w:rFonts w:ascii="Trebuchet MS" w:hAnsi="Trebuchet MS" w:cs="Arial"/>
                <w:sz w:val="20"/>
                <w:szCs w:val="20"/>
              </w:rPr>
              <w:t xml:space="preserve"> de </w:t>
            </w:r>
            <w:proofErr w:type="spellStart"/>
            <w:r w:rsidRPr="00A83D28">
              <w:rPr>
                <w:rFonts w:ascii="Trebuchet MS" w:hAnsi="Trebuchet MS" w:cs="Arial"/>
                <w:sz w:val="20"/>
                <w:szCs w:val="20"/>
              </w:rPr>
              <w:t>proiect</w:t>
            </w:r>
            <w:proofErr w:type="spellEnd"/>
            <w:r w:rsidRPr="00A83D28">
              <w:rPr>
                <w:rFonts w:ascii="Trebuchet MS" w:hAnsi="Trebuchet MS" w:cs="Arial"/>
                <w:sz w:val="20"/>
                <w:szCs w:val="20"/>
                <w:lang w:val="ro-RO"/>
              </w:rPr>
              <w:t xml:space="preserve"> </w:t>
            </w:r>
          </w:p>
          <w:p w14:paraId="640DCF0B"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w:t>
            </w:r>
            <w:proofErr w:type="spellStart"/>
            <w:r w:rsidRPr="00A83D28">
              <w:rPr>
                <w:rFonts w:ascii="Trebuchet MS" w:hAnsi="Trebuchet MS" w:cs="Arial"/>
                <w:sz w:val="20"/>
                <w:szCs w:val="20"/>
                <w:lang w:val="ro-RO"/>
              </w:rPr>
              <w:t>semnatura</w:t>
            </w:r>
            <w:proofErr w:type="spellEnd"/>
            <w:r w:rsidRPr="00A83D28">
              <w:rPr>
                <w:rFonts w:ascii="Trebuchet MS" w:hAnsi="Trebuchet MS" w:cs="Arial"/>
                <w:sz w:val="20"/>
                <w:szCs w:val="20"/>
                <w:lang w:val="ro-RO"/>
              </w:rPr>
              <w:t xml:space="preserve">, cu ștampila cu </w:t>
            </w:r>
            <w:proofErr w:type="spellStart"/>
            <w:r w:rsidRPr="00A83D28">
              <w:rPr>
                <w:rFonts w:ascii="Trebuchet MS" w:hAnsi="Trebuchet MS" w:cs="Arial"/>
                <w:sz w:val="20"/>
                <w:szCs w:val="20"/>
                <w:lang w:val="ro-RO"/>
              </w:rPr>
              <w:t>numar</w:t>
            </w:r>
            <w:proofErr w:type="spellEnd"/>
            <w:r w:rsidRPr="00A83D28">
              <w:rPr>
                <w:rFonts w:ascii="Trebuchet MS" w:hAnsi="Trebuchet MS" w:cs="Arial"/>
                <w:sz w:val="20"/>
                <w:szCs w:val="20"/>
                <w:lang w:val="ro-RO"/>
              </w:rPr>
              <w:t xml:space="preserve"> de </w:t>
            </w:r>
            <w:proofErr w:type="spellStart"/>
            <w:r w:rsidRPr="00A83D28">
              <w:rPr>
                <w:rFonts w:ascii="Trebuchet MS" w:hAnsi="Trebuchet MS" w:cs="Arial"/>
                <w:sz w:val="20"/>
                <w:szCs w:val="20"/>
                <w:lang w:val="ro-RO"/>
              </w:rPr>
              <w:t>inregistrare</w:t>
            </w:r>
            <w:proofErr w:type="spellEnd"/>
            <w:r w:rsidRPr="00A83D28">
              <w:rPr>
                <w:rFonts w:ascii="Trebuchet MS" w:hAnsi="Trebuchet MS" w:cs="Arial"/>
                <w:sz w:val="20"/>
                <w:szCs w:val="20"/>
                <w:lang w:val="ro-RO"/>
              </w:rPr>
              <w:t xml:space="preserve"> in tabloul </w:t>
            </w:r>
            <w:proofErr w:type="spellStart"/>
            <w:r w:rsidRPr="00A83D28">
              <w:rPr>
                <w:rFonts w:ascii="Trebuchet MS" w:hAnsi="Trebuchet MS" w:cs="Arial"/>
                <w:sz w:val="20"/>
                <w:szCs w:val="20"/>
                <w:lang w:val="ro-RO"/>
              </w:rPr>
              <w:t>national</w:t>
            </w:r>
            <w:proofErr w:type="spellEnd"/>
            <w:r w:rsidRPr="00A83D28">
              <w:rPr>
                <w:rFonts w:ascii="Trebuchet MS" w:hAnsi="Trebuchet MS" w:cs="Arial"/>
                <w:sz w:val="20"/>
                <w:szCs w:val="20"/>
                <w:lang w:val="ro-RO"/>
              </w:rPr>
              <w:t xml:space="preserve"> TNA, conform reglementări OAR </w:t>
            </w:r>
          </w:p>
          <w:p w14:paraId="00CCCC51"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proofErr w:type="spellStart"/>
            <w:r w:rsidRPr="00A83D28">
              <w:rPr>
                <w:rFonts w:ascii="Trebuchet MS" w:hAnsi="Trebuchet MS" w:cs="Arial"/>
                <w:sz w:val="20"/>
                <w:szCs w:val="20"/>
                <w:lang w:val="ro-RO"/>
              </w:rPr>
              <w:t>proiectantii</w:t>
            </w:r>
            <w:proofErr w:type="spellEnd"/>
            <w:r w:rsidRPr="00A83D28">
              <w:rPr>
                <w:rFonts w:ascii="Trebuchet MS" w:hAnsi="Trebuchet MS" w:cs="Arial"/>
                <w:sz w:val="20"/>
                <w:szCs w:val="20"/>
                <w:lang w:val="ro-RO"/>
              </w:rPr>
              <w:t xml:space="preserve"> de specialitate</w:t>
            </w:r>
          </w:p>
          <w:p w14:paraId="4BC6E171"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14:paraId="27C397BA" w14:textId="77777777"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14:paraId="15A07A30"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487C3F15"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618CD295"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727782AE"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8732FB6" w14:textId="77777777" w:rsidTr="00046484">
        <w:trPr>
          <w:gridAfter w:val="1"/>
          <w:trHeight w:val="338"/>
        </w:trPr>
        <w:tc>
          <w:tcPr>
            <w:tcW w:w="568" w:type="dxa"/>
          </w:tcPr>
          <w:p w14:paraId="5C90FD08"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17</w:t>
            </w:r>
          </w:p>
        </w:tc>
        <w:tc>
          <w:tcPr>
            <w:tcW w:w="6804" w:type="dxa"/>
            <w:gridSpan w:val="3"/>
          </w:tcPr>
          <w:p w14:paraId="41480063" w14:textId="77777777" w:rsidR="003B430E" w:rsidRPr="00A83D28" w:rsidRDefault="003B430E" w:rsidP="00046484">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14:paraId="02439FB3"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77523F4F"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2953BD21"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0C8B561C" w14:textId="77777777" w:rsidR="003B430E" w:rsidRPr="00A83D28" w:rsidRDefault="003B430E" w:rsidP="00046484">
            <w:pPr>
              <w:spacing w:before="60" w:after="60"/>
              <w:rPr>
                <w:rFonts w:ascii="Trebuchet MS" w:hAnsi="Trebuchet MS" w:cs="Arial"/>
                <w:sz w:val="16"/>
                <w:szCs w:val="16"/>
                <w:lang w:val="ro-RO"/>
              </w:rPr>
            </w:pPr>
          </w:p>
        </w:tc>
      </w:tr>
      <w:tr w:rsidR="00A83D28" w:rsidRPr="00816291" w14:paraId="448A64D8" w14:textId="77777777" w:rsidTr="00046484">
        <w:trPr>
          <w:gridAfter w:val="1"/>
          <w:trHeight w:val="338"/>
        </w:trPr>
        <w:tc>
          <w:tcPr>
            <w:tcW w:w="568" w:type="dxa"/>
          </w:tcPr>
          <w:p w14:paraId="55FA3427"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18</w:t>
            </w:r>
          </w:p>
        </w:tc>
        <w:tc>
          <w:tcPr>
            <w:tcW w:w="6804" w:type="dxa"/>
            <w:gridSpan w:val="3"/>
          </w:tcPr>
          <w:p w14:paraId="7AAFB09A"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w:t>
            </w:r>
            <w:proofErr w:type="spellStart"/>
            <w:r w:rsidRPr="00A83D28">
              <w:rPr>
                <w:rFonts w:ascii="Trebuchet MS" w:hAnsi="Trebuchet MS" w:cs="Arial"/>
                <w:sz w:val="20"/>
                <w:szCs w:val="20"/>
                <w:lang w:val="ro-RO"/>
              </w:rPr>
              <w:t>descrieriere</w:t>
            </w:r>
            <w:proofErr w:type="spellEnd"/>
            <w:r w:rsidRPr="00A83D28">
              <w:rPr>
                <w:rFonts w:ascii="Trebuchet MS" w:hAnsi="Trebuchet MS" w:cs="Arial"/>
                <w:sz w:val="20"/>
                <w:szCs w:val="20"/>
                <w:lang w:val="ro-RO"/>
              </w:rPr>
              <w:t xml:space="preserve"> a </w:t>
            </w:r>
            <w:proofErr w:type="spellStart"/>
            <w:r w:rsidRPr="00A83D28">
              <w:rPr>
                <w:rFonts w:ascii="Trebuchet MS" w:hAnsi="Trebuchet MS" w:cs="Arial"/>
                <w:sz w:val="20"/>
                <w:szCs w:val="20"/>
                <w:lang w:val="ro-RO"/>
              </w:rPr>
              <w:t>lucrarilor</w:t>
            </w:r>
            <w:proofErr w:type="spellEnd"/>
            <w:r w:rsidRPr="00A83D28">
              <w:rPr>
                <w:rFonts w:ascii="Trebuchet MS" w:hAnsi="Trebuchet MS" w:cs="Arial"/>
                <w:sz w:val="20"/>
                <w:szCs w:val="20"/>
                <w:lang w:val="ro-RO"/>
              </w:rPr>
              <w:t xml:space="preserve"> de </w:t>
            </w:r>
            <w:r w:rsidRPr="00A83D28">
              <w:rPr>
                <w:rFonts w:ascii="Trebuchet MS" w:hAnsi="Trebuchet MS" w:cs="Arial"/>
                <w:b/>
                <w:sz w:val="20"/>
                <w:szCs w:val="20"/>
                <w:lang w:val="ro-RO"/>
              </w:rPr>
              <w:t xml:space="preserve">organizare de </w:t>
            </w:r>
            <w:proofErr w:type="spellStart"/>
            <w:r w:rsidRPr="00A83D28">
              <w:rPr>
                <w:rFonts w:ascii="Trebuchet MS" w:hAnsi="Trebuchet MS" w:cs="Arial"/>
                <w:b/>
                <w:sz w:val="20"/>
                <w:szCs w:val="20"/>
                <w:lang w:val="ro-RO"/>
              </w:rPr>
              <w:t>şantier</w:t>
            </w:r>
            <w:proofErr w:type="spellEnd"/>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1170E7D"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2C93A5B5"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3748D17E"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7F99A636" w14:textId="77777777" w:rsidR="003B430E" w:rsidRPr="00A83D28" w:rsidRDefault="003B430E" w:rsidP="00046484">
            <w:pPr>
              <w:spacing w:before="60" w:after="60"/>
              <w:rPr>
                <w:rFonts w:ascii="Trebuchet MS" w:hAnsi="Trebuchet MS" w:cs="Arial"/>
                <w:sz w:val="16"/>
                <w:szCs w:val="16"/>
                <w:lang w:val="ro-RO"/>
              </w:rPr>
            </w:pPr>
          </w:p>
        </w:tc>
      </w:tr>
      <w:tr w:rsidR="00F01C6E" w:rsidRPr="00A83D28" w14:paraId="60140DF0" w14:textId="77777777" w:rsidTr="00046484">
        <w:trPr>
          <w:gridAfter w:val="1"/>
          <w:trHeight w:val="338"/>
        </w:trPr>
        <w:tc>
          <w:tcPr>
            <w:tcW w:w="568" w:type="dxa"/>
          </w:tcPr>
          <w:p w14:paraId="0C4B9CCC" w14:textId="77777777" w:rsid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 xml:space="preserve">19 </w:t>
            </w:r>
          </w:p>
        </w:tc>
        <w:tc>
          <w:tcPr>
            <w:tcW w:w="6804" w:type="dxa"/>
            <w:gridSpan w:val="3"/>
          </w:tcPr>
          <w:p w14:paraId="4BCAE7EB" w14:textId="21642A79" w:rsidR="00F01C6E" w:rsidRPr="00582670" w:rsidRDefault="00582670" w:rsidP="00AE62D6">
            <w:pPr>
              <w:spacing w:before="60" w:after="60"/>
              <w:jc w:val="both"/>
              <w:rPr>
                <w:rFonts w:ascii="Trebuchet MS" w:hAnsi="Trebuchet MS" w:cs="Arial"/>
                <w:strike/>
                <w:sz w:val="20"/>
                <w:szCs w:val="20"/>
                <w:lang w:val="ro-RO"/>
                <w:rPrChange w:id="512" w:author="Mirela Biris" w:date="2023-05-28T11:24:00Z">
                  <w:rPr>
                    <w:rFonts w:ascii="Trebuchet MS" w:hAnsi="Trebuchet MS" w:cs="Arial"/>
                    <w:sz w:val="20"/>
                    <w:szCs w:val="20"/>
                    <w:lang w:val="ro-RO"/>
                  </w:rPr>
                </w:rPrChange>
              </w:rPr>
            </w:pPr>
            <w:proofErr w:type="spellStart"/>
            <w:ins w:id="513" w:author="Mirela Biris" w:date="2023-05-28T11:24:00Z">
              <w:r w:rsidRPr="00582670">
                <w:rPr>
                  <w:rFonts w:ascii="Trebuchet MS" w:hAnsi="Trebuchet MS" w:cs="Arial"/>
                  <w:sz w:val="20"/>
                  <w:szCs w:val="20"/>
                  <w:lang w:val="ro-RO"/>
                </w:rPr>
                <w:t>S.F.obiectiv</w:t>
              </w:r>
              <w:proofErr w:type="spellEnd"/>
              <w:r w:rsidRPr="00582670">
                <w:rPr>
                  <w:rFonts w:ascii="Trebuchet MS" w:hAnsi="Trebuchet MS" w:cs="Arial"/>
                  <w:sz w:val="20"/>
                  <w:szCs w:val="20"/>
                  <w:lang w:val="ro-RO"/>
                </w:rPr>
                <w:t xml:space="preserve"> mixt respectă cerințele privind data elaborării / revizuirii / reactualizării, prevăzute în ghidul solicitantului </w:t>
              </w:r>
            </w:ins>
            <w:del w:id="514" w:author="Mirela Biris" w:date="2023-05-29T08:57:00Z">
              <w:r w:rsidR="00F01C6E" w:rsidRPr="00582670" w:rsidDel="00AE62D6">
                <w:rPr>
                  <w:rFonts w:ascii="Trebuchet MS" w:hAnsi="Trebuchet MS" w:cs="Arial"/>
                  <w:strike/>
                  <w:sz w:val="20"/>
                  <w:szCs w:val="20"/>
                  <w:lang w:val="ro-RO"/>
                  <w:rPrChange w:id="515" w:author="Mirela Biris" w:date="2023-05-28T11:24:00Z">
                    <w:rPr>
                      <w:rFonts w:ascii="Trebuchet MS" w:hAnsi="Trebuchet MS" w:cs="Arial"/>
                      <w:sz w:val="20"/>
                      <w:szCs w:val="20"/>
                      <w:lang w:val="ro-RO"/>
                    </w:rPr>
                  </w:rPrChange>
                </w:rPr>
                <w:delText>Documentele anexate la cererea de finantare care demonstreaza dreptul solicitantului/partenerilor de a executa lucrarile propuse, sunt cuprinzatoare fata de interventiile propuse a fi realizate prin proiect? A se vedea NOTA 1</w:delText>
              </w:r>
            </w:del>
          </w:p>
        </w:tc>
        <w:tc>
          <w:tcPr>
            <w:tcW w:w="425" w:type="dxa"/>
          </w:tcPr>
          <w:p w14:paraId="423009D9" w14:textId="77777777" w:rsidR="00F01C6E" w:rsidRPr="00A83D28" w:rsidRDefault="00F01C6E" w:rsidP="00046484">
            <w:pPr>
              <w:spacing w:before="60" w:after="60"/>
              <w:rPr>
                <w:rFonts w:ascii="Trebuchet MS" w:hAnsi="Trebuchet MS" w:cs="Arial"/>
                <w:sz w:val="20"/>
                <w:szCs w:val="20"/>
                <w:lang w:val="ro-RO"/>
              </w:rPr>
            </w:pPr>
          </w:p>
        </w:tc>
        <w:tc>
          <w:tcPr>
            <w:tcW w:w="436" w:type="dxa"/>
            <w:gridSpan w:val="2"/>
          </w:tcPr>
          <w:p w14:paraId="47F69DC0" w14:textId="77777777" w:rsidR="00F01C6E" w:rsidRPr="00A83D28" w:rsidRDefault="00F01C6E" w:rsidP="00046484">
            <w:pPr>
              <w:spacing w:before="60" w:after="60"/>
              <w:rPr>
                <w:rFonts w:ascii="Trebuchet MS" w:hAnsi="Trebuchet MS" w:cs="Arial"/>
                <w:sz w:val="20"/>
                <w:szCs w:val="20"/>
                <w:lang w:val="ro-RO"/>
              </w:rPr>
            </w:pPr>
          </w:p>
        </w:tc>
        <w:tc>
          <w:tcPr>
            <w:tcW w:w="540" w:type="dxa"/>
            <w:gridSpan w:val="2"/>
          </w:tcPr>
          <w:p w14:paraId="5B0EB95F" w14:textId="77777777" w:rsidR="00F01C6E" w:rsidRPr="00A83D28" w:rsidRDefault="00F01C6E" w:rsidP="00046484">
            <w:pPr>
              <w:spacing w:before="60" w:after="60"/>
              <w:rPr>
                <w:rFonts w:ascii="Trebuchet MS" w:hAnsi="Trebuchet MS" w:cs="Arial"/>
                <w:sz w:val="20"/>
                <w:szCs w:val="20"/>
                <w:lang w:val="ro-RO"/>
              </w:rPr>
            </w:pPr>
          </w:p>
        </w:tc>
        <w:tc>
          <w:tcPr>
            <w:tcW w:w="1838" w:type="dxa"/>
            <w:gridSpan w:val="3"/>
          </w:tcPr>
          <w:p w14:paraId="5EEA5D8F" w14:textId="77777777" w:rsidR="00F01C6E" w:rsidRPr="00A83D28" w:rsidRDefault="00F01C6E" w:rsidP="00046484">
            <w:pPr>
              <w:spacing w:before="60" w:after="60"/>
              <w:rPr>
                <w:rFonts w:ascii="Trebuchet MS" w:hAnsi="Trebuchet MS" w:cs="Arial"/>
                <w:sz w:val="16"/>
                <w:szCs w:val="16"/>
                <w:lang w:val="ro-RO"/>
              </w:rPr>
            </w:pPr>
          </w:p>
        </w:tc>
      </w:tr>
      <w:tr w:rsidR="00F01C6E" w:rsidRPr="00A83D28" w:rsidDel="00AE62D6" w14:paraId="3FA9EA0D" w14:textId="252E2E0C" w:rsidTr="00046484">
        <w:trPr>
          <w:gridBefore w:val="2"/>
          <w:trHeight w:val="338"/>
          <w:del w:id="516" w:author="Mirela Biris" w:date="2023-05-29T08:58:00Z"/>
        </w:trPr>
        <w:tc>
          <w:tcPr>
            <w:tcW w:w="568" w:type="dxa"/>
          </w:tcPr>
          <w:p w14:paraId="7C67ABF7" w14:textId="48ECF647" w:rsidR="00F01C6E" w:rsidDel="00AE62D6" w:rsidRDefault="00F01C6E" w:rsidP="00F01C6E">
            <w:pPr>
              <w:spacing w:before="60" w:after="60"/>
              <w:jc w:val="center"/>
              <w:rPr>
                <w:del w:id="517" w:author="Mirela Biris" w:date="2023-05-29T08:58:00Z"/>
                <w:rFonts w:ascii="Trebuchet MS" w:hAnsi="Trebuchet MS" w:cs="Arial"/>
                <w:b/>
                <w:sz w:val="18"/>
                <w:szCs w:val="20"/>
                <w:lang w:val="ro-RO"/>
              </w:rPr>
            </w:pPr>
          </w:p>
        </w:tc>
        <w:tc>
          <w:tcPr>
            <w:tcW w:w="6804" w:type="dxa"/>
            <w:gridSpan w:val="3"/>
          </w:tcPr>
          <w:p w14:paraId="303D25A2" w14:textId="77EB4DD0" w:rsidR="00F01C6E" w:rsidRPr="00582670" w:rsidDel="00AE62D6" w:rsidRDefault="00F01C6E" w:rsidP="00F01C6E">
            <w:pPr>
              <w:spacing w:before="60" w:after="60"/>
              <w:jc w:val="both"/>
              <w:rPr>
                <w:del w:id="518" w:author="Mirela Biris" w:date="2023-05-29T08:58:00Z"/>
                <w:rFonts w:ascii="Trebuchet MS" w:hAnsi="Trebuchet MS" w:cs="Arial"/>
                <w:b/>
                <w:strike/>
                <w:sz w:val="20"/>
                <w:szCs w:val="20"/>
                <w:lang w:val="ro-RO"/>
                <w:rPrChange w:id="519" w:author="Mirela Biris" w:date="2023-05-28T11:24:00Z">
                  <w:rPr>
                    <w:del w:id="520" w:author="Mirela Biris" w:date="2023-05-29T08:58:00Z"/>
                    <w:rFonts w:ascii="Trebuchet MS" w:hAnsi="Trebuchet MS" w:cs="Arial"/>
                    <w:b/>
                    <w:sz w:val="20"/>
                    <w:szCs w:val="20"/>
                    <w:lang w:val="ro-RO"/>
                  </w:rPr>
                </w:rPrChange>
              </w:rPr>
            </w:pPr>
            <w:del w:id="521" w:author="Mirela Biris" w:date="2023-05-29T08:58:00Z">
              <w:r w:rsidRPr="00582670" w:rsidDel="00AE62D6">
                <w:rPr>
                  <w:rFonts w:ascii="Trebuchet MS" w:hAnsi="Trebuchet MS" w:cs="Arial"/>
                  <w:b/>
                  <w:strike/>
                  <w:sz w:val="20"/>
                  <w:szCs w:val="20"/>
                  <w:lang w:val="ro-RO"/>
                  <w:rPrChange w:id="522" w:author="Mirela Biris" w:date="2023-05-28T11:24:00Z">
                    <w:rPr>
                      <w:rFonts w:ascii="Trebuchet MS" w:hAnsi="Trebuchet MS" w:cs="Arial"/>
                      <w:b/>
                      <w:sz w:val="20"/>
                      <w:szCs w:val="20"/>
                      <w:lang w:val="ro-RO"/>
                    </w:rPr>
                  </w:rPrChange>
                </w:rPr>
                <w:delText xml:space="preserve">NOTA 1. </w:delText>
              </w:r>
              <w:r w:rsidRPr="00582670" w:rsidDel="00AE62D6">
                <w:rPr>
                  <w:rFonts w:ascii="Trebuchet MS" w:hAnsi="Trebuchet MS" w:cs="Arial"/>
                  <w:strike/>
                  <w:sz w:val="20"/>
                  <w:szCs w:val="20"/>
                  <w:lang w:val="ro-RO"/>
                  <w:rPrChange w:id="523" w:author="Mirela Biris" w:date="2023-05-28T11:24:00Z">
                    <w:rPr>
                      <w:rFonts w:ascii="Trebuchet MS" w:hAnsi="Trebuchet MS" w:cs="Arial"/>
                      <w:sz w:val="20"/>
                      <w:szCs w:val="20"/>
                      <w:lang w:val="ro-RO"/>
                    </w:rPr>
                  </w:rPrChange>
                </w:rPr>
                <w:delTex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delText>
              </w:r>
              <w:r w:rsidRPr="00582670" w:rsidDel="00AE62D6">
                <w:rPr>
                  <w:rFonts w:ascii="Trebuchet MS" w:hAnsi="Trebuchet MS" w:cs="Arial"/>
                  <w:b/>
                  <w:strike/>
                  <w:sz w:val="20"/>
                  <w:szCs w:val="20"/>
                  <w:lang w:val="ro-RO"/>
                  <w:rPrChange w:id="524" w:author="Mirela Biris" w:date="2023-05-28T11:24:00Z">
                    <w:rPr>
                      <w:rFonts w:ascii="Trebuchet MS" w:hAnsi="Trebuchet MS" w:cs="Arial"/>
                      <w:b/>
                      <w:sz w:val="20"/>
                      <w:szCs w:val="20"/>
                      <w:lang w:val="ro-RO"/>
                    </w:rPr>
                  </w:rPrChange>
                </w:rPr>
                <w:delText>.</w:delText>
              </w:r>
            </w:del>
          </w:p>
          <w:p w14:paraId="34D977EB" w14:textId="45B0CF92" w:rsidR="00F01C6E" w:rsidRPr="00A83D28" w:rsidDel="00AE62D6" w:rsidRDefault="00F01C6E" w:rsidP="00F01C6E">
            <w:pPr>
              <w:spacing w:before="60" w:after="60"/>
              <w:jc w:val="both"/>
              <w:rPr>
                <w:del w:id="525" w:author="Mirela Biris" w:date="2023-05-29T08:58:00Z"/>
                <w:rFonts w:ascii="Trebuchet MS" w:hAnsi="Trebuchet MS" w:cs="Arial"/>
                <w:sz w:val="20"/>
                <w:szCs w:val="20"/>
                <w:lang w:val="ro-RO"/>
              </w:rPr>
            </w:pPr>
            <w:del w:id="526" w:author="Mirela Biris" w:date="2023-05-29T08:58:00Z">
              <w:r w:rsidRPr="00582670" w:rsidDel="00AE62D6">
                <w:rPr>
                  <w:rFonts w:ascii="Trebuchet MS" w:hAnsi="Trebuchet MS" w:cs="Arial"/>
                  <w:strike/>
                  <w:sz w:val="20"/>
                  <w:szCs w:val="20"/>
                  <w:lang w:val="ro-RO"/>
                  <w:rPrChange w:id="527" w:author="Mirela Biris" w:date="2023-05-28T11:24:00Z">
                    <w:rPr>
                      <w:rFonts w:ascii="Trebuchet MS" w:hAnsi="Trebuchet MS" w:cs="Arial"/>
                      <w:sz w:val="20"/>
                      <w:szCs w:val="20"/>
                      <w:lang w:val="ro-RO"/>
                    </w:rPr>
                  </w:rPrChange>
                </w:rPr>
                <w:delTex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delText>
              </w:r>
            </w:del>
          </w:p>
        </w:tc>
        <w:tc>
          <w:tcPr>
            <w:tcW w:w="425" w:type="dxa"/>
            <w:gridSpan w:val="2"/>
          </w:tcPr>
          <w:p w14:paraId="15DA3177" w14:textId="2B17DC59" w:rsidR="00F01C6E" w:rsidRPr="00A83D28" w:rsidDel="00AE62D6" w:rsidRDefault="00F01C6E" w:rsidP="00046484">
            <w:pPr>
              <w:spacing w:before="60" w:after="60"/>
              <w:rPr>
                <w:del w:id="528" w:author="Mirela Biris" w:date="2023-05-29T08:58:00Z"/>
                <w:rFonts w:ascii="Trebuchet MS" w:hAnsi="Trebuchet MS" w:cs="Arial"/>
                <w:sz w:val="20"/>
                <w:szCs w:val="20"/>
                <w:lang w:val="ro-RO"/>
              </w:rPr>
            </w:pPr>
          </w:p>
        </w:tc>
        <w:tc>
          <w:tcPr>
            <w:tcW w:w="436" w:type="dxa"/>
            <w:gridSpan w:val="2"/>
          </w:tcPr>
          <w:p w14:paraId="6EA85375" w14:textId="4D6D00AC" w:rsidR="00F01C6E" w:rsidRPr="00A83D28" w:rsidDel="00AE62D6" w:rsidRDefault="00F01C6E" w:rsidP="00046484">
            <w:pPr>
              <w:spacing w:before="60" w:after="60"/>
              <w:rPr>
                <w:del w:id="529" w:author="Mirela Biris" w:date="2023-05-29T08:58:00Z"/>
                <w:rFonts w:ascii="Trebuchet MS" w:hAnsi="Trebuchet MS" w:cs="Arial"/>
                <w:sz w:val="20"/>
                <w:szCs w:val="20"/>
                <w:lang w:val="ro-RO"/>
              </w:rPr>
            </w:pPr>
          </w:p>
        </w:tc>
        <w:tc>
          <w:tcPr>
            <w:tcW w:w="540" w:type="dxa"/>
          </w:tcPr>
          <w:p w14:paraId="4A96964E" w14:textId="69BFA51E" w:rsidR="00F01C6E" w:rsidRPr="00A83D28" w:rsidDel="00AE62D6" w:rsidRDefault="00F01C6E" w:rsidP="00046484">
            <w:pPr>
              <w:spacing w:before="60" w:after="60"/>
              <w:rPr>
                <w:del w:id="530" w:author="Mirela Biris" w:date="2023-05-29T08:58:00Z"/>
                <w:rFonts w:ascii="Trebuchet MS" w:hAnsi="Trebuchet MS" w:cs="Arial"/>
                <w:sz w:val="20"/>
                <w:szCs w:val="20"/>
                <w:lang w:val="ro-RO"/>
              </w:rPr>
            </w:pPr>
          </w:p>
        </w:tc>
        <w:tc>
          <w:tcPr>
            <w:tcW w:w="1838" w:type="dxa"/>
            <w:gridSpan w:val="2"/>
          </w:tcPr>
          <w:p w14:paraId="0E111045" w14:textId="782E598B" w:rsidR="00F01C6E" w:rsidRPr="00A83D28" w:rsidDel="00AE62D6" w:rsidRDefault="00F01C6E" w:rsidP="00046484">
            <w:pPr>
              <w:spacing w:before="60" w:after="60"/>
              <w:rPr>
                <w:del w:id="531" w:author="Mirela Biris" w:date="2023-05-29T08:58:00Z"/>
                <w:rFonts w:ascii="Trebuchet MS" w:hAnsi="Trebuchet MS" w:cs="Arial"/>
                <w:sz w:val="16"/>
                <w:szCs w:val="16"/>
                <w:lang w:val="ro-RO"/>
              </w:rPr>
            </w:pPr>
          </w:p>
        </w:tc>
      </w:tr>
      <w:tr w:rsidR="00582670" w:rsidRPr="00A83D28" w14:paraId="1036567D" w14:textId="77777777" w:rsidTr="00046484">
        <w:trPr>
          <w:gridAfter w:val="1"/>
          <w:trHeight w:val="338"/>
          <w:ins w:id="532" w:author="Mirela Biris" w:date="2023-05-28T11:24:00Z"/>
        </w:trPr>
        <w:tc>
          <w:tcPr>
            <w:tcW w:w="568" w:type="dxa"/>
          </w:tcPr>
          <w:p w14:paraId="122E0746" w14:textId="39008985" w:rsidR="00582670" w:rsidRDefault="00582670">
            <w:pPr>
              <w:spacing w:before="60" w:after="60"/>
              <w:rPr>
                <w:ins w:id="533" w:author="Mirela Biris" w:date="2023-05-28T11:24:00Z"/>
                <w:rFonts w:ascii="Trebuchet MS" w:hAnsi="Trebuchet MS" w:cs="Arial"/>
                <w:b/>
                <w:sz w:val="18"/>
                <w:szCs w:val="20"/>
                <w:lang w:val="ro-RO"/>
              </w:rPr>
              <w:pPrChange w:id="534" w:author="Mirela Biris" w:date="2023-05-28T11:24:00Z">
                <w:pPr>
                  <w:spacing w:before="60" w:after="60"/>
                  <w:jc w:val="center"/>
                </w:pPr>
              </w:pPrChange>
            </w:pPr>
            <w:ins w:id="535" w:author="Mirela Biris" w:date="2023-05-28T11:24:00Z">
              <w:r>
                <w:rPr>
                  <w:rFonts w:ascii="Trebuchet MS" w:hAnsi="Trebuchet MS" w:cs="Arial"/>
                  <w:b/>
                  <w:sz w:val="18"/>
                  <w:szCs w:val="20"/>
                  <w:lang w:val="ro-RO"/>
                </w:rPr>
                <w:t>20.</w:t>
              </w:r>
            </w:ins>
          </w:p>
        </w:tc>
        <w:tc>
          <w:tcPr>
            <w:tcW w:w="6804" w:type="dxa"/>
            <w:gridSpan w:val="3"/>
          </w:tcPr>
          <w:p w14:paraId="0AD9BC35" w14:textId="37123EDB" w:rsidR="00582670" w:rsidRPr="00F01C6E" w:rsidRDefault="00582670" w:rsidP="00F01C6E">
            <w:pPr>
              <w:spacing w:before="60" w:after="60"/>
              <w:jc w:val="both"/>
              <w:rPr>
                <w:ins w:id="536" w:author="Mirela Biris" w:date="2023-05-28T11:24:00Z"/>
                <w:rFonts w:ascii="Trebuchet MS" w:hAnsi="Trebuchet MS" w:cs="Arial"/>
                <w:b/>
                <w:sz w:val="20"/>
                <w:szCs w:val="20"/>
                <w:lang w:val="ro-RO"/>
              </w:rPr>
            </w:pPr>
            <w:ins w:id="537" w:author="Mirela Biris" w:date="2023-05-28T11:24:00Z">
              <w:r w:rsidRPr="00582670">
                <w:rPr>
                  <w:rFonts w:ascii="Trebuchet MS" w:hAnsi="Trebuchet MS" w:cs="Arial"/>
                  <w:b/>
                  <w:sz w:val="20"/>
                  <w:szCs w:val="20"/>
                  <w:lang w:val="ro-RO"/>
                </w:rPr>
                <w:t>Este atașată și asumată Declarația privind asigurarea nivelului de calitate corespunzător al documentației tehnico-economice anexată proiectului (Anexa ..... la ghidul solicitantului) – pentru toți membrii Consiliului/Comisiei Tehnico-Economic(e) a (solicitantului)</w:t>
              </w:r>
            </w:ins>
          </w:p>
        </w:tc>
        <w:tc>
          <w:tcPr>
            <w:tcW w:w="425" w:type="dxa"/>
          </w:tcPr>
          <w:p w14:paraId="5E16046F" w14:textId="77777777" w:rsidR="00582670" w:rsidRPr="00A83D28" w:rsidRDefault="00582670" w:rsidP="00046484">
            <w:pPr>
              <w:spacing w:before="60" w:after="60"/>
              <w:rPr>
                <w:ins w:id="538" w:author="Mirela Biris" w:date="2023-05-28T11:24:00Z"/>
                <w:rFonts w:ascii="Trebuchet MS" w:hAnsi="Trebuchet MS" w:cs="Arial"/>
                <w:sz w:val="20"/>
                <w:szCs w:val="20"/>
                <w:lang w:val="ro-RO"/>
              </w:rPr>
            </w:pPr>
          </w:p>
        </w:tc>
        <w:tc>
          <w:tcPr>
            <w:tcW w:w="436" w:type="dxa"/>
            <w:gridSpan w:val="2"/>
          </w:tcPr>
          <w:p w14:paraId="0DB50599" w14:textId="77777777" w:rsidR="00582670" w:rsidRPr="00A83D28" w:rsidRDefault="00582670" w:rsidP="00046484">
            <w:pPr>
              <w:spacing w:before="60" w:after="60"/>
              <w:rPr>
                <w:ins w:id="539" w:author="Mirela Biris" w:date="2023-05-28T11:24:00Z"/>
                <w:rFonts w:ascii="Trebuchet MS" w:hAnsi="Trebuchet MS" w:cs="Arial"/>
                <w:sz w:val="20"/>
                <w:szCs w:val="20"/>
                <w:lang w:val="ro-RO"/>
              </w:rPr>
            </w:pPr>
          </w:p>
        </w:tc>
        <w:tc>
          <w:tcPr>
            <w:tcW w:w="540" w:type="dxa"/>
            <w:gridSpan w:val="2"/>
          </w:tcPr>
          <w:p w14:paraId="74A467F1" w14:textId="77777777" w:rsidR="00582670" w:rsidRPr="00A83D28" w:rsidRDefault="00582670" w:rsidP="00046484">
            <w:pPr>
              <w:spacing w:before="60" w:after="60"/>
              <w:rPr>
                <w:ins w:id="540" w:author="Mirela Biris" w:date="2023-05-28T11:24:00Z"/>
                <w:rFonts w:ascii="Trebuchet MS" w:hAnsi="Trebuchet MS" w:cs="Arial"/>
                <w:sz w:val="20"/>
                <w:szCs w:val="20"/>
                <w:lang w:val="ro-RO"/>
              </w:rPr>
            </w:pPr>
          </w:p>
        </w:tc>
        <w:tc>
          <w:tcPr>
            <w:tcW w:w="1838" w:type="dxa"/>
            <w:gridSpan w:val="3"/>
          </w:tcPr>
          <w:p w14:paraId="62346C94" w14:textId="77777777" w:rsidR="00582670" w:rsidRPr="00A83D28" w:rsidRDefault="00582670" w:rsidP="00046484">
            <w:pPr>
              <w:spacing w:before="60" w:after="60"/>
              <w:rPr>
                <w:ins w:id="541" w:author="Mirela Biris" w:date="2023-05-28T11:24:00Z"/>
                <w:rFonts w:ascii="Trebuchet MS" w:hAnsi="Trebuchet MS" w:cs="Arial"/>
                <w:sz w:val="16"/>
                <w:szCs w:val="16"/>
                <w:lang w:val="ro-RO"/>
              </w:rPr>
            </w:pPr>
          </w:p>
        </w:tc>
      </w:tr>
      <w:tr w:rsidR="00A83D28" w:rsidRPr="00A83D28" w14:paraId="377FB2C3" w14:textId="77777777" w:rsidTr="00046484">
        <w:trPr>
          <w:gridAfter w:val="1"/>
          <w:trHeight w:val="373"/>
        </w:trPr>
        <w:tc>
          <w:tcPr>
            <w:tcW w:w="568" w:type="dxa"/>
            <w:shd w:val="clear" w:color="auto" w:fill="76923C" w:themeFill="accent3" w:themeFillShade="BF"/>
          </w:tcPr>
          <w:p w14:paraId="7484DD65" w14:textId="77777777" w:rsidR="003B430E" w:rsidRPr="00A83D28" w:rsidRDefault="003B430E" w:rsidP="00046484">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gridSpan w:val="3"/>
            <w:shd w:val="clear" w:color="auto" w:fill="76923C" w:themeFill="accent3" w:themeFillShade="BF"/>
          </w:tcPr>
          <w:p w14:paraId="282E6261" w14:textId="77777777" w:rsidR="003B430E" w:rsidRPr="00A83D28" w:rsidRDefault="003B430E" w:rsidP="00046484">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14:paraId="1680F24A"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76923C" w:themeFill="accent3" w:themeFillShade="BF"/>
          </w:tcPr>
          <w:p w14:paraId="6BDBCC8F"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76923C" w:themeFill="accent3" w:themeFillShade="BF"/>
          </w:tcPr>
          <w:p w14:paraId="6A437552"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76923C" w:themeFill="accent3" w:themeFillShade="BF"/>
          </w:tcPr>
          <w:p w14:paraId="38F8AFDE"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0EB9CB5B" w14:textId="77777777" w:rsidTr="00046484">
        <w:trPr>
          <w:gridAfter w:val="1"/>
          <w:trHeight w:val="212"/>
        </w:trPr>
        <w:tc>
          <w:tcPr>
            <w:tcW w:w="568" w:type="dxa"/>
          </w:tcPr>
          <w:p w14:paraId="38F9B7E2" w14:textId="77777777" w:rsidR="003B430E" w:rsidRPr="00F01C6E" w:rsidRDefault="00F01C6E" w:rsidP="00F01C6E">
            <w:pPr>
              <w:spacing w:before="60" w:after="60"/>
              <w:rPr>
                <w:rFonts w:ascii="Trebuchet MS" w:hAnsi="Trebuchet MS" w:cs="Arial"/>
                <w:b/>
                <w:sz w:val="18"/>
                <w:szCs w:val="20"/>
                <w:lang w:val="ro-RO"/>
              </w:rPr>
            </w:pPr>
            <w:r>
              <w:rPr>
                <w:rFonts w:ascii="Trebuchet MS" w:hAnsi="Trebuchet MS" w:cs="Arial"/>
                <w:b/>
                <w:sz w:val="18"/>
                <w:szCs w:val="20"/>
                <w:lang w:val="ro-RO"/>
              </w:rPr>
              <w:t>1</w:t>
            </w:r>
          </w:p>
        </w:tc>
        <w:tc>
          <w:tcPr>
            <w:tcW w:w="6804" w:type="dxa"/>
            <w:gridSpan w:val="3"/>
          </w:tcPr>
          <w:p w14:paraId="5F103928"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Exista o corespondenta intre obiectele de </w:t>
            </w:r>
            <w:proofErr w:type="spellStart"/>
            <w:r w:rsidRPr="00A83D28">
              <w:rPr>
                <w:rFonts w:ascii="Trebuchet MS" w:hAnsi="Trebuchet MS" w:cs="Arial"/>
                <w:sz w:val="20"/>
                <w:szCs w:val="20"/>
                <w:lang w:val="ro-RO"/>
              </w:rPr>
              <w:t>investiţie</w:t>
            </w:r>
            <w:proofErr w:type="spellEnd"/>
            <w:r w:rsidRPr="00A83D28">
              <w:rPr>
                <w:rFonts w:ascii="Trebuchet MS" w:hAnsi="Trebuchet MS" w:cs="Arial"/>
                <w:sz w:val="20"/>
                <w:szCs w:val="20"/>
                <w:lang w:val="ro-RO"/>
              </w:rPr>
              <w:t xml:space="preserve"> (inclusiv tipurile de </w:t>
            </w:r>
            <w:proofErr w:type="spellStart"/>
            <w:r w:rsidRPr="00A83D28">
              <w:rPr>
                <w:rFonts w:ascii="Trebuchet MS" w:hAnsi="Trebuchet MS" w:cs="Arial"/>
                <w:sz w:val="20"/>
                <w:szCs w:val="20"/>
                <w:lang w:val="ro-RO"/>
              </w:rPr>
              <w:t>lucări</w:t>
            </w:r>
            <w:proofErr w:type="spellEnd"/>
            <w:r w:rsidRPr="00A83D28">
              <w:rPr>
                <w:rFonts w:ascii="Trebuchet MS" w:hAnsi="Trebuchet MS" w:cs="Arial"/>
                <w:sz w:val="20"/>
                <w:szCs w:val="20"/>
                <w:lang w:val="ro-RO"/>
              </w:rPr>
              <w:t xml:space="preserve"> de </w:t>
            </w:r>
            <w:proofErr w:type="spellStart"/>
            <w:r w:rsidRPr="00A83D28">
              <w:rPr>
                <w:rFonts w:ascii="Trebuchet MS" w:hAnsi="Trebuchet MS" w:cs="Arial"/>
                <w:sz w:val="20"/>
                <w:szCs w:val="20"/>
                <w:lang w:val="ro-RO"/>
              </w:rPr>
              <w:t>constructii</w:t>
            </w:r>
            <w:proofErr w:type="spellEnd"/>
            <w:r w:rsidRPr="00A83D28">
              <w:rPr>
                <w:rFonts w:ascii="Trebuchet MS" w:hAnsi="Trebuchet MS" w:cs="Arial"/>
                <w:sz w:val="20"/>
                <w:szCs w:val="20"/>
                <w:lang w:val="ro-RO"/>
              </w:rPr>
              <w:t xml:space="preserve"> propuse, </w:t>
            </w:r>
            <w:proofErr w:type="spellStart"/>
            <w:r w:rsidRPr="00A83D28">
              <w:rPr>
                <w:rFonts w:ascii="Trebuchet MS" w:hAnsi="Trebuchet MS" w:cs="Arial"/>
                <w:sz w:val="20"/>
                <w:szCs w:val="20"/>
                <w:lang w:val="ro-RO"/>
              </w:rPr>
              <w:t>dotari</w:t>
            </w:r>
            <w:proofErr w:type="spellEnd"/>
            <w:r w:rsidRPr="00A83D28">
              <w:rPr>
                <w:rFonts w:ascii="Trebuchet MS" w:hAnsi="Trebuchet MS" w:cs="Arial"/>
                <w:sz w:val="20"/>
                <w:szCs w:val="20"/>
                <w:lang w:val="ro-RO"/>
              </w:rPr>
              <w:t>, etc.) din cadrul SF si cele descrise în cererea de finanțare?</w:t>
            </w:r>
          </w:p>
        </w:tc>
        <w:tc>
          <w:tcPr>
            <w:tcW w:w="425" w:type="dxa"/>
          </w:tcPr>
          <w:p w14:paraId="0C6DAE7E"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66CBCE05"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33AB8323"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55D2B014" w14:textId="77777777" w:rsidR="003B430E" w:rsidRPr="00A83D28" w:rsidRDefault="003B430E" w:rsidP="00046484">
            <w:pPr>
              <w:spacing w:before="60" w:after="60"/>
              <w:rPr>
                <w:rFonts w:ascii="Trebuchet MS" w:hAnsi="Trebuchet MS" w:cs="Arial"/>
                <w:sz w:val="16"/>
                <w:szCs w:val="16"/>
                <w:lang w:val="ro-RO"/>
              </w:rPr>
            </w:pPr>
          </w:p>
        </w:tc>
      </w:tr>
      <w:tr w:rsidR="00A83D28" w:rsidRPr="00816291" w14:paraId="10934564" w14:textId="77777777" w:rsidTr="00046484">
        <w:trPr>
          <w:gridAfter w:val="1"/>
          <w:trHeight w:val="593"/>
        </w:trPr>
        <w:tc>
          <w:tcPr>
            <w:tcW w:w="568" w:type="dxa"/>
          </w:tcPr>
          <w:p w14:paraId="08BB1E9B"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2</w:t>
            </w:r>
          </w:p>
        </w:tc>
        <w:tc>
          <w:tcPr>
            <w:tcW w:w="6804" w:type="dxa"/>
            <w:gridSpan w:val="3"/>
          </w:tcPr>
          <w:p w14:paraId="0D91CACC"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w:t>
            </w:r>
            <w:proofErr w:type="spellStart"/>
            <w:r w:rsidRPr="00A83D28">
              <w:rPr>
                <w:rFonts w:ascii="Trebuchet MS" w:hAnsi="Trebuchet MS" w:cs="Arial"/>
                <w:sz w:val="20"/>
                <w:szCs w:val="20"/>
                <w:lang w:val="ro-RO"/>
              </w:rPr>
              <w:t>specificaţii</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descrieri tehnice pentru toate specialitățile: arhitectură, rezistență, instalații interioare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exterioare, rețele edilitare, tehnologii, componente artistice, sistematizare verticală, amenajări </w:t>
            </w:r>
            <w:proofErr w:type="spellStart"/>
            <w:r w:rsidRPr="00A83D28">
              <w:rPr>
                <w:rFonts w:ascii="Trebuchet MS" w:hAnsi="Trebuchet MS" w:cs="Arial"/>
                <w:sz w:val="20"/>
                <w:szCs w:val="20"/>
                <w:lang w:val="ro-RO"/>
              </w:rPr>
              <w:t>peisagere</w:t>
            </w:r>
            <w:proofErr w:type="spellEnd"/>
            <w:r w:rsidRPr="00A83D28">
              <w:rPr>
                <w:rFonts w:ascii="Trebuchet MS" w:hAnsi="Trebuchet MS" w:cs="Arial"/>
                <w:sz w:val="20"/>
                <w:szCs w:val="20"/>
                <w:lang w:val="ro-RO"/>
              </w:rPr>
              <w:t>, design interior, etc., după caz?</w:t>
            </w:r>
          </w:p>
        </w:tc>
        <w:tc>
          <w:tcPr>
            <w:tcW w:w="425" w:type="dxa"/>
          </w:tcPr>
          <w:p w14:paraId="2D1DA736"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65A497CF"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7660CE31"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7AD32083"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7750B1D4" w14:textId="77777777" w:rsidTr="00046484">
        <w:trPr>
          <w:gridAfter w:val="1"/>
          <w:trHeight w:val="289"/>
        </w:trPr>
        <w:tc>
          <w:tcPr>
            <w:tcW w:w="568" w:type="dxa"/>
          </w:tcPr>
          <w:p w14:paraId="7CD9D448"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3</w:t>
            </w:r>
          </w:p>
        </w:tc>
        <w:tc>
          <w:tcPr>
            <w:tcW w:w="6804" w:type="dxa"/>
            <w:gridSpan w:val="3"/>
          </w:tcPr>
          <w:p w14:paraId="4BB1CEE2"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 xml:space="preserve">Graficul de implementare a obiectivului de </w:t>
            </w:r>
            <w:proofErr w:type="spellStart"/>
            <w:r w:rsidRPr="00A83D28">
              <w:rPr>
                <w:rFonts w:ascii="Trebuchet MS" w:hAnsi="Trebuchet MS" w:cs="Arial"/>
                <w:b/>
                <w:sz w:val="20"/>
                <w:szCs w:val="20"/>
                <w:lang w:val="ro-RO"/>
              </w:rPr>
              <w:t>investitiei</w:t>
            </w:r>
            <w:proofErr w:type="spellEnd"/>
            <w:r w:rsidRPr="00A83D28">
              <w:rPr>
                <w:rFonts w:ascii="Trebuchet MS" w:hAnsi="Trebuchet MS" w:cs="Arial"/>
                <w:sz w:val="20"/>
                <w:szCs w:val="20"/>
                <w:lang w:val="ro-RO"/>
              </w:rPr>
              <w:t>:</w:t>
            </w:r>
          </w:p>
          <w:p w14:paraId="7F5A9056" w14:textId="77777777"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este corelat cu cel prezentat în cadrul Cererii de </w:t>
            </w:r>
            <w:proofErr w:type="spellStart"/>
            <w:r w:rsidRPr="00A83D28">
              <w:rPr>
                <w:rFonts w:ascii="Trebuchet MS" w:hAnsi="Trebuchet MS" w:cs="Arial"/>
                <w:sz w:val="20"/>
                <w:szCs w:val="20"/>
                <w:lang w:val="ro-RO"/>
              </w:rPr>
              <w:t>Finanţare</w:t>
            </w:r>
            <w:proofErr w:type="spellEnd"/>
            <w:r w:rsidRPr="00A83D28">
              <w:rPr>
                <w:rFonts w:ascii="Trebuchet MS" w:hAnsi="Trebuchet MS" w:cs="Arial"/>
                <w:sz w:val="20"/>
                <w:szCs w:val="20"/>
                <w:lang w:val="ro-RO"/>
              </w:rPr>
              <w:t xml:space="preserve"> ?</w:t>
            </w:r>
          </w:p>
          <w:p w14:paraId="50602415" w14:textId="77777777"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14:paraId="135528C0" w14:textId="77777777"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proofErr w:type="spellStart"/>
            <w:r w:rsidRPr="00A83D28">
              <w:rPr>
                <w:rFonts w:ascii="Trebuchet MS" w:hAnsi="Trebuchet MS" w:cs="Arial"/>
                <w:sz w:val="20"/>
                <w:szCs w:val="20"/>
              </w:rPr>
              <w:t>respectă</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termenele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limită</w:t>
            </w:r>
            <w:proofErr w:type="spellEnd"/>
            <w:r w:rsidRPr="00A83D28">
              <w:rPr>
                <w:rFonts w:ascii="Trebuchet MS" w:hAnsi="Trebuchet MS" w:cs="Arial"/>
                <w:sz w:val="20"/>
                <w:szCs w:val="20"/>
              </w:rPr>
              <w:t xml:space="preserve"> ale </w:t>
            </w:r>
            <w:proofErr w:type="spellStart"/>
            <w:r w:rsidRPr="00A83D28">
              <w:rPr>
                <w:rFonts w:ascii="Trebuchet MS" w:hAnsi="Trebuchet MS" w:cs="Arial"/>
                <w:sz w:val="20"/>
                <w:szCs w:val="20"/>
              </w:rPr>
              <w:t>programului</w:t>
            </w:r>
            <w:proofErr w:type="spellEnd"/>
            <w:r w:rsidRPr="00A83D28">
              <w:rPr>
                <w:rFonts w:ascii="Trebuchet MS" w:hAnsi="Trebuchet MS" w:cs="Arial"/>
                <w:sz w:val="20"/>
                <w:szCs w:val="20"/>
              </w:rPr>
              <w:t xml:space="preserve"> de </w:t>
            </w:r>
            <w:proofErr w:type="spellStart"/>
            <w:r w:rsidRPr="00A83D28">
              <w:rPr>
                <w:rFonts w:ascii="Trebuchet MS" w:hAnsi="Trebuchet MS" w:cs="Arial"/>
                <w:sz w:val="20"/>
                <w:szCs w:val="20"/>
              </w:rPr>
              <w:t>finanțare</w:t>
            </w:r>
            <w:proofErr w:type="spellEnd"/>
            <w:r w:rsidRPr="00A83D28">
              <w:rPr>
                <w:rFonts w:ascii="Trebuchet MS" w:hAnsi="Trebuchet MS" w:cs="Arial"/>
                <w:sz w:val="20"/>
                <w:szCs w:val="20"/>
              </w:rPr>
              <w:t>?</w:t>
            </w:r>
          </w:p>
          <w:p w14:paraId="45090F89" w14:textId="77777777" w:rsidR="003B430E" w:rsidRPr="00A83D28" w:rsidRDefault="003B430E" w:rsidP="00046484">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w:t>
            </w:r>
            <w:proofErr w:type="spellStart"/>
            <w:r w:rsidRPr="00A83D28">
              <w:rPr>
                <w:rFonts w:ascii="Trebuchet MS" w:hAnsi="Trebuchet MS" w:cs="Arial"/>
                <w:i/>
                <w:sz w:val="20"/>
                <w:szCs w:val="20"/>
                <w:lang w:val="ro-RO"/>
              </w:rPr>
              <w:t>depăşi</w:t>
            </w:r>
            <w:proofErr w:type="spellEnd"/>
            <w:r w:rsidRPr="00A83D28">
              <w:rPr>
                <w:rFonts w:ascii="Trebuchet MS" w:hAnsi="Trebuchet MS" w:cs="Arial"/>
                <w:i/>
                <w:sz w:val="20"/>
                <w:szCs w:val="20"/>
                <w:lang w:val="ro-RO"/>
              </w:rPr>
              <w:t xml:space="preserve"> termenul prevăzut în documentele de programare: 31.dec.2023) </w:t>
            </w:r>
          </w:p>
        </w:tc>
        <w:tc>
          <w:tcPr>
            <w:tcW w:w="425" w:type="dxa"/>
          </w:tcPr>
          <w:p w14:paraId="07A5E70B"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029D5689"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690D6876"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426D5488"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1B71CFE5" w14:textId="77777777" w:rsidTr="00582670">
        <w:tblPrEx>
          <w:tblW w:w="10611" w:type="dxa"/>
          <w:tblInd w:w="-318" w:type="dxa"/>
          <w:tblLayout w:type="fixed"/>
          <w:tblPrExChange w:id="542" w:author="Mirela Biris" w:date="2023-05-28T11:26:00Z">
            <w:tblPrEx>
              <w:tblW w:w="10611" w:type="dxa"/>
              <w:tblInd w:w="-318" w:type="dxa"/>
              <w:tblLayout w:type="fixed"/>
            </w:tblPrEx>
          </w:tblPrExChange>
        </w:tblPrEx>
        <w:trPr>
          <w:gridAfter w:val="1"/>
          <w:trHeight w:val="289"/>
          <w:trPrChange w:id="543" w:author="Mirela Biris" w:date="2023-05-28T11:26:00Z">
            <w:trPr>
              <w:gridBefore w:val="3"/>
              <w:trHeight w:val="289"/>
            </w:trPr>
          </w:trPrChange>
        </w:trPr>
        <w:tc>
          <w:tcPr>
            <w:tcW w:w="568" w:type="dxa"/>
            <w:shd w:val="clear" w:color="auto" w:fill="FFFFFF" w:themeFill="background1"/>
            <w:tcPrChange w:id="544" w:author="Mirela Biris" w:date="2023-05-28T11:26:00Z">
              <w:tcPr>
                <w:tcW w:w="568" w:type="dxa"/>
                <w:gridSpan w:val="2"/>
                <w:shd w:val="clear" w:color="auto" w:fill="F2F2F2" w:themeFill="background1" w:themeFillShade="F2"/>
              </w:tcPr>
            </w:tcPrChange>
          </w:tcPr>
          <w:p w14:paraId="6DC31CB5"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4</w:t>
            </w:r>
          </w:p>
        </w:tc>
        <w:tc>
          <w:tcPr>
            <w:tcW w:w="6804" w:type="dxa"/>
            <w:gridSpan w:val="3"/>
            <w:shd w:val="clear" w:color="auto" w:fill="FFFFFF" w:themeFill="background1"/>
            <w:tcPrChange w:id="545" w:author="Mirela Biris" w:date="2023-05-28T11:26:00Z">
              <w:tcPr>
                <w:tcW w:w="6804" w:type="dxa"/>
                <w:gridSpan w:val="5"/>
                <w:shd w:val="clear" w:color="auto" w:fill="F2F2F2" w:themeFill="background1" w:themeFillShade="F2"/>
              </w:tcPr>
            </w:tcPrChange>
          </w:tcPr>
          <w:p w14:paraId="71312DFB" w14:textId="4E5DD92E" w:rsidR="003B430E" w:rsidRPr="00582670" w:rsidRDefault="00582670" w:rsidP="00AE62D6">
            <w:pPr>
              <w:spacing w:before="60" w:after="60"/>
              <w:jc w:val="both"/>
              <w:rPr>
                <w:rFonts w:ascii="Trebuchet MS" w:hAnsi="Trebuchet MS" w:cs="Arial"/>
                <w:strike/>
                <w:sz w:val="20"/>
                <w:szCs w:val="20"/>
                <w:lang w:val="ro-RO"/>
                <w:rPrChange w:id="546" w:author="Mirela Biris" w:date="2023-05-28T11:25:00Z">
                  <w:rPr>
                    <w:rFonts w:ascii="Trebuchet MS" w:hAnsi="Trebuchet MS" w:cs="Arial"/>
                    <w:sz w:val="20"/>
                    <w:szCs w:val="20"/>
                    <w:lang w:val="ro-RO"/>
                  </w:rPr>
                </w:rPrChange>
              </w:rPr>
            </w:pPr>
            <w:ins w:id="547" w:author="Mirela Biris" w:date="2023-05-28T11:25:00Z">
              <w:r w:rsidRPr="00582670">
                <w:rPr>
                  <w:rFonts w:ascii="Trebuchet MS" w:hAnsi="Trebuchet MS"/>
                  <w:sz w:val="20"/>
                  <w:szCs w:val="20"/>
                </w:rPr>
                <w:t xml:space="preserve">Din </w:t>
              </w:r>
              <w:proofErr w:type="spellStart"/>
              <w:r w:rsidRPr="00582670">
                <w:rPr>
                  <w:rFonts w:ascii="Trebuchet MS" w:hAnsi="Trebuchet MS"/>
                  <w:sz w:val="20"/>
                  <w:szCs w:val="20"/>
                </w:rPr>
                <w:t>informațiile</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existente</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în</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cadrul</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documentației</w:t>
              </w:r>
              <w:proofErr w:type="spellEnd"/>
              <w:r w:rsidRPr="00582670">
                <w:rPr>
                  <w:rFonts w:ascii="Trebuchet MS" w:hAnsi="Trebuchet MS"/>
                  <w:sz w:val="20"/>
                  <w:szCs w:val="20"/>
                </w:rPr>
                <w:t xml:space="preserve"> care </w:t>
              </w:r>
              <w:proofErr w:type="spellStart"/>
              <w:r w:rsidRPr="00582670">
                <w:rPr>
                  <w:rFonts w:ascii="Trebuchet MS" w:hAnsi="Trebuchet MS"/>
                  <w:sz w:val="20"/>
                  <w:szCs w:val="20"/>
                </w:rPr>
                <w:t>vizează</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dreptul</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solicitantului</w:t>
              </w:r>
              <w:proofErr w:type="spellEnd"/>
              <w:r w:rsidRPr="00582670">
                <w:rPr>
                  <w:rFonts w:ascii="Trebuchet MS" w:hAnsi="Trebuchet MS"/>
                  <w:sz w:val="20"/>
                  <w:szCs w:val="20"/>
                </w:rPr>
                <w:t>/</w:t>
              </w:r>
              <w:proofErr w:type="spellStart"/>
              <w:r w:rsidRPr="00582670">
                <w:rPr>
                  <w:rFonts w:ascii="Trebuchet MS" w:hAnsi="Trebuchet MS"/>
                  <w:sz w:val="20"/>
                  <w:szCs w:val="20"/>
                </w:rPr>
                <w:t>partenerilor</w:t>
              </w:r>
              <w:proofErr w:type="spellEnd"/>
              <w:r w:rsidRPr="00582670">
                <w:rPr>
                  <w:rFonts w:ascii="Trebuchet MS" w:hAnsi="Trebuchet MS"/>
                  <w:sz w:val="20"/>
                  <w:szCs w:val="20"/>
                </w:rPr>
                <w:t xml:space="preserve"> de a </w:t>
              </w:r>
              <w:proofErr w:type="spellStart"/>
              <w:r w:rsidRPr="00582670">
                <w:rPr>
                  <w:rFonts w:ascii="Trebuchet MS" w:hAnsi="Trebuchet MS"/>
                  <w:sz w:val="20"/>
                  <w:szCs w:val="20"/>
                </w:rPr>
                <w:t>executa</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lucrarile</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propuse</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rezultă</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că</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dreptul</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în</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cauză</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este</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acoperitor</w:t>
              </w:r>
              <w:proofErr w:type="spellEnd"/>
              <w:r w:rsidRPr="00582670">
                <w:rPr>
                  <w:rFonts w:ascii="Trebuchet MS" w:hAnsi="Trebuchet MS"/>
                  <w:sz w:val="20"/>
                  <w:szCs w:val="20"/>
                </w:rPr>
                <w:t xml:space="preserve"> fata de </w:t>
              </w:r>
              <w:proofErr w:type="spellStart"/>
              <w:r w:rsidRPr="00582670">
                <w:rPr>
                  <w:rFonts w:ascii="Trebuchet MS" w:hAnsi="Trebuchet MS"/>
                  <w:sz w:val="20"/>
                  <w:szCs w:val="20"/>
                </w:rPr>
                <w:t>interventiile</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propuse</w:t>
              </w:r>
              <w:proofErr w:type="spellEnd"/>
              <w:r w:rsidRPr="00582670">
                <w:rPr>
                  <w:rFonts w:ascii="Trebuchet MS" w:hAnsi="Trebuchet MS"/>
                  <w:sz w:val="20"/>
                  <w:szCs w:val="20"/>
                </w:rPr>
                <w:t xml:space="preserve"> a fi </w:t>
              </w:r>
              <w:proofErr w:type="spellStart"/>
              <w:r w:rsidRPr="00582670">
                <w:rPr>
                  <w:rFonts w:ascii="Trebuchet MS" w:hAnsi="Trebuchet MS"/>
                  <w:sz w:val="20"/>
                  <w:szCs w:val="20"/>
                </w:rPr>
                <w:t>realizate</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prin</w:t>
              </w:r>
              <w:proofErr w:type="spellEnd"/>
              <w:r w:rsidRPr="00582670">
                <w:rPr>
                  <w:rFonts w:ascii="Trebuchet MS" w:hAnsi="Trebuchet MS"/>
                  <w:sz w:val="20"/>
                  <w:szCs w:val="20"/>
                </w:rPr>
                <w:t xml:space="preserve"> </w:t>
              </w:r>
              <w:proofErr w:type="spellStart"/>
              <w:r w:rsidRPr="00582670">
                <w:rPr>
                  <w:rFonts w:ascii="Trebuchet MS" w:hAnsi="Trebuchet MS"/>
                  <w:sz w:val="20"/>
                  <w:szCs w:val="20"/>
                </w:rPr>
                <w:t>proiect</w:t>
              </w:r>
              <w:proofErr w:type="spellEnd"/>
              <w:r w:rsidRPr="00582670">
                <w:rPr>
                  <w:rFonts w:ascii="Trebuchet MS" w:hAnsi="Trebuchet MS"/>
                  <w:sz w:val="20"/>
                  <w:szCs w:val="20"/>
                </w:rPr>
                <w:t>?</w:t>
              </w:r>
            </w:ins>
            <w:del w:id="548" w:author="Mirela Biris" w:date="2023-05-29T08:58:00Z">
              <w:r w:rsidR="003B430E" w:rsidRPr="00582670" w:rsidDel="00AE62D6">
                <w:rPr>
                  <w:rFonts w:ascii="Trebuchet MS" w:hAnsi="Trebuchet MS"/>
                  <w:strike/>
                  <w:sz w:val="20"/>
                  <w:szCs w:val="20"/>
                  <w:rPrChange w:id="549" w:author="Mirela Biris" w:date="2023-05-28T11:25:00Z">
                    <w:rPr>
                      <w:rFonts w:ascii="Trebuchet MS" w:hAnsi="Trebuchet MS"/>
                      <w:sz w:val="20"/>
                      <w:szCs w:val="20"/>
                    </w:rPr>
                  </w:rPrChange>
                </w:rPr>
                <w:delText>Documentele anexate la cererea de finantare care demonstraza dreptul solicitantului/partenerilor de a executa lucrarile propuse, sunt cuprinzatoare fata de interventiile propuse a fi realizate prin proiect?</w:delText>
              </w:r>
            </w:del>
          </w:p>
        </w:tc>
        <w:tc>
          <w:tcPr>
            <w:tcW w:w="425" w:type="dxa"/>
            <w:shd w:val="clear" w:color="auto" w:fill="FFFFFF" w:themeFill="background1"/>
            <w:tcPrChange w:id="550" w:author="Mirela Biris" w:date="2023-05-28T11:26:00Z">
              <w:tcPr>
                <w:tcW w:w="425" w:type="dxa"/>
                <w:gridSpan w:val="2"/>
                <w:shd w:val="clear" w:color="auto" w:fill="F2F2F2" w:themeFill="background1" w:themeFillShade="F2"/>
              </w:tcPr>
            </w:tcPrChange>
          </w:tcPr>
          <w:p w14:paraId="06BDFB7C"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FFFFFF" w:themeFill="background1"/>
            <w:tcPrChange w:id="551" w:author="Mirela Biris" w:date="2023-05-28T11:26:00Z">
              <w:tcPr>
                <w:tcW w:w="436" w:type="dxa"/>
                <w:gridSpan w:val="3"/>
                <w:shd w:val="clear" w:color="auto" w:fill="F2F2F2" w:themeFill="background1" w:themeFillShade="F2"/>
              </w:tcPr>
            </w:tcPrChange>
          </w:tcPr>
          <w:p w14:paraId="41657CEB"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FFFFFF" w:themeFill="background1"/>
            <w:tcPrChange w:id="552" w:author="Mirela Biris" w:date="2023-05-28T11:26:00Z">
              <w:tcPr>
                <w:tcW w:w="540" w:type="dxa"/>
                <w:gridSpan w:val="2"/>
                <w:shd w:val="clear" w:color="auto" w:fill="F2F2F2" w:themeFill="background1" w:themeFillShade="F2"/>
              </w:tcPr>
            </w:tcPrChange>
          </w:tcPr>
          <w:p w14:paraId="6D76180A"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FFFFFF" w:themeFill="background1"/>
            <w:tcPrChange w:id="553" w:author="Mirela Biris" w:date="2023-05-28T11:26:00Z">
              <w:tcPr>
                <w:tcW w:w="1838" w:type="dxa"/>
                <w:gridSpan w:val="3"/>
                <w:shd w:val="clear" w:color="auto" w:fill="F2F2F2" w:themeFill="background1" w:themeFillShade="F2"/>
              </w:tcPr>
            </w:tcPrChange>
          </w:tcPr>
          <w:p w14:paraId="66851B36"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1081D3FC" w14:textId="77777777" w:rsidTr="00046484">
        <w:trPr>
          <w:gridAfter w:val="1"/>
          <w:trHeight w:val="289"/>
        </w:trPr>
        <w:tc>
          <w:tcPr>
            <w:tcW w:w="568" w:type="dxa"/>
            <w:shd w:val="clear" w:color="auto" w:fill="F2F2F2" w:themeFill="background1" w:themeFillShade="F2"/>
          </w:tcPr>
          <w:p w14:paraId="78413F88" w14:textId="77777777" w:rsidR="003B430E" w:rsidRPr="00F01C6E" w:rsidRDefault="00F01C6E"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5</w:t>
            </w:r>
          </w:p>
        </w:tc>
        <w:tc>
          <w:tcPr>
            <w:tcW w:w="6804" w:type="dxa"/>
            <w:gridSpan w:val="3"/>
            <w:shd w:val="clear" w:color="auto" w:fill="F2F2F2" w:themeFill="background1" w:themeFillShade="F2"/>
          </w:tcPr>
          <w:p w14:paraId="7A2F3F36"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A83D28">
              <w:rPr>
                <w:rFonts w:ascii="Trebuchet MS" w:hAnsi="Trebuchet MS" w:cs="Arial"/>
                <w:sz w:val="20"/>
                <w:szCs w:val="20"/>
              </w:rPr>
              <w:t>luându</w:t>
            </w:r>
            <w:proofErr w:type="spellEnd"/>
            <w:r w:rsidRPr="00A83D28">
              <w:rPr>
                <w:rFonts w:ascii="Trebuchet MS" w:hAnsi="Trebuchet MS" w:cs="Arial"/>
                <w:sz w:val="20"/>
                <w:szCs w:val="20"/>
              </w:rPr>
              <w:t xml:space="preserve">-se </w:t>
            </w:r>
            <w:proofErr w:type="spellStart"/>
            <w:r w:rsidRPr="00A83D28">
              <w:rPr>
                <w:rFonts w:ascii="Trebuchet MS" w:hAnsi="Trebuchet MS" w:cs="Arial"/>
                <w:sz w:val="20"/>
                <w:szCs w:val="20"/>
              </w:rPr>
              <w:t>în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calcul</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inclusiv</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scenariile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recomandate</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prin</w:t>
            </w:r>
            <w:proofErr w:type="spellEnd"/>
            <w:r w:rsidRPr="00A83D28">
              <w:rPr>
                <w:rFonts w:ascii="Trebuchet MS" w:hAnsi="Trebuchet MS" w:cs="Arial"/>
                <w:sz w:val="20"/>
                <w:szCs w:val="20"/>
              </w:rPr>
              <w:t xml:space="preserve"> </w:t>
            </w:r>
            <w:proofErr w:type="spellStart"/>
            <w:r w:rsidRPr="00A83D28">
              <w:rPr>
                <w:rFonts w:ascii="Trebuchet MS" w:hAnsi="Trebuchet MS" w:cs="Arial"/>
                <w:sz w:val="20"/>
                <w:szCs w:val="20"/>
              </w:rPr>
              <w:t>acestea</w:t>
            </w:r>
            <w:proofErr w:type="spellEnd"/>
            <w:r w:rsidRPr="00A83D28">
              <w:rPr>
                <w:rFonts w:ascii="Trebuchet MS" w:hAnsi="Trebuchet MS" w:cs="Arial"/>
                <w:sz w:val="20"/>
                <w:szCs w:val="20"/>
                <w:lang w:val="ro-RO"/>
              </w:rPr>
              <w:t xml:space="preserve"> ?</w:t>
            </w:r>
          </w:p>
          <w:p w14:paraId="0198EFBC" w14:textId="77777777" w:rsidR="003B430E" w:rsidRPr="00A83D28" w:rsidRDefault="003B430E" w:rsidP="00046484">
            <w:pPr>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lang w:val="ro-RO"/>
              </w:rPr>
              <w:t>Lucrarile</w:t>
            </w:r>
            <w:proofErr w:type="spellEnd"/>
            <w:r w:rsidRPr="00A83D28">
              <w:rPr>
                <w:rFonts w:ascii="Trebuchet MS" w:hAnsi="Trebuchet MS" w:cs="Arial"/>
                <w:sz w:val="20"/>
                <w:szCs w:val="20"/>
                <w:lang w:val="ro-RO"/>
              </w:rPr>
              <w:t xml:space="preserve"> de </w:t>
            </w:r>
            <w:proofErr w:type="spellStart"/>
            <w:r w:rsidRPr="00A83D28">
              <w:rPr>
                <w:rFonts w:ascii="Trebuchet MS" w:hAnsi="Trebuchet MS" w:cs="Arial"/>
                <w:sz w:val="20"/>
                <w:szCs w:val="20"/>
                <w:lang w:val="ro-RO"/>
              </w:rPr>
              <w:t>interventie</w:t>
            </w:r>
            <w:proofErr w:type="spellEnd"/>
            <w:r w:rsidRPr="00A83D28">
              <w:rPr>
                <w:rFonts w:ascii="Trebuchet MS" w:hAnsi="Trebuchet MS" w:cs="Arial"/>
                <w:sz w:val="20"/>
                <w:szCs w:val="20"/>
                <w:lang w:val="ro-RO"/>
              </w:rPr>
              <w:t xml:space="preserve"> propuse la </w:t>
            </w:r>
            <w:proofErr w:type="spellStart"/>
            <w:r w:rsidRPr="00A83D28">
              <w:rPr>
                <w:rFonts w:ascii="Trebuchet MS" w:hAnsi="Trebuchet MS" w:cs="Arial"/>
                <w:sz w:val="20"/>
                <w:szCs w:val="20"/>
                <w:lang w:val="ro-RO"/>
              </w:rPr>
              <w:t>constructiile</w:t>
            </w:r>
            <w:proofErr w:type="spellEnd"/>
            <w:r w:rsidRPr="00A83D28">
              <w:rPr>
                <w:rFonts w:ascii="Trebuchet MS" w:hAnsi="Trebuchet MS" w:cs="Arial"/>
                <w:sz w:val="20"/>
                <w:szCs w:val="20"/>
                <w:lang w:val="ro-RO"/>
              </w:rPr>
              <w:t xml:space="preserve"> existente s-au elaborat pe baza concluziilor raportului de expertiză tehnică, si (</w:t>
            </w:r>
            <w:proofErr w:type="spellStart"/>
            <w:r w:rsidRPr="00A83D28">
              <w:rPr>
                <w:rFonts w:ascii="Trebuchet MS" w:hAnsi="Trebuchet MS" w:cs="Arial"/>
                <w:sz w:val="20"/>
                <w:szCs w:val="20"/>
                <w:lang w:val="ro-RO"/>
              </w:rPr>
              <w:t>dupa</w:t>
            </w:r>
            <w:proofErr w:type="spellEnd"/>
            <w:r w:rsidRPr="00A83D28">
              <w:rPr>
                <w:rFonts w:ascii="Trebuchet MS"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14:paraId="6331AF2D"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F2F2F2" w:themeFill="background1" w:themeFillShade="F2"/>
          </w:tcPr>
          <w:p w14:paraId="041A2DD0"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F2F2F2" w:themeFill="background1" w:themeFillShade="F2"/>
          </w:tcPr>
          <w:p w14:paraId="7B5C490B"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F2F2F2" w:themeFill="background1" w:themeFillShade="F2"/>
          </w:tcPr>
          <w:p w14:paraId="1E6B2BF3" w14:textId="77777777" w:rsidR="003B430E" w:rsidRPr="00A83D28" w:rsidRDefault="003B430E" w:rsidP="00046484">
            <w:pPr>
              <w:spacing w:before="60" w:after="60"/>
              <w:rPr>
                <w:rFonts w:ascii="Trebuchet MS" w:hAnsi="Trebuchet MS" w:cs="Arial"/>
                <w:sz w:val="16"/>
                <w:szCs w:val="16"/>
                <w:lang w:val="ro-RO"/>
              </w:rPr>
            </w:pPr>
          </w:p>
        </w:tc>
      </w:tr>
      <w:tr w:rsidR="00970A84" w:rsidRPr="00A83D28" w14:paraId="6E7E84E4" w14:textId="77777777" w:rsidTr="00582670">
        <w:tblPrEx>
          <w:tblW w:w="10611" w:type="dxa"/>
          <w:tblInd w:w="-318" w:type="dxa"/>
          <w:tblLayout w:type="fixed"/>
          <w:tblPrExChange w:id="554" w:author="Mirela Biris" w:date="2023-05-28T11:26:00Z">
            <w:tblPrEx>
              <w:tblW w:w="10611" w:type="dxa"/>
              <w:tblInd w:w="-318" w:type="dxa"/>
              <w:tblLayout w:type="fixed"/>
            </w:tblPrEx>
          </w:tblPrExChange>
        </w:tblPrEx>
        <w:trPr>
          <w:gridAfter w:val="1"/>
          <w:trHeight w:val="289"/>
          <w:trPrChange w:id="555" w:author="Mirela Biris" w:date="2023-05-28T11:26:00Z">
            <w:trPr>
              <w:gridBefore w:val="3"/>
              <w:trHeight w:val="289"/>
            </w:trPr>
          </w:trPrChange>
        </w:trPr>
        <w:tc>
          <w:tcPr>
            <w:tcW w:w="568" w:type="dxa"/>
            <w:shd w:val="clear" w:color="auto" w:fill="FFFFFF" w:themeFill="background1"/>
            <w:tcPrChange w:id="556" w:author="Mirela Biris" w:date="2023-05-28T11:26:00Z">
              <w:tcPr>
                <w:tcW w:w="568" w:type="dxa"/>
                <w:gridSpan w:val="2"/>
                <w:shd w:val="clear" w:color="auto" w:fill="F2F2F2" w:themeFill="background1" w:themeFillShade="F2"/>
              </w:tcPr>
            </w:tcPrChange>
          </w:tcPr>
          <w:p w14:paraId="5D0218EC" w14:textId="7012173E" w:rsidR="00970A84" w:rsidRDefault="00970A84" w:rsidP="00F01C6E">
            <w:pPr>
              <w:spacing w:before="60" w:after="60"/>
              <w:jc w:val="center"/>
              <w:rPr>
                <w:rFonts w:ascii="Trebuchet MS" w:hAnsi="Trebuchet MS" w:cs="Arial"/>
                <w:b/>
                <w:sz w:val="18"/>
                <w:szCs w:val="20"/>
                <w:lang w:val="ro-RO"/>
              </w:rPr>
            </w:pPr>
            <w:r>
              <w:rPr>
                <w:rFonts w:ascii="Trebuchet MS" w:hAnsi="Trebuchet MS" w:cs="Arial"/>
                <w:b/>
                <w:sz w:val="18"/>
                <w:szCs w:val="20"/>
                <w:lang w:val="ro-RO"/>
              </w:rPr>
              <w:t>6</w:t>
            </w:r>
          </w:p>
        </w:tc>
        <w:tc>
          <w:tcPr>
            <w:tcW w:w="6804" w:type="dxa"/>
            <w:gridSpan w:val="3"/>
            <w:shd w:val="clear" w:color="auto" w:fill="FFFFFF" w:themeFill="background1"/>
            <w:tcPrChange w:id="557" w:author="Mirela Biris" w:date="2023-05-28T11:26:00Z">
              <w:tcPr>
                <w:tcW w:w="6804" w:type="dxa"/>
                <w:gridSpan w:val="5"/>
                <w:shd w:val="clear" w:color="auto" w:fill="F2F2F2" w:themeFill="background1" w:themeFillShade="F2"/>
              </w:tcPr>
            </w:tcPrChange>
          </w:tcPr>
          <w:p w14:paraId="34830228" w14:textId="7B5062F8" w:rsidR="00970A84" w:rsidRPr="00582670" w:rsidRDefault="00970A84" w:rsidP="00046484">
            <w:pPr>
              <w:spacing w:before="60" w:after="60"/>
              <w:jc w:val="both"/>
              <w:rPr>
                <w:rFonts w:ascii="Trebuchet MS" w:hAnsi="Trebuchet MS" w:cs="Arial"/>
                <w:sz w:val="20"/>
                <w:szCs w:val="20"/>
                <w:lang w:val="ro-RO"/>
              </w:rPr>
            </w:pPr>
            <w:r w:rsidRPr="00582670">
              <w:rPr>
                <w:rFonts w:ascii="Trebuchet MS" w:eastAsia="Calibri" w:hAnsi="Trebuchet MS" w:cs="Arial"/>
                <w:sz w:val="20"/>
                <w:szCs w:val="20"/>
                <w:lang w:val="ro-RO"/>
                <w:rPrChange w:id="558" w:author="Mirela Biris" w:date="2023-05-28T11:26:00Z">
                  <w:rPr>
                    <w:rFonts w:ascii="Trebuchet MS" w:eastAsia="Calibri" w:hAnsi="Trebuchet MS" w:cs="Arial"/>
                    <w:color w:val="FF0000"/>
                    <w:sz w:val="20"/>
                    <w:szCs w:val="20"/>
                    <w:lang w:val="ro-RO"/>
                  </w:rPr>
                </w:rPrChange>
              </w:rPr>
              <w:t xml:space="preserve">Proiectul in faza  SF cu </w:t>
            </w:r>
            <w:proofErr w:type="spellStart"/>
            <w:r w:rsidRPr="00582670">
              <w:rPr>
                <w:rFonts w:ascii="Trebuchet MS" w:eastAsia="Calibri" w:hAnsi="Trebuchet MS" w:cs="Arial"/>
                <w:sz w:val="20"/>
                <w:szCs w:val="20"/>
                <w:lang w:val="ro-RO"/>
                <w:rPrChange w:id="559" w:author="Mirela Biris" w:date="2023-05-28T11:26:00Z">
                  <w:rPr>
                    <w:rFonts w:ascii="Trebuchet MS" w:eastAsia="Calibri" w:hAnsi="Trebuchet MS" w:cs="Arial"/>
                    <w:color w:val="FF0000"/>
                    <w:sz w:val="20"/>
                    <w:szCs w:val="20"/>
                    <w:lang w:val="ro-RO"/>
                  </w:rPr>
                </w:rPrChange>
              </w:rPr>
              <w:t>emente</w:t>
            </w:r>
            <w:proofErr w:type="spellEnd"/>
            <w:r w:rsidRPr="00582670">
              <w:rPr>
                <w:rFonts w:ascii="Trebuchet MS" w:eastAsia="Calibri" w:hAnsi="Trebuchet MS" w:cs="Arial"/>
                <w:sz w:val="20"/>
                <w:szCs w:val="20"/>
                <w:lang w:val="ro-RO"/>
                <w:rPrChange w:id="560" w:author="Mirela Biris" w:date="2023-05-28T11:26:00Z">
                  <w:rPr>
                    <w:rFonts w:ascii="Trebuchet MS" w:eastAsia="Calibri" w:hAnsi="Trebuchet MS" w:cs="Arial"/>
                    <w:color w:val="FF0000"/>
                    <w:sz w:val="20"/>
                    <w:szCs w:val="20"/>
                    <w:lang w:val="ro-RO"/>
                  </w:rPr>
                </w:rPrChange>
              </w:rPr>
              <w:t xml:space="preserve"> de D.A.L.I a fost verificat in conformitate cu </w:t>
            </w:r>
            <w:proofErr w:type="spellStart"/>
            <w:r w:rsidRPr="00582670">
              <w:rPr>
                <w:rFonts w:ascii="Trebuchet MS" w:eastAsia="Calibri" w:hAnsi="Trebuchet MS" w:cs="Arial"/>
                <w:sz w:val="20"/>
                <w:szCs w:val="20"/>
                <w:lang w:val="ro-RO"/>
                <w:rPrChange w:id="561" w:author="Mirela Biris" w:date="2023-05-28T11:26:00Z">
                  <w:rPr>
                    <w:rFonts w:ascii="Trebuchet MS" w:eastAsia="Calibri" w:hAnsi="Trebuchet MS" w:cs="Arial"/>
                    <w:color w:val="FF0000"/>
                    <w:sz w:val="20"/>
                    <w:szCs w:val="20"/>
                    <w:lang w:val="ro-RO"/>
                  </w:rPr>
                </w:rPrChange>
              </w:rPr>
              <w:t>Hotararea</w:t>
            </w:r>
            <w:proofErr w:type="spellEnd"/>
            <w:r w:rsidRPr="00582670">
              <w:rPr>
                <w:rFonts w:ascii="Trebuchet MS" w:eastAsia="Calibri" w:hAnsi="Trebuchet MS" w:cs="Arial"/>
                <w:sz w:val="20"/>
                <w:szCs w:val="20"/>
                <w:lang w:val="ro-RO"/>
                <w:rPrChange w:id="562" w:author="Mirela Biris" w:date="2023-05-28T11:26:00Z">
                  <w:rPr>
                    <w:rFonts w:ascii="Trebuchet MS" w:eastAsia="Calibri" w:hAnsi="Trebuchet MS" w:cs="Arial"/>
                    <w:color w:val="FF0000"/>
                    <w:sz w:val="20"/>
                    <w:szCs w:val="20"/>
                    <w:lang w:val="ro-RO"/>
                  </w:rPr>
                </w:rPrChange>
              </w:rPr>
              <w:t xml:space="preserve"> 742/2018 </w:t>
            </w:r>
            <w:r w:rsidRPr="00582670">
              <w:rPr>
                <w:rFonts w:ascii="Trebuchet MS" w:eastAsia="Calibri" w:hAnsi="Trebuchet MS" w:cs="Arial"/>
                <w:b/>
                <w:sz w:val="20"/>
                <w:szCs w:val="20"/>
                <w:lang w:val="ro-RO"/>
                <w:rPrChange w:id="563" w:author="Mirela Biris" w:date="2023-05-28T11:26:00Z">
                  <w:rPr>
                    <w:rFonts w:ascii="Trebuchet MS" w:eastAsia="Calibri" w:hAnsi="Trebuchet MS" w:cs="Arial"/>
                    <w:b/>
                    <w:color w:val="FF0000"/>
                    <w:sz w:val="20"/>
                    <w:szCs w:val="20"/>
                    <w:lang w:val="ro-RO"/>
                  </w:rPr>
                </w:rPrChange>
              </w:rPr>
              <w:t>Regulamentul de verificare și expertizare tehnică de calitate a proiectelor, a execuției lucrărilor și a construcțiilor</w:t>
            </w:r>
            <w:r w:rsidRPr="00582670">
              <w:rPr>
                <w:rFonts w:ascii="Trebuchet MS" w:eastAsia="Calibri" w:hAnsi="Trebuchet MS" w:cs="Arial"/>
                <w:sz w:val="20"/>
                <w:szCs w:val="20"/>
                <w:lang w:val="ro-RO"/>
                <w:rPrChange w:id="564" w:author="Mirela Biris" w:date="2023-05-28T11:26:00Z">
                  <w:rPr>
                    <w:rFonts w:ascii="Trebuchet MS" w:eastAsia="Calibri" w:hAnsi="Trebuchet MS" w:cs="Arial"/>
                    <w:color w:val="FF0000"/>
                    <w:sz w:val="20"/>
                    <w:szCs w:val="20"/>
                    <w:lang w:val="ro-RO"/>
                  </w:rPr>
                </w:rPrChange>
              </w:rPr>
              <w:t xml:space="preserve">, art.7c, de </w:t>
            </w:r>
            <w:proofErr w:type="spellStart"/>
            <w:r w:rsidRPr="00582670">
              <w:rPr>
                <w:rFonts w:ascii="Trebuchet MS" w:eastAsia="Calibri" w:hAnsi="Trebuchet MS" w:cs="Arial"/>
                <w:sz w:val="20"/>
                <w:szCs w:val="20"/>
                <w:lang w:val="ro-RO"/>
                <w:rPrChange w:id="565" w:author="Mirela Biris" w:date="2023-05-28T11:26:00Z">
                  <w:rPr>
                    <w:rFonts w:ascii="Trebuchet MS" w:eastAsia="Calibri" w:hAnsi="Trebuchet MS" w:cs="Arial"/>
                    <w:color w:val="FF0000"/>
                    <w:sz w:val="20"/>
                    <w:szCs w:val="20"/>
                    <w:lang w:val="ro-RO"/>
                  </w:rPr>
                </w:rPrChange>
              </w:rPr>
              <w:t>catre</w:t>
            </w:r>
            <w:proofErr w:type="spellEnd"/>
            <w:r w:rsidRPr="00582670">
              <w:rPr>
                <w:rFonts w:ascii="Trebuchet MS" w:eastAsia="Calibri" w:hAnsi="Trebuchet MS" w:cs="Arial"/>
                <w:sz w:val="20"/>
                <w:szCs w:val="20"/>
                <w:lang w:val="ro-RO"/>
                <w:rPrChange w:id="566" w:author="Mirela Biris" w:date="2023-05-28T11:26:00Z">
                  <w:rPr>
                    <w:rFonts w:ascii="Trebuchet MS" w:eastAsia="Calibri" w:hAnsi="Trebuchet MS" w:cs="Arial"/>
                    <w:color w:val="FF0000"/>
                    <w:sz w:val="20"/>
                    <w:szCs w:val="20"/>
                    <w:lang w:val="ro-RO"/>
                  </w:rPr>
                </w:rPrChange>
              </w:rPr>
              <w:t xml:space="preserve"> verificator tehnic atestat in domeniul/domeniile și/sau subdomeniului/subdomeniile de construcții și/sau specialității/specialităților pentru instalațiile aferente construcțiilor?</w:t>
            </w:r>
          </w:p>
        </w:tc>
        <w:tc>
          <w:tcPr>
            <w:tcW w:w="425" w:type="dxa"/>
            <w:shd w:val="clear" w:color="auto" w:fill="FFFFFF" w:themeFill="background1"/>
            <w:tcPrChange w:id="567" w:author="Mirela Biris" w:date="2023-05-28T11:26:00Z">
              <w:tcPr>
                <w:tcW w:w="425" w:type="dxa"/>
                <w:gridSpan w:val="2"/>
                <w:shd w:val="clear" w:color="auto" w:fill="F2F2F2" w:themeFill="background1" w:themeFillShade="F2"/>
              </w:tcPr>
            </w:tcPrChange>
          </w:tcPr>
          <w:p w14:paraId="20F68C01" w14:textId="77777777" w:rsidR="00970A84" w:rsidRPr="00A83D28" w:rsidRDefault="00970A84" w:rsidP="00046484">
            <w:pPr>
              <w:spacing w:before="60" w:after="60"/>
              <w:rPr>
                <w:rFonts w:ascii="Trebuchet MS" w:hAnsi="Trebuchet MS" w:cs="Arial"/>
                <w:sz w:val="20"/>
                <w:szCs w:val="20"/>
                <w:lang w:val="ro-RO"/>
              </w:rPr>
            </w:pPr>
          </w:p>
        </w:tc>
        <w:tc>
          <w:tcPr>
            <w:tcW w:w="436" w:type="dxa"/>
            <w:gridSpan w:val="2"/>
            <w:shd w:val="clear" w:color="auto" w:fill="FFFFFF" w:themeFill="background1"/>
            <w:tcPrChange w:id="568" w:author="Mirela Biris" w:date="2023-05-28T11:26:00Z">
              <w:tcPr>
                <w:tcW w:w="436" w:type="dxa"/>
                <w:gridSpan w:val="3"/>
                <w:shd w:val="clear" w:color="auto" w:fill="F2F2F2" w:themeFill="background1" w:themeFillShade="F2"/>
              </w:tcPr>
            </w:tcPrChange>
          </w:tcPr>
          <w:p w14:paraId="2D65C32D" w14:textId="77777777" w:rsidR="00970A84" w:rsidRPr="00A83D28" w:rsidRDefault="00970A84" w:rsidP="00046484">
            <w:pPr>
              <w:spacing w:before="60" w:after="60"/>
              <w:rPr>
                <w:rFonts w:ascii="Trebuchet MS" w:hAnsi="Trebuchet MS" w:cs="Arial"/>
                <w:sz w:val="20"/>
                <w:szCs w:val="20"/>
                <w:lang w:val="ro-RO"/>
              </w:rPr>
            </w:pPr>
          </w:p>
        </w:tc>
        <w:tc>
          <w:tcPr>
            <w:tcW w:w="540" w:type="dxa"/>
            <w:gridSpan w:val="2"/>
            <w:shd w:val="clear" w:color="auto" w:fill="FFFFFF" w:themeFill="background1"/>
            <w:tcPrChange w:id="569" w:author="Mirela Biris" w:date="2023-05-28T11:26:00Z">
              <w:tcPr>
                <w:tcW w:w="540" w:type="dxa"/>
                <w:gridSpan w:val="2"/>
                <w:shd w:val="clear" w:color="auto" w:fill="F2F2F2" w:themeFill="background1" w:themeFillShade="F2"/>
              </w:tcPr>
            </w:tcPrChange>
          </w:tcPr>
          <w:p w14:paraId="33FD73C2" w14:textId="77777777" w:rsidR="00970A84" w:rsidRPr="00A83D28" w:rsidRDefault="00970A84" w:rsidP="00046484">
            <w:pPr>
              <w:spacing w:before="60" w:after="60"/>
              <w:rPr>
                <w:rFonts w:ascii="Trebuchet MS" w:hAnsi="Trebuchet MS" w:cs="Arial"/>
                <w:sz w:val="20"/>
                <w:szCs w:val="20"/>
                <w:lang w:val="ro-RO"/>
              </w:rPr>
            </w:pPr>
          </w:p>
        </w:tc>
        <w:tc>
          <w:tcPr>
            <w:tcW w:w="1838" w:type="dxa"/>
            <w:gridSpan w:val="3"/>
            <w:shd w:val="clear" w:color="auto" w:fill="FFFFFF" w:themeFill="background1"/>
            <w:tcPrChange w:id="570" w:author="Mirela Biris" w:date="2023-05-28T11:26:00Z">
              <w:tcPr>
                <w:tcW w:w="1838" w:type="dxa"/>
                <w:gridSpan w:val="3"/>
                <w:shd w:val="clear" w:color="auto" w:fill="F2F2F2" w:themeFill="background1" w:themeFillShade="F2"/>
              </w:tcPr>
            </w:tcPrChange>
          </w:tcPr>
          <w:p w14:paraId="1D4EAE39" w14:textId="77777777" w:rsidR="00970A84" w:rsidRPr="00A83D28" w:rsidRDefault="00970A84" w:rsidP="00046484">
            <w:pPr>
              <w:spacing w:before="60" w:after="60"/>
              <w:rPr>
                <w:rFonts w:ascii="Trebuchet MS" w:hAnsi="Trebuchet MS" w:cs="Arial"/>
                <w:sz w:val="16"/>
                <w:szCs w:val="16"/>
                <w:lang w:val="ro-RO"/>
              </w:rPr>
            </w:pPr>
          </w:p>
        </w:tc>
      </w:tr>
      <w:tr w:rsidR="00A83D28" w:rsidRPr="00A83D28" w14:paraId="6C4F9E66" w14:textId="77777777" w:rsidTr="00046484">
        <w:trPr>
          <w:gridAfter w:val="1"/>
          <w:trHeight w:val="289"/>
        </w:trPr>
        <w:tc>
          <w:tcPr>
            <w:tcW w:w="568" w:type="dxa"/>
            <w:vMerge w:val="restart"/>
            <w:shd w:val="clear" w:color="auto" w:fill="auto"/>
          </w:tcPr>
          <w:p w14:paraId="5FAE21B1" w14:textId="517EA209" w:rsidR="003B430E" w:rsidRPr="00F01C6E" w:rsidRDefault="00F01C6E" w:rsidP="00F01C6E">
            <w:pPr>
              <w:spacing w:before="60" w:after="60"/>
              <w:jc w:val="center"/>
              <w:rPr>
                <w:rFonts w:ascii="Trebuchet MS" w:hAnsi="Trebuchet MS" w:cs="Arial"/>
                <w:b/>
                <w:sz w:val="18"/>
                <w:szCs w:val="20"/>
                <w:lang w:val="ro-RO"/>
              </w:rPr>
            </w:pPr>
            <w:del w:id="571" w:author="Mirela Biris" w:date="2023-05-28T11:29:00Z">
              <w:r w:rsidDel="003B7778">
                <w:rPr>
                  <w:rFonts w:ascii="Trebuchet MS" w:hAnsi="Trebuchet MS" w:cs="Arial"/>
                  <w:b/>
                  <w:sz w:val="18"/>
                  <w:szCs w:val="20"/>
                  <w:lang w:val="ro-RO"/>
                </w:rPr>
                <w:delText>6</w:delText>
              </w:r>
            </w:del>
            <w:ins w:id="572" w:author="Mirela Biris" w:date="2023-05-28T11:29:00Z">
              <w:r w:rsidR="003B7778">
                <w:rPr>
                  <w:rFonts w:ascii="Trebuchet MS" w:hAnsi="Trebuchet MS" w:cs="Arial"/>
                  <w:b/>
                  <w:sz w:val="18"/>
                  <w:szCs w:val="20"/>
                  <w:lang w:val="ro-RO"/>
                </w:rPr>
                <w:t>7</w:t>
              </w:r>
            </w:ins>
          </w:p>
        </w:tc>
        <w:tc>
          <w:tcPr>
            <w:tcW w:w="6804" w:type="dxa"/>
            <w:gridSpan w:val="3"/>
            <w:shd w:val="clear" w:color="auto" w:fill="auto"/>
          </w:tcPr>
          <w:p w14:paraId="364F7784"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14:paraId="21A8D23B"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auto"/>
          </w:tcPr>
          <w:p w14:paraId="6495DBA7"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auto"/>
          </w:tcPr>
          <w:p w14:paraId="641874AD"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auto"/>
          </w:tcPr>
          <w:p w14:paraId="1940F6FA"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10216AD" w14:textId="77777777" w:rsidTr="00046484">
        <w:trPr>
          <w:gridAfter w:val="1"/>
          <w:trHeight w:val="289"/>
        </w:trPr>
        <w:tc>
          <w:tcPr>
            <w:tcW w:w="568" w:type="dxa"/>
            <w:vMerge/>
            <w:shd w:val="clear" w:color="auto" w:fill="auto"/>
          </w:tcPr>
          <w:p w14:paraId="457C9721"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gridSpan w:val="3"/>
            <w:shd w:val="clear" w:color="auto" w:fill="auto"/>
          </w:tcPr>
          <w:p w14:paraId="57BEB25D" w14:textId="77777777" w:rsidR="003B430E" w:rsidRPr="00A83D28" w:rsidRDefault="003B430E">
            <w:pPr>
              <w:pStyle w:val="ListParagraph"/>
              <w:numPr>
                <w:ilvl w:val="0"/>
                <w:numId w:val="38"/>
              </w:numPr>
              <w:spacing w:before="60" w:after="60" w:line="276" w:lineRule="auto"/>
              <w:jc w:val="both"/>
              <w:rPr>
                <w:rFonts w:ascii="Trebuchet MS" w:hAnsi="Trebuchet MS" w:cs="Arial"/>
                <w:sz w:val="20"/>
                <w:szCs w:val="20"/>
                <w:lang w:val="ro-RO"/>
              </w:rPr>
              <w:pPrChange w:id="573" w:author="Mirela Biris" w:date="2023-05-28T11:30:00Z">
                <w:pPr>
                  <w:pStyle w:val="ListParagraph"/>
                  <w:numPr>
                    <w:numId w:val="35"/>
                  </w:numPr>
                  <w:spacing w:before="60" w:after="60" w:line="276" w:lineRule="auto"/>
                  <w:ind w:hanging="360"/>
                  <w:jc w:val="both"/>
                </w:pPr>
              </w:pPrChange>
            </w:pPr>
            <w:r w:rsidRPr="00A83D28">
              <w:rPr>
                <w:rFonts w:ascii="Trebuchet MS" w:hAnsi="Trebuchet MS" w:cs="Arial"/>
                <w:sz w:val="20"/>
                <w:szCs w:val="20"/>
                <w:lang w:val="ro-RO"/>
              </w:rPr>
              <w:t>Certificatul de urbanism anexat?</w:t>
            </w:r>
          </w:p>
        </w:tc>
        <w:tc>
          <w:tcPr>
            <w:tcW w:w="425" w:type="dxa"/>
            <w:shd w:val="clear" w:color="auto" w:fill="auto"/>
          </w:tcPr>
          <w:p w14:paraId="49CD90C5"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auto"/>
          </w:tcPr>
          <w:p w14:paraId="6E37C07D"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auto"/>
          </w:tcPr>
          <w:p w14:paraId="6BE05CF7"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auto"/>
          </w:tcPr>
          <w:p w14:paraId="195B5CC1"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503EB269" w14:textId="77777777" w:rsidTr="00046484">
        <w:trPr>
          <w:gridAfter w:val="1"/>
          <w:trHeight w:val="289"/>
        </w:trPr>
        <w:tc>
          <w:tcPr>
            <w:tcW w:w="568" w:type="dxa"/>
            <w:vMerge/>
            <w:shd w:val="clear" w:color="auto" w:fill="auto"/>
          </w:tcPr>
          <w:p w14:paraId="282CDE64"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gridSpan w:val="3"/>
            <w:shd w:val="clear" w:color="auto" w:fill="auto"/>
          </w:tcPr>
          <w:p w14:paraId="5C5C5940" w14:textId="77777777" w:rsidR="003B430E" w:rsidRPr="00A83D28" w:rsidRDefault="003B430E">
            <w:pPr>
              <w:pStyle w:val="ListParagraph"/>
              <w:numPr>
                <w:ilvl w:val="0"/>
                <w:numId w:val="38"/>
              </w:numPr>
              <w:spacing w:before="60" w:after="60" w:line="276" w:lineRule="auto"/>
              <w:jc w:val="both"/>
              <w:rPr>
                <w:rFonts w:ascii="Trebuchet MS" w:hAnsi="Trebuchet MS" w:cs="Arial"/>
                <w:sz w:val="20"/>
                <w:szCs w:val="20"/>
                <w:lang w:val="ro-RO"/>
              </w:rPr>
              <w:pPrChange w:id="574" w:author="Mirela Biris" w:date="2023-05-28T11:30:00Z">
                <w:pPr>
                  <w:pStyle w:val="ListParagraph"/>
                  <w:numPr>
                    <w:numId w:val="35"/>
                  </w:numPr>
                  <w:spacing w:before="60" w:after="60" w:line="276" w:lineRule="auto"/>
                  <w:ind w:hanging="360"/>
                  <w:jc w:val="both"/>
                </w:pPr>
              </w:pPrChange>
            </w:pPr>
            <w:r w:rsidRPr="00A83D28">
              <w:rPr>
                <w:rFonts w:ascii="Trebuchet MS" w:hAnsi="Trebuchet MS" w:cs="Arial"/>
                <w:sz w:val="20"/>
                <w:szCs w:val="20"/>
                <w:lang w:val="ro-RO"/>
              </w:rPr>
              <w:t xml:space="preserve">Studiul topografic, vizat de către Oficiul de Cadastru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Publicitate Imobiliară?</w:t>
            </w:r>
          </w:p>
        </w:tc>
        <w:tc>
          <w:tcPr>
            <w:tcW w:w="425" w:type="dxa"/>
            <w:shd w:val="clear" w:color="auto" w:fill="auto"/>
          </w:tcPr>
          <w:p w14:paraId="5DD8CB8F"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auto"/>
          </w:tcPr>
          <w:p w14:paraId="61060896"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auto"/>
          </w:tcPr>
          <w:p w14:paraId="3F8441F4"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auto"/>
          </w:tcPr>
          <w:p w14:paraId="4FE2F0DA"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7B5109B4" w14:textId="77777777" w:rsidTr="00046484">
        <w:trPr>
          <w:gridAfter w:val="1"/>
          <w:trHeight w:val="289"/>
        </w:trPr>
        <w:tc>
          <w:tcPr>
            <w:tcW w:w="568" w:type="dxa"/>
            <w:vMerge/>
            <w:shd w:val="clear" w:color="auto" w:fill="auto"/>
          </w:tcPr>
          <w:p w14:paraId="104F5079"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gridSpan w:val="3"/>
            <w:shd w:val="clear" w:color="auto" w:fill="auto"/>
          </w:tcPr>
          <w:p w14:paraId="4DCEDBC4" w14:textId="77777777" w:rsidR="003B430E" w:rsidRPr="00A83D28" w:rsidRDefault="003B430E">
            <w:pPr>
              <w:pStyle w:val="ListParagraph"/>
              <w:numPr>
                <w:ilvl w:val="0"/>
                <w:numId w:val="38"/>
              </w:numPr>
              <w:spacing w:before="60" w:after="60" w:line="276" w:lineRule="auto"/>
              <w:jc w:val="both"/>
              <w:rPr>
                <w:rFonts w:ascii="Trebuchet MS" w:hAnsi="Trebuchet MS" w:cs="Arial"/>
                <w:sz w:val="20"/>
                <w:szCs w:val="20"/>
                <w:lang w:val="ro-RO"/>
              </w:rPr>
              <w:pPrChange w:id="575" w:author="Mirela Biris" w:date="2023-05-28T11:30:00Z">
                <w:pPr>
                  <w:pStyle w:val="ListParagraph"/>
                  <w:numPr>
                    <w:numId w:val="35"/>
                  </w:numPr>
                  <w:spacing w:before="60" w:after="60" w:line="276" w:lineRule="auto"/>
                  <w:ind w:hanging="360"/>
                  <w:jc w:val="both"/>
                </w:pPr>
              </w:pPrChange>
            </w:pPr>
            <w:r w:rsidRPr="00A83D28">
              <w:rPr>
                <w:rFonts w:ascii="Trebuchet MS" w:hAnsi="Trebuchet MS" w:cs="Arial"/>
                <w:sz w:val="20"/>
                <w:szCs w:val="20"/>
                <w:lang w:val="ro-RO"/>
              </w:rPr>
              <w:t xml:space="preserve">Extrasul de carte funciară, </w:t>
            </w:r>
            <w:proofErr w:type="spellStart"/>
            <w:r w:rsidRPr="00A83D28">
              <w:rPr>
                <w:rFonts w:ascii="Trebuchet MS" w:hAnsi="Trebuchet MS" w:cs="Arial"/>
                <w:sz w:val="20"/>
                <w:szCs w:val="20"/>
                <w:lang w:val="ro-RO"/>
              </w:rPr>
              <w:t>dupa</w:t>
            </w:r>
            <w:proofErr w:type="spellEnd"/>
            <w:r w:rsidRPr="00A83D28">
              <w:rPr>
                <w:rFonts w:ascii="Trebuchet MS" w:hAnsi="Trebuchet MS" w:cs="Arial"/>
                <w:sz w:val="20"/>
                <w:szCs w:val="20"/>
                <w:lang w:val="ro-RO"/>
              </w:rPr>
              <w:t xml:space="preserve"> caz?</w:t>
            </w:r>
          </w:p>
        </w:tc>
        <w:tc>
          <w:tcPr>
            <w:tcW w:w="425" w:type="dxa"/>
            <w:shd w:val="clear" w:color="auto" w:fill="auto"/>
          </w:tcPr>
          <w:p w14:paraId="13D1D5AF"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auto"/>
          </w:tcPr>
          <w:p w14:paraId="73FF4821"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auto"/>
          </w:tcPr>
          <w:p w14:paraId="237F049D"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auto"/>
          </w:tcPr>
          <w:p w14:paraId="5AE0C0CB"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38B42DC2" w14:textId="77777777" w:rsidTr="00046484">
        <w:trPr>
          <w:gridAfter w:val="1"/>
          <w:trHeight w:val="289"/>
        </w:trPr>
        <w:tc>
          <w:tcPr>
            <w:tcW w:w="568" w:type="dxa"/>
            <w:vMerge/>
            <w:shd w:val="clear" w:color="auto" w:fill="auto"/>
          </w:tcPr>
          <w:p w14:paraId="6EEE360C"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gridSpan w:val="3"/>
            <w:shd w:val="clear" w:color="auto" w:fill="auto"/>
          </w:tcPr>
          <w:p w14:paraId="439C6DB5" w14:textId="77777777" w:rsidR="003B430E" w:rsidRPr="00A83D28" w:rsidRDefault="003B430E">
            <w:pPr>
              <w:pStyle w:val="ListParagraph"/>
              <w:numPr>
                <w:ilvl w:val="0"/>
                <w:numId w:val="38"/>
              </w:numPr>
              <w:spacing w:before="60" w:after="60" w:line="276" w:lineRule="auto"/>
              <w:jc w:val="both"/>
              <w:rPr>
                <w:rFonts w:ascii="Trebuchet MS" w:hAnsi="Trebuchet MS" w:cs="Arial"/>
                <w:sz w:val="20"/>
                <w:szCs w:val="20"/>
                <w:lang w:val="ro-RO"/>
              </w:rPr>
              <w:pPrChange w:id="576" w:author="Mirela Biris" w:date="2023-05-28T11:30:00Z">
                <w:pPr>
                  <w:pStyle w:val="ListParagraph"/>
                  <w:numPr>
                    <w:numId w:val="35"/>
                  </w:numPr>
                  <w:spacing w:before="60" w:after="60" w:line="276" w:lineRule="auto"/>
                  <w:ind w:hanging="360"/>
                  <w:jc w:val="both"/>
                </w:pPr>
              </w:pPrChange>
            </w:pPr>
            <w:r w:rsidRPr="00A83D28">
              <w:rPr>
                <w:rFonts w:ascii="Trebuchet MS" w:hAnsi="Trebuchet MS" w:cs="Arial"/>
                <w:sz w:val="20"/>
                <w:szCs w:val="20"/>
                <w:lang w:val="ro-RO"/>
              </w:rPr>
              <w:t xml:space="preserve">Avizele conforme, privind asigurarea </w:t>
            </w:r>
            <w:proofErr w:type="spellStart"/>
            <w:r w:rsidRPr="00A83D28">
              <w:rPr>
                <w:rFonts w:ascii="Trebuchet MS" w:hAnsi="Trebuchet MS" w:cs="Arial"/>
                <w:sz w:val="20"/>
                <w:szCs w:val="20"/>
                <w:lang w:val="ro-RO"/>
              </w:rPr>
              <w:t>utilităţilor</w:t>
            </w:r>
            <w:proofErr w:type="spellEnd"/>
            <w:r w:rsidRPr="00A83D28">
              <w:rPr>
                <w:rFonts w:ascii="Trebuchet MS" w:hAnsi="Trebuchet MS" w:cs="Arial"/>
                <w:sz w:val="20"/>
                <w:szCs w:val="20"/>
                <w:lang w:val="ro-RO"/>
              </w:rPr>
              <w:t>?</w:t>
            </w:r>
          </w:p>
        </w:tc>
        <w:tc>
          <w:tcPr>
            <w:tcW w:w="425" w:type="dxa"/>
            <w:shd w:val="clear" w:color="auto" w:fill="auto"/>
          </w:tcPr>
          <w:p w14:paraId="6329A2A0"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auto"/>
          </w:tcPr>
          <w:p w14:paraId="4F50C737"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auto"/>
          </w:tcPr>
          <w:p w14:paraId="68F762D1"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auto"/>
          </w:tcPr>
          <w:p w14:paraId="7596E3F5"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6B31055E" w14:textId="77777777" w:rsidTr="00046484">
        <w:trPr>
          <w:gridAfter w:val="1"/>
          <w:trHeight w:val="289"/>
        </w:trPr>
        <w:tc>
          <w:tcPr>
            <w:tcW w:w="568" w:type="dxa"/>
            <w:vMerge/>
            <w:shd w:val="clear" w:color="auto" w:fill="auto"/>
          </w:tcPr>
          <w:p w14:paraId="734C39C6"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gridSpan w:val="3"/>
            <w:shd w:val="clear" w:color="auto" w:fill="auto"/>
          </w:tcPr>
          <w:p w14:paraId="4E515A03" w14:textId="77777777" w:rsidR="003B430E" w:rsidRPr="00A83D28" w:rsidRDefault="003B430E">
            <w:pPr>
              <w:pStyle w:val="ListParagraph"/>
              <w:numPr>
                <w:ilvl w:val="0"/>
                <w:numId w:val="38"/>
              </w:numPr>
              <w:spacing w:before="60" w:after="60" w:line="276" w:lineRule="auto"/>
              <w:jc w:val="both"/>
              <w:rPr>
                <w:rFonts w:ascii="Trebuchet MS" w:hAnsi="Trebuchet MS" w:cs="Arial"/>
                <w:sz w:val="20"/>
                <w:szCs w:val="20"/>
                <w:lang w:val="ro-RO"/>
              </w:rPr>
              <w:pPrChange w:id="577" w:author="Mirela Biris" w:date="2023-05-28T11:30:00Z">
                <w:pPr>
                  <w:pStyle w:val="ListParagraph"/>
                  <w:numPr>
                    <w:numId w:val="35"/>
                  </w:numPr>
                  <w:spacing w:before="60" w:after="60" w:line="276" w:lineRule="auto"/>
                  <w:ind w:hanging="360"/>
                  <w:jc w:val="both"/>
                </w:pPr>
              </w:pPrChange>
            </w:pPr>
            <w:r w:rsidRPr="00A83D28">
              <w:rPr>
                <w:rFonts w:ascii="Trebuchet MS" w:hAnsi="Trebuchet MS" w:cs="Arial"/>
                <w:sz w:val="20"/>
                <w:szCs w:val="20"/>
                <w:lang w:val="ro-RO"/>
              </w:rPr>
              <w:t xml:space="preserve">Actul administrativ al </w:t>
            </w:r>
            <w:proofErr w:type="spellStart"/>
            <w:r w:rsidRPr="00A83D28">
              <w:rPr>
                <w:rFonts w:ascii="Trebuchet MS" w:hAnsi="Trebuchet MS" w:cs="Arial"/>
                <w:sz w:val="20"/>
                <w:szCs w:val="20"/>
                <w:lang w:val="ro-RO"/>
              </w:rPr>
              <w:t>autorităţii</w:t>
            </w:r>
            <w:proofErr w:type="spellEnd"/>
            <w:r w:rsidRPr="00A83D28">
              <w:rPr>
                <w:rFonts w:ascii="Trebuchet MS" w:hAnsi="Trebuchet MS" w:cs="Arial"/>
                <w:sz w:val="20"/>
                <w:szCs w:val="20"/>
                <w:lang w:val="ro-RO"/>
              </w:rPr>
              <w:t xml:space="preserve"> competente pentru </w:t>
            </w:r>
            <w:proofErr w:type="spellStart"/>
            <w:r w:rsidRPr="00A83D28">
              <w:rPr>
                <w:rFonts w:ascii="Trebuchet MS" w:hAnsi="Trebuchet MS" w:cs="Arial"/>
                <w:sz w:val="20"/>
                <w:szCs w:val="20"/>
                <w:lang w:val="ro-RO"/>
              </w:rPr>
              <w:t>protecţia</w:t>
            </w:r>
            <w:proofErr w:type="spellEnd"/>
            <w:r w:rsidRPr="00A83D28">
              <w:rPr>
                <w:rFonts w:ascii="Trebuchet MS"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A83D28">
              <w:rPr>
                <w:rFonts w:ascii="Trebuchet MS" w:hAnsi="Trebuchet MS" w:cs="Arial"/>
                <w:sz w:val="20"/>
                <w:szCs w:val="20"/>
                <w:lang w:val="ro-RO"/>
              </w:rPr>
              <w:t>documentaţia</w:t>
            </w:r>
            <w:proofErr w:type="spellEnd"/>
            <w:r w:rsidRPr="00A83D28">
              <w:rPr>
                <w:rFonts w:ascii="Trebuchet MS" w:hAnsi="Trebuchet MS" w:cs="Arial"/>
                <w:sz w:val="20"/>
                <w:szCs w:val="20"/>
                <w:lang w:val="ro-RO"/>
              </w:rPr>
              <w:t xml:space="preserve"> tehnico-economică ?</w:t>
            </w:r>
          </w:p>
        </w:tc>
        <w:tc>
          <w:tcPr>
            <w:tcW w:w="425" w:type="dxa"/>
            <w:shd w:val="clear" w:color="auto" w:fill="auto"/>
          </w:tcPr>
          <w:p w14:paraId="21F71350"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auto"/>
          </w:tcPr>
          <w:p w14:paraId="1EAC9EF5"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auto"/>
          </w:tcPr>
          <w:p w14:paraId="5F5AEE00"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auto"/>
          </w:tcPr>
          <w:p w14:paraId="3E695D67"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1EDD61DD" w14:textId="77777777" w:rsidTr="00046484">
        <w:trPr>
          <w:gridAfter w:val="1"/>
          <w:trHeight w:val="289"/>
        </w:trPr>
        <w:tc>
          <w:tcPr>
            <w:tcW w:w="568" w:type="dxa"/>
            <w:vMerge/>
            <w:shd w:val="clear" w:color="auto" w:fill="auto"/>
          </w:tcPr>
          <w:p w14:paraId="52A7D5E4" w14:textId="77777777" w:rsidR="003B430E" w:rsidRPr="00A83D28" w:rsidRDefault="003B430E" w:rsidP="00046484">
            <w:pPr>
              <w:spacing w:before="60" w:after="60"/>
              <w:jc w:val="center"/>
              <w:rPr>
                <w:rFonts w:ascii="Trebuchet MS" w:hAnsi="Trebuchet MS" w:cs="Arial"/>
                <w:b/>
                <w:sz w:val="18"/>
                <w:szCs w:val="20"/>
                <w:lang w:val="ro-RO"/>
              </w:rPr>
            </w:pPr>
          </w:p>
        </w:tc>
        <w:tc>
          <w:tcPr>
            <w:tcW w:w="6804" w:type="dxa"/>
            <w:gridSpan w:val="3"/>
            <w:shd w:val="clear" w:color="auto" w:fill="auto"/>
          </w:tcPr>
          <w:p w14:paraId="0BC577A7" w14:textId="77777777" w:rsidR="003B430E" w:rsidRPr="00A83D28" w:rsidRDefault="003B430E">
            <w:pPr>
              <w:pStyle w:val="ListParagraph"/>
              <w:numPr>
                <w:ilvl w:val="0"/>
                <w:numId w:val="38"/>
              </w:numPr>
              <w:spacing w:before="60" w:after="60" w:line="276" w:lineRule="auto"/>
              <w:jc w:val="both"/>
              <w:rPr>
                <w:rFonts w:ascii="Trebuchet MS" w:hAnsi="Trebuchet MS" w:cs="Arial"/>
                <w:sz w:val="20"/>
                <w:szCs w:val="20"/>
                <w:lang w:val="ro-RO"/>
              </w:rPr>
              <w:pPrChange w:id="578" w:author="Mirela Biris" w:date="2023-05-28T11:30:00Z">
                <w:pPr>
                  <w:pStyle w:val="ListParagraph"/>
                  <w:numPr>
                    <w:numId w:val="35"/>
                  </w:numPr>
                  <w:spacing w:before="60" w:after="60" w:line="276" w:lineRule="auto"/>
                  <w:ind w:hanging="360"/>
                  <w:jc w:val="both"/>
                </w:pPr>
              </w:pPrChange>
            </w:pPr>
            <w:r w:rsidRPr="00A83D28">
              <w:rPr>
                <w:rFonts w:ascii="Trebuchet MS" w:hAnsi="Trebuchet MS" w:cs="Arial"/>
                <w:sz w:val="20"/>
                <w:szCs w:val="20"/>
                <w:lang w:val="ro-RO"/>
              </w:rPr>
              <w:t xml:space="preserve">Avizele, acordurile </w:t>
            </w:r>
            <w:proofErr w:type="spellStart"/>
            <w:r w:rsidRPr="00A83D28">
              <w:rPr>
                <w:rFonts w:ascii="Trebuchet MS" w:hAnsi="Trebuchet MS" w:cs="Arial"/>
                <w:sz w:val="20"/>
                <w:szCs w:val="20"/>
                <w:lang w:val="ro-RO"/>
              </w:rPr>
              <w:t>şi</w:t>
            </w:r>
            <w:proofErr w:type="spellEnd"/>
            <w:r w:rsidRPr="00A83D28">
              <w:rPr>
                <w:rFonts w:ascii="Trebuchet MS" w:hAnsi="Trebuchet MS" w:cs="Arial"/>
                <w:sz w:val="20"/>
                <w:szCs w:val="20"/>
                <w:lang w:val="ro-RO"/>
              </w:rPr>
              <w:t xml:space="preserve"> studiile specifice obținute/efectuate până la data depunerii cererii de finanțare, după caz, care pot </w:t>
            </w:r>
            <w:proofErr w:type="spellStart"/>
            <w:r w:rsidRPr="00A83D28">
              <w:rPr>
                <w:rFonts w:ascii="Trebuchet MS" w:hAnsi="Trebuchet MS" w:cs="Arial"/>
                <w:sz w:val="20"/>
                <w:szCs w:val="20"/>
                <w:lang w:val="ro-RO"/>
              </w:rPr>
              <w:t>condiţiona</w:t>
            </w:r>
            <w:proofErr w:type="spellEnd"/>
            <w:r w:rsidRPr="00A83D28">
              <w:rPr>
                <w:rFonts w:ascii="Trebuchet MS" w:hAnsi="Trebuchet MS" w:cs="Arial"/>
                <w:sz w:val="20"/>
                <w:szCs w:val="20"/>
                <w:lang w:val="ro-RO"/>
              </w:rPr>
              <w:t xml:space="preserve"> </w:t>
            </w:r>
            <w:proofErr w:type="spellStart"/>
            <w:r w:rsidRPr="00A83D28">
              <w:rPr>
                <w:rFonts w:ascii="Trebuchet MS" w:hAnsi="Trebuchet MS" w:cs="Arial"/>
                <w:sz w:val="20"/>
                <w:szCs w:val="20"/>
                <w:lang w:val="ro-RO"/>
              </w:rPr>
              <w:t>soluţiile</w:t>
            </w:r>
            <w:proofErr w:type="spellEnd"/>
            <w:r w:rsidRPr="00A83D28">
              <w:rPr>
                <w:rFonts w:ascii="Trebuchet MS" w:hAnsi="Trebuchet MS" w:cs="Arial"/>
                <w:sz w:val="20"/>
                <w:szCs w:val="20"/>
                <w:lang w:val="ro-RO"/>
              </w:rPr>
              <w:t xml:space="preserve"> tehnice?</w:t>
            </w:r>
          </w:p>
        </w:tc>
        <w:tc>
          <w:tcPr>
            <w:tcW w:w="425" w:type="dxa"/>
            <w:shd w:val="clear" w:color="auto" w:fill="auto"/>
          </w:tcPr>
          <w:p w14:paraId="318C03C2"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auto"/>
          </w:tcPr>
          <w:p w14:paraId="6378E4E5"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auto"/>
          </w:tcPr>
          <w:p w14:paraId="2FF2009B"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auto"/>
          </w:tcPr>
          <w:p w14:paraId="720E04DC"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3140C1D2" w14:textId="77777777" w:rsidTr="00046484">
        <w:trPr>
          <w:gridAfter w:val="1"/>
          <w:trHeight w:val="197"/>
        </w:trPr>
        <w:tc>
          <w:tcPr>
            <w:tcW w:w="568" w:type="dxa"/>
          </w:tcPr>
          <w:p w14:paraId="2E000B2A" w14:textId="48A1C58B" w:rsidR="003B430E" w:rsidRPr="00F01C6E" w:rsidRDefault="00F01C6E" w:rsidP="00F01C6E">
            <w:pPr>
              <w:spacing w:before="60" w:after="60"/>
              <w:jc w:val="center"/>
              <w:rPr>
                <w:rFonts w:ascii="Trebuchet MS" w:hAnsi="Trebuchet MS" w:cs="Arial"/>
                <w:b/>
                <w:sz w:val="18"/>
                <w:szCs w:val="20"/>
                <w:lang w:val="ro-RO"/>
              </w:rPr>
            </w:pPr>
            <w:del w:id="579" w:author="Mirela Biris" w:date="2023-05-28T11:29:00Z">
              <w:r w:rsidDel="003B7778">
                <w:rPr>
                  <w:rFonts w:ascii="Trebuchet MS" w:hAnsi="Trebuchet MS" w:cs="Arial"/>
                  <w:b/>
                  <w:sz w:val="18"/>
                  <w:szCs w:val="20"/>
                  <w:lang w:val="ro-RO"/>
                </w:rPr>
                <w:delText>7</w:delText>
              </w:r>
            </w:del>
            <w:ins w:id="580" w:author="Mirela Biris" w:date="2023-05-28T11:29:00Z">
              <w:r w:rsidR="003B7778">
                <w:rPr>
                  <w:rFonts w:ascii="Trebuchet MS" w:hAnsi="Trebuchet MS" w:cs="Arial"/>
                  <w:b/>
                  <w:sz w:val="18"/>
                  <w:szCs w:val="20"/>
                  <w:lang w:val="ro-RO"/>
                </w:rPr>
                <w:t>8</w:t>
              </w:r>
            </w:ins>
          </w:p>
        </w:tc>
        <w:tc>
          <w:tcPr>
            <w:tcW w:w="6804" w:type="dxa"/>
            <w:gridSpan w:val="3"/>
          </w:tcPr>
          <w:p w14:paraId="52B926B8" w14:textId="14DD5D6F" w:rsidR="003B430E" w:rsidRPr="00A83D28" w:rsidRDefault="003B430E" w:rsidP="00046484">
            <w:pPr>
              <w:spacing w:before="60" w:after="60"/>
              <w:jc w:val="both"/>
              <w:rPr>
                <w:rFonts w:ascii="Trebuchet MS" w:hAnsi="Trebuchet MS" w:cs="Arial"/>
                <w:sz w:val="20"/>
                <w:szCs w:val="20"/>
                <w:lang w:val="ro-RO"/>
              </w:rPr>
            </w:pPr>
            <w:proofErr w:type="spellStart"/>
            <w:r w:rsidRPr="00A83D28">
              <w:rPr>
                <w:rFonts w:ascii="Trebuchet MS" w:hAnsi="Trebuchet MS" w:cs="Arial"/>
                <w:sz w:val="20"/>
                <w:szCs w:val="20"/>
                <w:lang w:val="ro-RO"/>
              </w:rPr>
              <w:t>Inform</w:t>
            </w:r>
            <w:ins w:id="581" w:author="Mirela Biris" w:date="2023-05-28T11:28:00Z">
              <w:r w:rsidR="003B7778">
                <w:rPr>
                  <w:rFonts w:ascii="Trebuchet MS" w:hAnsi="Trebuchet MS" w:cs="Arial"/>
                  <w:sz w:val="20"/>
                  <w:szCs w:val="20"/>
                  <w:lang w:val="ro-RO"/>
                </w:rPr>
                <w:t>a</w:t>
              </w:r>
            </w:ins>
            <w:r w:rsidRPr="00A83D28">
              <w:rPr>
                <w:rFonts w:ascii="Trebuchet MS" w:hAnsi="Trebuchet MS" w:cs="Arial"/>
                <w:sz w:val="20"/>
                <w:szCs w:val="20"/>
                <w:lang w:val="ro-RO"/>
              </w:rPr>
              <w:t>tiile</w:t>
            </w:r>
            <w:proofErr w:type="spellEnd"/>
            <w:r w:rsidRPr="00A83D28">
              <w:rPr>
                <w:rFonts w:ascii="Trebuchet MS" w:hAnsi="Trebuchet MS" w:cs="Arial"/>
                <w:sz w:val="20"/>
                <w:szCs w:val="20"/>
                <w:lang w:val="ro-RO"/>
              </w:rPr>
              <w:t xml:space="preserve"> din Piesele scrise sunt corelate cu Piesele desenate ?</w:t>
            </w:r>
          </w:p>
        </w:tc>
        <w:tc>
          <w:tcPr>
            <w:tcW w:w="425" w:type="dxa"/>
          </w:tcPr>
          <w:p w14:paraId="240F403B"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tcPr>
          <w:p w14:paraId="781FD3AC"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tcPr>
          <w:p w14:paraId="78086F2F"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tcPr>
          <w:p w14:paraId="769E4818" w14:textId="77777777" w:rsidR="003B430E" w:rsidRPr="00A83D28" w:rsidRDefault="003B430E" w:rsidP="00046484">
            <w:pPr>
              <w:spacing w:before="60" w:after="60"/>
              <w:rPr>
                <w:rFonts w:ascii="Trebuchet MS" w:hAnsi="Trebuchet MS" w:cs="Arial"/>
                <w:sz w:val="16"/>
                <w:szCs w:val="16"/>
                <w:lang w:val="ro-RO"/>
              </w:rPr>
            </w:pPr>
          </w:p>
        </w:tc>
      </w:tr>
      <w:tr w:rsidR="00A83D28" w:rsidRPr="00A83D28" w14:paraId="2199B026" w14:textId="77777777" w:rsidTr="00046484">
        <w:trPr>
          <w:gridAfter w:val="1"/>
          <w:trHeight w:val="185"/>
        </w:trPr>
        <w:tc>
          <w:tcPr>
            <w:tcW w:w="568" w:type="dxa"/>
            <w:shd w:val="clear" w:color="auto" w:fill="D9D9D9" w:themeFill="background1" w:themeFillShade="D9"/>
          </w:tcPr>
          <w:p w14:paraId="1C586DEF" w14:textId="68649679" w:rsidR="003B430E" w:rsidRPr="00F01C6E" w:rsidRDefault="00F01C6E" w:rsidP="00F01C6E">
            <w:pPr>
              <w:spacing w:before="60" w:after="60"/>
              <w:jc w:val="center"/>
              <w:rPr>
                <w:rFonts w:ascii="Trebuchet MS" w:hAnsi="Trebuchet MS" w:cs="Arial"/>
                <w:b/>
                <w:sz w:val="18"/>
                <w:szCs w:val="20"/>
                <w:lang w:val="ro-RO"/>
              </w:rPr>
            </w:pPr>
            <w:del w:id="582" w:author="Mirela Biris" w:date="2023-05-28T11:29:00Z">
              <w:r w:rsidDel="003B7778">
                <w:rPr>
                  <w:rFonts w:ascii="Trebuchet MS" w:hAnsi="Trebuchet MS" w:cs="Arial"/>
                  <w:b/>
                  <w:sz w:val="18"/>
                  <w:szCs w:val="20"/>
                  <w:lang w:val="ro-RO"/>
                </w:rPr>
                <w:delText>8</w:delText>
              </w:r>
            </w:del>
            <w:ins w:id="583" w:author="Mirela Biris" w:date="2023-05-28T11:29:00Z">
              <w:r w:rsidR="003B7778">
                <w:rPr>
                  <w:rFonts w:ascii="Trebuchet MS" w:hAnsi="Trebuchet MS" w:cs="Arial"/>
                  <w:b/>
                  <w:sz w:val="18"/>
                  <w:szCs w:val="20"/>
                  <w:lang w:val="ro-RO"/>
                </w:rPr>
                <w:t>9</w:t>
              </w:r>
            </w:ins>
          </w:p>
        </w:tc>
        <w:tc>
          <w:tcPr>
            <w:tcW w:w="6804" w:type="dxa"/>
            <w:gridSpan w:val="3"/>
            <w:shd w:val="clear" w:color="auto" w:fill="D9D9D9" w:themeFill="background1" w:themeFillShade="D9"/>
          </w:tcPr>
          <w:p w14:paraId="077E18BC" w14:textId="77777777" w:rsidR="003B430E" w:rsidRPr="00A83D28" w:rsidRDefault="003B430E" w:rsidP="00046484">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14:paraId="0B878C89" w14:textId="77777777" w:rsidR="003B430E" w:rsidRPr="00A83D28" w:rsidRDefault="003B430E" w:rsidP="00046484">
            <w:pPr>
              <w:spacing w:before="60" w:after="60"/>
              <w:rPr>
                <w:rFonts w:ascii="Trebuchet MS" w:hAnsi="Trebuchet MS" w:cs="Arial"/>
                <w:sz w:val="20"/>
                <w:szCs w:val="20"/>
                <w:lang w:val="ro-RO"/>
              </w:rPr>
            </w:pPr>
          </w:p>
        </w:tc>
        <w:tc>
          <w:tcPr>
            <w:tcW w:w="436" w:type="dxa"/>
            <w:gridSpan w:val="2"/>
            <w:shd w:val="clear" w:color="auto" w:fill="D9D9D9" w:themeFill="background1" w:themeFillShade="D9"/>
          </w:tcPr>
          <w:p w14:paraId="6A272C00" w14:textId="77777777" w:rsidR="003B430E" w:rsidRPr="00A83D28" w:rsidRDefault="003B430E" w:rsidP="00046484">
            <w:pPr>
              <w:spacing w:before="60" w:after="60"/>
              <w:rPr>
                <w:rFonts w:ascii="Trebuchet MS" w:hAnsi="Trebuchet MS" w:cs="Arial"/>
                <w:sz w:val="20"/>
                <w:szCs w:val="20"/>
                <w:lang w:val="ro-RO"/>
              </w:rPr>
            </w:pPr>
          </w:p>
        </w:tc>
        <w:tc>
          <w:tcPr>
            <w:tcW w:w="540" w:type="dxa"/>
            <w:gridSpan w:val="2"/>
            <w:shd w:val="clear" w:color="auto" w:fill="D9D9D9" w:themeFill="background1" w:themeFillShade="D9"/>
          </w:tcPr>
          <w:p w14:paraId="7BCFD9BB" w14:textId="77777777" w:rsidR="003B430E" w:rsidRPr="00A83D28" w:rsidRDefault="003B430E" w:rsidP="00046484">
            <w:pPr>
              <w:spacing w:before="60" w:after="60"/>
              <w:rPr>
                <w:rFonts w:ascii="Trebuchet MS" w:hAnsi="Trebuchet MS" w:cs="Arial"/>
                <w:sz w:val="20"/>
                <w:szCs w:val="20"/>
                <w:lang w:val="ro-RO"/>
              </w:rPr>
            </w:pPr>
          </w:p>
        </w:tc>
        <w:tc>
          <w:tcPr>
            <w:tcW w:w="1838" w:type="dxa"/>
            <w:gridSpan w:val="3"/>
            <w:shd w:val="clear" w:color="auto" w:fill="D9D9D9" w:themeFill="background1" w:themeFillShade="D9"/>
          </w:tcPr>
          <w:p w14:paraId="6FE0E40D" w14:textId="77777777" w:rsidR="003B430E" w:rsidRPr="00A83D28" w:rsidRDefault="003B430E" w:rsidP="00046484">
            <w:pPr>
              <w:spacing w:before="60" w:after="60"/>
              <w:rPr>
                <w:rFonts w:ascii="Trebuchet MS" w:hAnsi="Trebuchet MS" w:cs="Arial"/>
                <w:sz w:val="16"/>
                <w:szCs w:val="16"/>
                <w:lang w:val="ro-RO"/>
              </w:rPr>
            </w:pPr>
          </w:p>
        </w:tc>
      </w:tr>
    </w:tbl>
    <w:p w14:paraId="20076B29" w14:textId="77777777" w:rsidR="003B430E" w:rsidRPr="00A83D28" w:rsidRDefault="003B430E" w:rsidP="003B430E">
      <w:pPr>
        <w:spacing w:after="0" w:line="240" w:lineRule="auto"/>
        <w:rPr>
          <w:rFonts w:ascii="Trebuchet MS" w:hAnsi="Trebuchet MS" w:cs="Arial"/>
          <w:i/>
          <w:sz w:val="20"/>
          <w:szCs w:val="20"/>
          <w:lang w:val="ro-RO"/>
        </w:rPr>
      </w:pPr>
    </w:p>
    <w:p w14:paraId="57A6D710" w14:textId="69E763A0"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Se vor solicita </w:t>
      </w:r>
      <w:proofErr w:type="spellStart"/>
      <w:r w:rsidRPr="00A83D28">
        <w:rPr>
          <w:rFonts w:ascii="Trebuchet MS" w:hAnsi="Trebuchet MS" w:cs="Arial"/>
          <w:sz w:val="20"/>
          <w:szCs w:val="20"/>
          <w:lang w:val="ro-RO"/>
        </w:rPr>
        <w:t>clarificari</w:t>
      </w:r>
      <w:proofErr w:type="spellEnd"/>
      <w:r w:rsidRPr="00A83D28">
        <w:rPr>
          <w:rFonts w:ascii="Trebuchet MS" w:hAnsi="Trebuchet MS" w:cs="Arial"/>
          <w:sz w:val="20"/>
          <w:szCs w:val="20"/>
          <w:lang w:val="ro-RO"/>
        </w:rPr>
        <w:t xml:space="preserve"> pentru toate criteriile din prezenta grilă, </w:t>
      </w:r>
      <w:proofErr w:type="spellStart"/>
      <w:r w:rsidRPr="00A83D28">
        <w:rPr>
          <w:rFonts w:ascii="Trebuchet MS" w:hAnsi="Trebuchet MS" w:cs="Arial"/>
          <w:sz w:val="20"/>
          <w:szCs w:val="20"/>
          <w:lang w:val="ro-RO"/>
        </w:rPr>
        <w:t>insa</w:t>
      </w:r>
      <w:proofErr w:type="spellEnd"/>
      <w:r w:rsidRPr="00A83D28">
        <w:rPr>
          <w:rFonts w:ascii="Trebuchet MS" w:hAnsi="Trebuchet MS" w:cs="Arial"/>
          <w:sz w:val="20"/>
          <w:szCs w:val="20"/>
          <w:lang w:val="ro-RO"/>
        </w:rPr>
        <w:t xml:space="preserve">, daca , in urma </w:t>
      </w:r>
      <w:proofErr w:type="spellStart"/>
      <w:r w:rsidRPr="00A83D28">
        <w:rPr>
          <w:rFonts w:ascii="Trebuchet MS" w:hAnsi="Trebuchet MS" w:cs="Arial"/>
          <w:sz w:val="20"/>
          <w:szCs w:val="20"/>
          <w:lang w:val="ro-RO"/>
        </w:rPr>
        <w:t>raspunsului</w:t>
      </w:r>
      <w:proofErr w:type="spellEnd"/>
      <w:r w:rsidRPr="00A83D28">
        <w:rPr>
          <w:rFonts w:ascii="Trebuchet MS" w:hAnsi="Trebuchet MS" w:cs="Arial"/>
          <w:sz w:val="20"/>
          <w:szCs w:val="20"/>
          <w:lang w:val="ro-RO"/>
        </w:rPr>
        <w:t xml:space="preserve"> la </w:t>
      </w:r>
      <w:proofErr w:type="spellStart"/>
      <w:r w:rsidRPr="00A83D28">
        <w:rPr>
          <w:rFonts w:ascii="Trebuchet MS" w:hAnsi="Trebuchet MS" w:cs="Arial"/>
          <w:sz w:val="20"/>
          <w:szCs w:val="20"/>
          <w:lang w:val="ro-RO"/>
        </w:rPr>
        <w:t>clarificari</w:t>
      </w:r>
      <w:proofErr w:type="spellEnd"/>
      <w:r w:rsidRPr="00A83D28">
        <w:rPr>
          <w:rFonts w:ascii="Trebuchet MS" w:hAnsi="Trebuchet MS" w:cs="Arial"/>
          <w:sz w:val="20"/>
          <w:szCs w:val="20"/>
          <w:lang w:val="ro-RO"/>
        </w:rPr>
        <w:t xml:space="preserve">, evaluatorul va bifa cu NU la criteriile 3,10,11,12 de la </w:t>
      </w:r>
      <w:proofErr w:type="spellStart"/>
      <w:r w:rsidRPr="00A83D28">
        <w:rPr>
          <w:rFonts w:ascii="Trebuchet MS" w:hAnsi="Trebuchet MS" w:cs="Arial"/>
          <w:sz w:val="20"/>
          <w:szCs w:val="20"/>
          <w:lang w:val="ro-RO"/>
        </w:rPr>
        <w:t>Secţiunea</w:t>
      </w:r>
      <w:proofErr w:type="spellEnd"/>
      <w:r w:rsidRPr="00A83D28">
        <w:rPr>
          <w:rFonts w:ascii="Trebuchet MS" w:hAnsi="Trebuchet MS" w:cs="Arial"/>
          <w:sz w:val="20"/>
          <w:szCs w:val="20"/>
          <w:lang w:val="ro-RO"/>
        </w:rPr>
        <w:t xml:space="preserve"> I respectiv </w:t>
      </w:r>
      <w:del w:id="584" w:author="Mirela Biris" w:date="2023-05-29T09:33:00Z">
        <w:r w:rsidRPr="00035E5A" w:rsidDel="006479B5">
          <w:rPr>
            <w:rFonts w:ascii="Trebuchet MS" w:hAnsi="Trebuchet MS" w:cs="Arial"/>
            <w:strike/>
            <w:sz w:val="20"/>
            <w:szCs w:val="20"/>
            <w:lang w:val="ro-RO"/>
            <w:rPrChange w:id="585" w:author="Mirela Biris" w:date="2023-05-28T11:31:00Z">
              <w:rPr>
                <w:rFonts w:ascii="Trebuchet MS" w:hAnsi="Trebuchet MS" w:cs="Arial"/>
                <w:sz w:val="20"/>
                <w:szCs w:val="20"/>
                <w:lang w:val="ro-RO"/>
              </w:rPr>
            </w:rPrChange>
          </w:rPr>
          <w:delText>4, 5, 8</w:delText>
        </w:r>
        <w:r w:rsidRPr="00A83D28" w:rsidDel="006479B5">
          <w:rPr>
            <w:rFonts w:ascii="Trebuchet MS" w:hAnsi="Trebuchet MS" w:cs="Arial"/>
            <w:sz w:val="20"/>
            <w:szCs w:val="20"/>
            <w:lang w:val="ro-RO"/>
          </w:rPr>
          <w:delText xml:space="preserve"> </w:delText>
        </w:r>
      </w:del>
      <w:ins w:id="586" w:author="Mirela Biris" w:date="2023-05-28T11:32:00Z">
        <w:r w:rsidR="00035E5A">
          <w:rPr>
            <w:rFonts w:ascii="Trebuchet MS" w:hAnsi="Trebuchet MS" w:cs="Arial"/>
            <w:sz w:val="20"/>
            <w:szCs w:val="20"/>
            <w:lang w:val="ro-RO"/>
          </w:rPr>
          <w:t xml:space="preserve">5,9 </w:t>
        </w:r>
      </w:ins>
      <w:r w:rsidRPr="00A83D28">
        <w:rPr>
          <w:rFonts w:ascii="Trebuchet MS" w:hAnsi="Trebuchet MS" w:cs="Arial"/>
          <w:sz w:val="20"/>
          <w:szCs w:val="20"/>
          <w:lang w:val="ro-RO"/>
        </w:rPr>
        <w:t xml:space="preserve">de la </w:t>
      </w:r>
      <w:proofErr w:type="spellStart"/>
      <w:r w:rsidRPr="00A83D28">
        <w:rPr>
          <w:rFonts w:ascii="Trebuchet MS" w:hAnsi="Trebuchet MS" w:cs="Arial"/>
          <w:sz w:val="20"/>
          <w:szCs w:val="20"/>
          <w:lang w:val="ro-RO"/>
        </w:rPr>
        <w:t>sectiunea</w:t>
      </w:r>
      <w:proofErr w:type="spellEnd"/>
      <w:r w:rsidRPr="00A83D28">
        <w:rPr>
          <w:rFonts w:ascii="Trebuchet MS" w:hAnsi="Trebuchet MS" w:cs="Arial"/>
          <w:sz w:val="20"/>
          <w:szCs w:val="20"/>
          <w:lang w:val="ro-RO"/>
        </w:rPr>
        <w:t xml:space="preserve"> II, </w:t>
      </w:r>
      <w:ins w:id="587" w:author="Mirela Biris" w:date="2023-05-28T11:32:00Z">
        <w:r w:rsidR="00035E5A" w:rsidRPr="00035E5A">
          <w:rPr>
            <w:rFonts w:ascii="Trebuchet MS" w:hAnsi="Trebuchet MS" w:cs="Arial"/>
            <w:sz w:val="20"/>
            <w:szCs w:val="20"/>
            <w:lang w:val="ro-RO"/>
          </w:rPr>
          <w:t>proiectul va fi respins prin acordarea de “0” puncte în grila ETF la criteriul aplicabil care vizează la calitatea documentației tehnico-economice (a se vedea criteriul 4 - secțiunea II, grila ETF).</w:t>
        </w:r>
      </w:ins>
      <w:del w:id="588" w:author="Mirela Biris" w:date="2023-05-28T11:32:00Z">
        <w:r w:rsidRPr="00A83D28" w:rsidDel="00035E5A">
          <w:rPr>
            <w:rFonts w:ascii="Trebuchet MS" w:hAnsi="Trebuchet MS" w:cs="Arial"/>
            <w:sz w:val="20"/>
            <w:szCs w:val="20"/>
            <w:lang w:val="ro-RO"/>
          </w:rPr>
          <w:delText>proiectul va fi respins.</w:delText>
        </w:r>
      </w:del>
    </w:p>
    <w:p w14:paraId="3695727B" w14:textId="57B13054" w:rsidR="003B430E" w:rsidDel="006479B5" w:rsidRDefault="006479B5" w:rsidP="003B430E">
      <w:pPr>
        <w:spacing w:before="60" w:afterLines="60" w:after="144"/>
        <w:ind w:left="270"/>
        <w:jc w:val="both"/>
        <w:rPr>
          <w:del w:id="589" w:author="Mirela Biris" w:date="2023-05-29T09:33:00Z"/>
          <w:rFonts w:ascii="Trebuchet MS" w:hAnsi="Trebuchet MS" w:cs="Arial"/>
          <w:sz w:val="20"/>
          <w:szCs w:val="20"/>
          <w:lang w:val="ro-RO"/>
        </w:rPr>
      </w:pPr>
      <w:ins w:id="590" w:author="Mirela Biris" w:date="2023-05-29T09:33:00Z">
        <w:r w:rsidRPr="006479B5">
          <w:rPr>
            <w:rFonts w:ascii="Trebuchet MS" w:hAnsi="Trebuchet MS" w:cs="Arial"/>
            <w:sz w:val="20"/>
            <w:szCs w:val="20"/>
            <w:lang w:val="ro-RO"/>
          </w:rPr>
          <w:t>Se vor solicita clarificări până când Documentația tehnică este la un nivel ce întrunește condițiile adecvate de calitate și toate criteriile vor fi bifate cu DA.</w:t>
        </w:r>
      </w:ins>
      <w:del w:id="591" w:author="Mirela Biris" w:date="2023-05-29T09:33:00Z">
        <w:r w:rsidR="003B430E" w:rsidRPr="00A83D28" w:rsidDel="006479B5">
          <w:rPr>
            <w:rFonts w:ascii="Trebuchet MS" w:hAnsi="Trebuchet MS" w:cs="Arial"/>
            <w:sz w:val="20"/>
            <w:szCs w:val="20"/>
            <w:lang w:val="ro-RO"/>
          </w:rPr>
          <w:delText xml:space="preserve">În cazul bifării cu NU la oricare dintre celelalte criterii, proiectul </w:delText>
        </w:r>
      </w:del>
      <w:del w:id="592" w:author="Mirela Biris" w:date="2023-05-28T11:32:00Z">
        <w:r w:rsidR="003B430E" w:rsidRPr="00A83D28" w:rsidDel="00035E5A">
          <w:rPr>
            <w:rFonts w:ascii="Trebuchet MS" w:hAnsi="Trebuchet MS" w:cs="Arial"/>
            <w:sz w:val="20"/>
            <w:szCs w:val="20"/>
            <w:lang w:val="ro-RO"/>
          </w:rPr>
          <w:delText xml:space="preserve">(componenta) </w:delText>
        </w:r>
      </w:del>
      <w:del w:id="593" w:author="Mirela Biris" w:date="2023-05-29T09:33:00Z">
        <w:r w:rsidR="003B430E" w:rsidRPr="00A83D28" w:rsidDel="006479B5">
          <w:rPr>
            <w:rFonts w:ascii="Trebuchet MS" w:hAnsi="Trebuchet MS" w:cs="Arial"/>
            <w:sz w:val="20"/>
            <w:szCs w:val="20"/>
            <w:lang w:val="ro-RO"/>
          </w:rPr>
          <w:delText xml:space="preserve">nu se va respinge, și, daca este cazul, se vor </w:delText>
        </w:r>
        <w:r w:rsidR="003B430E" w:rsidRPr="00035E5A" w:rsidDel="006479B5">
          <w:rPr>
            <w:rFonts w:ascii="Trebuchet MS" w:hAnsi="Trebuchet MS" w:cs="Arial"/>
            <w:strike/>
            <w:sz w:val="20"/>
            <w:szCs w:val="20"/>
            <w:highlight w:val="yellow"/>
            <w:lang w:val="ro-RO"/>
            <w:rPrChange w:id="594" w:author="Mirela Biris" w:date="2023-05-28T11:33:00Z">
              <w:rPr>
                <w:rFonts w:ascii="Trebuchet MS" w:hAnsi="Trebuchet MS" w:cs="Arial"/>
                <w:sz w:val="20"/>
                <w:szCs w:val="20"/>
                <w:lang w:val="ro-RO"/>
              </w:rPr>
            </w:rPrChange>
          </w:rPr>
          <w:delText>formula recomandări de îmbunătățire a documentației tehnico-economice</w:delText>
        </w:r>
        <w:r w:rsidR="000108CF" w:rsidRPr="00035E5A" w:rsidDel="006479B5">
          <w:rPr>
            <w:rFonts w:ascii="Trebuchet MS" w:hAnsi="Trebuchet MS" w:cs="Arial"/>
            <w:strike/>
            <w:sz w:val="20"/>
            <w:szCs w:val="20"/>
            <w:highlight w:val="yellow"/>
            <w:lang w:val="ro-RO"/>
            <w:rPrChange w:id="595" w:author="Mirela Biris" w:date="2023-05-28T11:33:00Z">
              <w:rPr>
                <w:rFonts w:ascii="Trebuchet MS" w:hAnsi="Trebuchet MS" w:cs="Arial"/>
                <w:sz w:val="20"/>
                <w:szCs w:val="20"/>
                <w:lang w:val="ro-RO"/>
              </w:rPr>
            </w:rPrChange>
          </w:rPr>
          <w:delText>,</w:delText>
        </w:r>
        <w:r w:rsidR="003B430E" w:rsidRPr="00035E5A" w:rsidDel="006479B5">
          <w:rPr>
            <w:rFonts w:ascii="Trebuchet MS" w:hAnsi="Trebuchet MS" w:cs="Arial"/>
            <w:strike/>
            <w:sz w:val="20"/>
            <w:szCs w:val="20"/>
            <w:highlight w:val="yellow"/>
            <w:lang w:val="ro-RO"/>
            <w:rPrChange w:id="596" w:author="Mirela Biris" w:date="2023-05-28T11:33:00Z">
              <w:rPr>
                <w:rFonts w:ascii="Trebuchet MS" w:hAnsi="Trebuchet MS" w:cs="Arial"/>
                <w:sz w:val="20"/>
                <w:szCs w:val="20"/>
                <w:lang w:val="ro-RO"/>
              </w:rPr>
            </w:rPrChange>
          </w:rPr>
          <w:delText xml:space="preserve"> cu verificarea </w:delText>
        </w:r>
        <w:r w:rsidR="000108CF" w:rsidRPr="00035E5A" w:rsidDel="006479B5">
          <w:rPr>
            <w:rFonts w:ascii="Trebuchet MS" w:hAnsi="Trebuchet MS" w:cs="Arial"/>
            <w:strike/>
            <w:sz w:val="20"/>
            <w:szCs w:val="20"/>
            <w:highlight w:val="yellow"/>
            <w:lang w:val="ro-RO"/>
            <w:rPrChange w:id="597" w:author="Mirela Biris" w:date="2023-05-28T11:33:00Z">
              <w:rPr>
                <w:rFonts w:ascii="Trebuchet MS" w:hAnsi="Trebuchet MS" w:cs="Arial"/>
                <w:sz w:val="20"/>
                <w:szCs w:val="20"/>
                <w:lang w:val="ro-RO"/>
              </w:rPr>
            </w:rPrChange>
          </w:rPr>
          <w:delText>soluţ</w:delText>
        </w:r>
        <w:r w:rsidR="003B430E" w:rsidRPr="00035E5A" w:rsidDel="006479B5">
          <w:rPr>
            <w:rFonts w:ascii="Trebuchet MS" w:hAnsi="Trebuchet MS" w:cs="Arial"/>
            <w:strike/>
            <w:sz w:val="20"/>
            <w:szCs w:val="20"/>
            <w:highlight w:val="yellow"/>
            <w:lang w:val="ro-RO"/>
            <w:rPrChange w:id="598" w:author="Mirela Biris" w:date="2023-05-28T11:33:00Z">
              <w:rPr>
                <w:rFonts w:ascii="Trebuchet MS" w:hAnsi="Trebuchet MS" w:cs="Arial"/>
                <w:sz w:val="20"/>
                <w:szCs w:val="20"/>
                <w:lang w:val="ro-RO"/>
              </w:rPr>
            </w:rPrChange>
          </w:rPr>
          <w:delText>ionării acestora în cadrul OI, cel târziu în etapa precontractuală.</w:delText>
        </w:r>
        <w:r w:rsidR="003B430E" w:rsidRPr="00035E5A" w:rsidDel="006479B5">
          <w:rPr>
            <w:rFonts w:ascii="Trebuchet MS" w:hAnsi="Trebuchet MS" w:cs="Arial"/>
            <w:strike/>
            <w:sz w:val="20"/>
            <w:szCs w:val="20"/>
            <w:lang w:val="ro-RO"/>
            <w:rPrChange w:id="599" w:author="Mirela Biris" w:date="2023-05-28T11:33:00Z">
              <w:rPr>
                <w:rFonts w:ascii="Trebuchet MS" w:hAnsi="Trebuchet MS" w:cs="Arial"/>
                <w:sz w:val="20"/>
                <w:szCs w:val="20"/>
                <w:lang w:val="ro-RO"/>
              </w:rPr>
            </w:rPrChange>
          </w:rPr>
          <w:delText xml:space="preserve"> </w:delText>
        </w:r>
      </w:del>
    </w:p>
    <w:p w14:paraId="5160DB7D" w14:textId="77777777" w:rsidR="006479B5" w:rsidRPr="00035E5A" w:rsidRDefault="006479B5" w:rsidP="003B430E">
      <w:pPr>
        <w:spacing w:before="60" w:afterLines="60" w:after="144"/>
        <w:ind w:left="270"/>
        <w:jc w:val="both"/>
        <w:rPr>
          <w:ins w:id="600" w:author="Mirela Biris" w:date="2023-05-29T09:33:00Z"/>
          <w:rFonts w:ascii="Trebuchet MS" w:hAnsi="Trebuchet MS" w:cs="Arial"/>
          <w:strike/>
          <w:sz w:val="20"/>
          <w:szCs w:val="20"/>
          <w:lang w:val="ro-RO"/>
          <w:rPrChange w:id="601" w:author="Mirela Biris" w:date="2023-05-28T11:33:00Z">
            <w:rPr>
              <w:ins w:id="602" w:author="Mirela Biris" w:date="2023-05-29T09:33:00Z"/>
              <w:rFonts w:ascii="Trebuchet MS" w:hAnsi="Trebuchet MS" w:cs="Arial"/>
              <w:sz w:val="20"/>
              <w:szCs w:val="20"/>
              <w:lang w:val="ro-RO"/>
            </w:rPr>
          </w:rPrChange>
        </w:rPr>
      </w:pPr>
    </w:p>
    <w:p w14:paraId="1E55A137" w14:textId="0ECDEC2B" w:rsidR="003B430E" w:rsidRPr="00A83D28" w:rsidDel="00035E5A" w:rsidRDefault="003B430E" w:rsidP="003B430E">
      <w:pPr>
        <w:spacing w:before="60" w:afterLines="60" w:after="144"/>
        <w:ind w:left="270"/>
        <w:jc w:val="both"/>
        <w:rPr>
          <w:del w:id="603" w:author="Mirela Biris" w:date="2023-05-28T11:32:00Z"/>
          <w:rFonts w:ascii="Trebuchet MS" w:hAnsi="Trebuchet MS" w:cs="Arial"/>
          <w:sz w:val="20"/>
          <w:szCs w:val="20"/>
          <w:lang w:val="ro-RO"/>
        </w:rPr>
      </w:pPr>
      <w:del w:id="604" w:author="Mirela Biris" w:date="2023-05-28T11:32:00Z">
        <w:r w:rsidRPr="00A83D28" w:rsidDel="00035E5A">
          <w:rPr>
            <w:rFonts w:ascii="Trebuchet MS" w:hAnsi="Trebuchet MS" w:cs="Arial"/>
            <w:sz w:val="20"/>
            <w:szCs w:val="20"/>
            <w:lang w:val="ro-RO"/>
          </w:rPr>
          <w:delText>Componenta se va puncta în baza documentației tehnico-economice anexată la depunerea cererii de finanțare.</w:delText>
        </w:r>
      </w:del>
    </w:p>
    <w:p w14:paraId="56168E3A" w14:textId="664F0D0F"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Sumar clarificări inclusiv </w:t>
      </w:r>
      <w:proofErr w:type="spellStart"/>
      <w:r w:rsidRPr="00A83D28">
        <w:rPr>
          <w:rFonts w:ascii="Trebuchet MS" w:hAnsi="Trebuchet MS" w:cs="Arial"/>
          <w:b/>
          <w:sz w:val="20"/>
          <w:szCs w:val="20"/>
          <w:lang w:val="ro-RO"/>
        </w:rPr>
        <w:t>raspunsul</w:t>
      </w:r>
      <w:proofErr w:type="spellEnd"/>
      <w:r w:rsidRPr="00A83D28">
        <w:rPr>
          <w:rFonts w:ascii="Trebuchet MS" w:hAnsi="Trebuchet MS" w:cs="Arial"/>
          <w:b/>
          <w:sz w:val="20"/>
          <w:szCs w:val="20"/>
          <w:lang w:val="ro-RO"/>
        </w:rPr>
        <w:t xml:space="preserve"> solicitantului la acestea</w:t>
      </w:r>
      <w:ins w:id="605" w:author="Mirela Biris" w:date="2023-05-29T09:33:00Z">
        <w:r w:rsidR="006479B5">
          <w:rPr>
            <w:rFonts w:ascii="Trebuchet MS" w:hAnsi="Trebuchet MS" w:cs="Arial"/>
            <w:b/>
            <w:sz w:val="20"/>
            <w:szCs w:val="20"/>
            <w:lang w:val="ro-RO"/>
          </w:rPr>
          <w:t>.</w:t>
        </w:r>
      </w:ins>
      <w:del w:id="606" w:author="Mirela Biris" w:date="2023-05-29T09:33:00Z">
        <w:r w:rsidRPr="00A83D28" w:rsidDel="006479B5">
          <w:rPr>
            <w:rFonts w:ascii="Trebuchet MS" w:hAnsi="Trebuchet MS" w:cs="Arial"/>
            <w:b/>
            <w:sz w:val="20"/>
            <w:szCs w:val="20"/>
            <w:lang w:val="ro-RO"/>
          </w:rPr>
          <w:delText xml:space="preserve">, </w:delText>
        </w:r>
        <w:r w:rsidRPr="00035E5A" w:rsidDel="006479B5">
          <w:rPr>
            <w:rFonts w:ascii="Trebuchet MS" w:hAnsi="Trebuchet MS" w:cs="Arial"/>
            <w:b/>
            <w:sz w:val="20"/>
            <w:szCs w:val="20"/>
            <w:highlight w:val="yellow"/>
            <w:lang w:val="ro-RO"/>
            <w:rPrChange w:id="607" w:author="Mirela Biris" w:date="2023-05-28T11:33:00Z">
              <w:rPr>
                <w:rFonts w:ascii="Trebuchet MS" w:hAnsi="Trebuchet MS" w:cs="Arial"/>
                <w:b/>
                <w:sz w:val="20"/>
                <w:szCs w:val="20"/>
                <w:lang w:val="ro-RO"/>
              </w:rPr>
            </w:rPrChange>
          </w:rPr>
          <w:delText xml:space="preserve">recomandări pentru etapa urmatoare cu privire la calitatea </w:delText>
        </w:r>
        <w:r w:rsidR="00EA2F0E" w:rsidRPr="00035E5A" w:rsidDel="006479B5">
          <w:rPr>
            <w:rFonts w:ascii="Trebuchet MS" w:hAnsi="Trebuchet MS" w:cs="Arial"/>
            <w:b/>
            <w:sz w:val="20"/>
            <w:szCs w:val="20"/>
            <w:highlight w:val="yellow"/>
            <w:lang w:val="ro-RO"/>
            <w:rPrChange w:id="608" w:author="Mirela Biris" w:date="2023-05-28T11:33:00Z">
              <w:rPr>
                <w:rFonts w:ascii="Trebuchet MS" w:hAnsi="Trebuchet MS" w:cs="Arial"/>
                <w:b/>
                <w:sz w:val="20"/>
                <w:szCs w:val="20"/>
                <w:lang w:val="ro-RO"/>
              </w:rPr>
            </w:rPrChange>
          </w:rPr>
          <w:delText>SF</w:delText>
        </w:r>
        <w:r w:rsidRPr="00A83D28" w:rsidDel="006479B5">
          <w:rPr>
            <w:rFonts w:ascii="Trebuchet MS" w:hAnsi="Trebuchet MS" w:cs="Arial"/>
            <w:b/>
            <w:sz w:val="20"/>
            <w:szCs w:val="20"/>
            <w:lang w:val="ro-RO"/>
          </w:rPr>
          <w:delText>:</w:delText>
        </w:r>
      </w:del>
    </w:p>
    <w:p w14:paraId="3A5B1958" w14:textId="77777777"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14:paraId="53E80961" w14:textId="725C4E23"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w:t>
      </w:r>
      <w:proofErr w:type="spellStart"/>
      <w:r w:rsidR="00EA2F0E">
        <w:rPr>
          <w:rFonts w:ascii="Trebuchet MS" w:hAnsi="Trebuchet MS" w:cs="Arial"/>
          <w:b/>
          <w:sz w:val="20"/>
          <w:szCs w:val="20"/>
          <w:lang w:val="ro-RO"/>
        </w:rPr>
        <w:t>SF</w:t>
      </w:r>
      <w:ins w:id="609" w:author="Mirela Biris" w:date="2023-05-28T11:33:00Z">
        <w:r w:rsidR="00035E5A">
          <w:rPr>
            <w:rFonts w:ascii="Trebuchet MS" w:hAnsi="Trebuchet MS" w:cs="Arial"/>
            <w:b/>
            <w:sz w:val="20"/>
            <w:szCs w:val="20"/>
            <w:lang w:val="ro-RO"/>
          </w:rPr>
          <w:t>mixt</w:t>
        </w:r>
      </w:ins>
      <w:proofErr w:type="spellEnd"/>
      <w:r w:rsidRPr="00A83D28">
        <w:rPr>
          <w:rFonts w:ascii="Trebuchet MS" w:hAnsi="Trebuchet MS" w:cs="Arial"/>
          <w:b/>
          <w:sz w:val="20"/>
          <w:szCs w:val="20"/>
          <w:lang w:val="ro-RO"/>
        </w:rPr>
        <w:t xml:space="preserve"> este considerat  conform/neconform</w:t>
      </w:r>
    </w:p>
    <w:p w14:paraId="07BCA1DD"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14:paraId="6A9A43AB"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14:paraId="3B22F3A7" w14:textId="77777777"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14:paraId="46EA2329" w14:textId="77777777"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headerReference w:type="default"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A0BC0" w14:textId="77777777" w:rsidR="00454BDE" w:rsidRDefault="00454BDE" w:rsidP="002164BC">
      <w:pPr>
        <w:spacing w:after="0" w:line="240" w:lineRule="auto"/>
      </w:pPr>
      <w:r>
        <w:separator/>
      </w:r>
    </w:p>
  </w:endnote>
  <w:endnote w:type="continuationSeparator" w:id="0">
    <w:p w14:paraId="3BF2AE51" w14:textId="77777777" w:rsidR="00454BDE" w:rsidRDefault="00454BDE"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5794" w14:textId="77777777" w:rsidR="00D8311D" w:rsidRPr="00D8311D" w:rsidRDefault="00D8311D" w:rsidP="00D8311D">
    <w:pPr>
      <w:tabs>
        <w:tab w:val="center" w:pos="4513"/>
        <w:tab w:val="right" w:pos="9026"/>
      </w:tabs>
      <w:rPr>
        <w:ins w:id="611" w:author="Mirela Biris" w:date="2023-05-29T10:37:00Z"/>
        <w:rFonts w:ascii="Calibri" w:eastAsia="Calibri" w:hAnsi="Calibri" w:cs="Times New Roman"/>
        <w:sz w:val="24"/>
        <w:szCs w:val="24"/>
      </w:rPr>
    </w:pPr>
    <w:ins w:id="612" w:author="Mirela Biris" w:date="2023-05-29T10:37:00Z">
      <w:r>
        <w:tab/>
      </w:r>
    </w:ins>
  </w:p>
  <w:p w14:paraId="4DC08F33" w14:textId="2B348BF4" w:rsidR="00D8311D" w:rsidRPr="00D8311D" w:rsidRDefault="00D8311D" w:rsidP="00D8311D">
    <w:pPr>
      <w:tabs>
        <w:tab w:val="center" w:pos="4513"/>
        <w:tab w:val="right" w:pos="9026"/>
      </w:tabs>
      <w:spacing w:after="0" w:line="240" w:lineRule="auto"/>
      <w:rPr>
        <w:ins w:id="613" w:author="Mirela Biris" w:date="2023-05-29T10:37:00Z"/>
        <w:rFonts w:ascii="Calibri" w:eastAsia="Calibri" w:hAnsi="Calibri" w:cs="Times New Roman"/>
        <w:sz w:val="24"/>
        <w:szCs w:val="24"/>
      </w:rPr>
    </w:pPr>
    <w:ins w:id="614" w:author="Mirela Biris" w:date="2023-05-29T10:37:00Z">
      <w:r w:rsidRPr="00D8311D">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331152DB" wp14:editId="37008D2B">
            <wp:simplePos x="0" y="0"/>
            <wp:positionH relativeFrom="margin">
              <wp:align>center</wp:align>
            </wp:positionH>
            <wp:positionV relativeFrom="paragraph">
              <wp:posOffset>13335</wp:posOffset>
            </wp:positionV>
            <wp:extent cx="3654425" cy="237490"/>
            <wp:effectExtent l="0" t="0" r="3175" b="0"/>
            <wp:wrapSquare wrapText="bothSides"/>
            <wp:docPr id="11412662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ins>
  </w:p>
  <w:p w14:paraId="6F426779" w14:textId="77777777" w:rsidR="00D8311D" w:rsidRPr="00D8311D" w:rsidRDefault="00D8311D" w:rsidP="00D8311D">
    <w:pPr>
      <w:tabs>
        <w:tab w:val="center" w:pos="4513"/>
        <w:tab w:val="right" w:pos="9026"/>
      </w:tabs>
      <w:spacing w:after="0" w:line="240" w:lineRule="auto"/>
      <w:rPr>
        <w:ins w:id="615" w:author="Mirela Biris" w:date="2023-05-29T10:37:00Z"/>
        <w:rFonts w:ascii="Calibri" w:eastAsia="Calibri" w:hAnsi="Calibri" w:cs="Times New Roman"/>
        <w:sz w:val="24"/>
        <w:szCs w:val="24"/>
      </w:rPr>
    </w:pPr>
  </w:p>
  <w:p w14:paraId="618885E4" w14:textId="77777777" w:rsidR="00D8311D" w:rsidRPr="00D8311D" w:rsidRDefault="00D8311D" w:rsidP="00D8311D">
    <w:pPr>
      <w:tabs>
        <w:tab w:val="center" w:pos="4513"/>
        <w:tab w:val="right" w:pos="9026"/>
      </w:tabs>
      <w:spacing w:after="60" w:line="240" w:lineRule="auto"/>
      <w:jc w:val="center"/>
      <w:rPr>
        <w:ins w:id="616" w:author="Mirela Biris" w:date="2023-05-29T10:37:00Z"/>
        <w:rFonts w:ascii="Calibri" w:eastAsia="Calibri" w:hAnsi="Calibri" w:cs="Times New Roman"/>
        <w:b/>
        <w:color w:val="002060"/>
        <w:sz w:val="28"/>
        <w:szCs w:val="28"/>
      </w:rPr>
    </w:pPr>
    <w:ins w:id="617" w:author="Mirela Biris" w:date="2023-05-29T10:37:00Z">
      <w:r w:rsidRPr="00D8311D">
        <w:rPr>
          <w:rFonts w:ascii="Calibri" w:eastAsia="Calibri" w:hAnsi="Calibri" w:cs="Times New Roman"/>
          <w:b/>
          <w:noProof/>
          <w:color w:val="002060"/>
          <w:sz w:val="28"/>
          <w:szCs w:val="28"/>
          <w:lang w:val="ro-RO" w:eastAsia="ro-RO"/>
        </w:rPr>
        <w:t>www.regionordvest.ro</w:t>
      </w:r>
      <w:r w:rsidRPr="00D8311D">
        <w:rPr>
          <w:rFonts w:ascii="Calibri" w:eastAsia="Calibri" w:hAnsi="Calibri" w:cs="Times New Roman"/>
          <w:b/>
          <w:color w:val="002060"/>
          <w:sz w:val="28"/>
          <w:szCs w:val="28"/>
          <w:lang w:val="ro-RO"/>
        </w:rPr>
        <w:t xml:space="preserve">  </w:t>
      </w:r>
      <w:r w:rsidRPr="00D8311D">
        <w:rPr>
          <w:rFonts w:ascii="Calibri" w:eastAsia="Calibri" w:hAnsi="Calibri" w:cs="Times New Roman"/>
          <w:b/>
          <w:color w:val="002060"/>
          <w:sz w:val="28"/>
          <w:szCs w:val="28"/>
        </w:rPr>
        <w:t>I  www.nord-vest.ro</w:t>
      </w:r>
    </w:ins>
  </w:p>
  <w:p w14:paraId="56B44A29" w14:textId="4D855C43" w:rsidR="00A01A3C" w:rsidRDefault="00A01A3C" w:rsidP="00D8311D">
    <w:pPr>
      <w:pStyle w:val="Footer"/>
      <w:tabs>
        <w:tab w:val="clear" w:pos="4680"/>
        <w:tab w:val="clear" w:pos="9360"/>
        <w:tab w:val="left" w:pos="3206"/>
      </w:tabs>
      <w:pPrChange w:id="618" w:author="Mirela Biris" w:date="2023-05-29T10:37: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23901" w14:textId="77777777" w:rsidR="00454BDE" w:rsidRDefault="00454BDE" w:rsidP="002164BC">
      <w:pPr>
        <w:spacing w:after="0" w:line="240" w:lineRule="auto"/>
      </w:pPr>
      <w:r>
        <w:separator/>
      </w:r>
    </w:p>
  </w:footnote>
  <w:footnote w:type="continuationSeparator" w:id="0">
    <w:p w14:paraId="4880DB08" w14:textId="77777777" w:rsidR="00454BDE" w:rsidRDefault="00454BDE"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38A54" w14:textId="04BDAFB8" w:rsidR="00A01A3C" w:rsidRDefault="00A01A3C">
    <w:pPr>
      <w:pStyle w:val="Header"/>
    </w:pPr>
    <w:ins w:id="610" w:author="Mirela Biris" w:date="2023-05-29T10:36:00Z">
      <w:r w:rsidRPr="00A01A3C">
        <w:rPr>
          <w:rFonts w:ascii="Times New Roman" w:eastAsia="Times New Roman" w:hAnsi="Times New Roman" w:cs="Times New Roman"/>
          <w:noProof/>
          <w:sz w:val="24"/>
          <w:szCs w:val="24"/>
        </w:rPr>
        <w:drawing>
          <wp:inline distT="0" distB="0" distL="0" distR="0" wp14:anchorId="6847A567" wp14:editId="5ABC4C08">
            <wp:extent cx="5725795" cy="620395"/>
            <wp:effectExtent l="0" t="0" r="8255" b="8255"/>
            <wp:docPr id="17472059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620395"/>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3A446F"/>
    <w:multiLevelType w:val="hybridMultilevel"/>
    <w:tmpl w:val="1D28F942"/>
    <w:lvl w:ilvl="0" w:tplc="D8E8D96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9"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497873"/>
    <w:multiLevelType w:val="hybridMultilevel"/>
    <w:tmpl w:val="E3944EF2"/>
    <w:lvl w:ilvl="0" w:tplc="0418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68304990">
    <w:abstractNumId w:val="24"/>
  </w:num>
  <w:num w:numId="2" w16cid:durableId="1872985589">
    <w:abstractNumId w:val="11"/>
  </w:num>
  <w:num w:numId="3" w16cid:durableId="1280868010">
    <w:abstractNumId w:val="25"/>
  </w:num>
  <w:num w:numId="4" w16cid:durableId="1753162451">
    <w:abstractNumId w:val="12"/>
  </w:num>
  <w:num w:numId="5" w16cid:durableId="2029597124">
    <w:abstractNumId w:val="5"/>
  </w:num>
  <w:num w:numId="6" w16cid:durableId="1629622368">
    <w:abstractNumId w:val="19"/>
  </w:num>
  <w:num w:numId="7" w16cid:durableId="536041495">
    <w:abstractNumId w:val="15"/>
  </w:num>
  <w:num w:numId="8" w16cid:durableId="1994139050">
    <w:abstractNumId w:val="1"/>
  </w:num>
  <w:num w:numId="9" w16cid:durableId="820534975">
    <w:abstractNumId w:val="37"/>
  </w:num>
  <w:num w:numId="10" w16cid:durableId="1427118518">
    <w:abstractNumId w:val="33"/>
  </w:num>
  <w:num w:numId="11" w16cid:durableId="1996177250">
    <w:abstractNumId w:val="0"/>
  </w:num>
  <w:num w:numId="12" w16cid:durableId="400445328">
    <w:abstractNumId w:val="13"/>
  </w:num>
  <w:num w:numId="13" w16cid:durableId="912354833">
    <w:abstractNumId w:val="35"/>
  </w:num>
  <w:num w:numId="14" w16cid:durableId="2051609270">
    <w:abstractNumId w:val="20"/>
  </w:num>
  <w:num w:numId="15" w16cid:durableId="495414685">
    <w:abstractNumId w:val="34"/>
  </w:num>
  <w:num w:numId="16" w16cid:durableId="95098804">
    <w:abstractNumId w:val="18"/>
  </w:num>
  <w:num w:numId="17" w16cid:durableId="1532456551">
    <w:abstractNumId w:val="2"/>
  </w:num>
  <w:num w:numId="18" w16cid:durableId="719746620">
    <w:abstractNumId w:val="16"/>
  </w:num>
  <w:num w:numId="19" w16cid:durableId="2079741577">
    <w:abstractNumId w:val="28"/>
  </w:num>
  <w:num w:numId="20" w16cid:durableId="89859976">
    <w:abstractNumId w:val="3"/>
  </w:num>
  <w:num w:numId="21" w16cid:durableId="919480426">
    <w:abstractNumId w:val="22"/>
  </w:num>
  <w:num w:numId="22" w16cid:durableId="1214197635">
    <w:abstractNumId w:val="4"/>
  </w:num>
  <w:num w:numId="23" w16cid:durableId="915020585">
    <w:abstractNumId w:val="10"/>
  </w:num>
  <w:num w:numId="24" w16cid:durableId="4137187">
    <w:abstractNumId w:val="17"/>
  </w:num>
  <w:num w:numId="25" w16cid:durableId="1193035016">
    <w:abstractNumId w:val="8"/>
  </w:num>
  <w:num w:numId="26" w16cid:durableId="242035980">
    <w:abstractNumId w:val="31"/>
  </w:num>
  <w:num w:numId="27" w16cid:durableId="1208298762">
    <w:abstractNumId w:val="32"/>
  </w:num>
  <w:num w:numId="28" w16cid:durableId="219633991">
    <w:abstractNumId w:val="26"/>
  </w:num>
  <w:num w:numId="29" w16cid:durableId="582301332">
    <w:abstractNumId w:val="27"/>
  </w:num>
  <w:num w:numId="30" w16cid:durableId="24330707">
    <w:abstractNumId w:val="9"/>
  </w:num>
  <w:num w:numId="31" w16cid:durableId="1558276289">
    <w:abstractNumId w:val="30"/>
  </w:num>
  <w:num w:numId="32" w16cid:durableId="445195242">
    <w:abstractNumId w:val="14"/>
  </w:num>
  <w:num w:numId="33" w16cid:durableId="1848061101">
    <w:abstractNumId w:val="23"/>
  </w:num>
  <w:num w:numId="34" w16cid:durableId="1299218422">
    <w:abstractNumId w:val="36"/>
  </w:num>
  <w:num w:numId="35" w16cid:durableId="683434340">
    <w:abstractNumId w:val="21"/>
  </w:num>
  <w:num w:numId="36" w16cid:durableId="1432160038">
    <w:abstractNumId w:val="29"/>
  </w:num>
  <w:num w:numId="37" w16cid:durableId="797534482">
    <w:abstractNumId w:val="7"/>
  </w:num>
  <w:num w:numId="38" w16cid:durableId="151245033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rela Biris">
    <w15:presenceInfo w15:providerId="AD" w15:userId="S::Mirela.Biris@nord-vest.ro::4292716d-f600-4cf4-a770-8eed560732de"/>
  </w15:person>
  <w15:person w15:author="Larisa Petcu">
    <w15:presenceInfo w15:providerId="AD" w15:userId="S::Larisa.Petcu@nord-vest.ro::385c96a9-ec42-4e07-a35d-e9683cc375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BDF"/>
    <w:rsid w:val="0000194E"/>
    <w:rsid w:val="00001B51"/>
    <w:rsid w:val="0000354D"/>
    <w:rsid w:val="000108CF"/>
    <w:rsid w:val="00010D9E"/>
    <w:rsid w:val="000128F7"/>
    <w:rsid w:val="00012CE3"/>
    <w:rsid w:val="00014E8A"/>
    <w:rsid w:val="000152CD"/>
    <w:rsid w:val="0001769A"/>
    <w:rsid w:val="0002225F"/>
    <w:rsid w:val="0003000F"/>
    <w:rsid w:val="000319AC"/>
    <w:rsid w:val="00033A6A"/>
    <w:rsid w:val="00035E5A"/>
    <w:rsid w:val="00042EEC"/>
    <w:rsid w:val="00044964"/>
    <w:rsid w:val="00045687"/>
    <w:rsid w:val="00045B23"/>
    <w:rsid w:val="00046484"/>
    <w:rsid w:val="00047EB4"/>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473F"/>
    <w:rsid w:val="000F7758"/>
    <w:rsid w:val="00103594"/>
    <w:rsid w:val="001060D7"/>
    <w:rsid w:val="00120B76"/>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84E27"/>
    <w:rsid w:val="00187B9F"/>
    <w:rsid w:val="0019037A"/>
    <w:rsid w:val="00191BBD"/>
    <w:rsid w:val="001A01C3"/>
    <w:rsid w:val="001A27D7"/>
    <w:rsid w:val="001A6064"/>
    <w:rsid w:val="001B084B"/>
    <w:rsid w:val="001B3062"/>
    <w:rsid w:val="001B5441"/>
    <w:rsid w:val="001B73F4"/>
    <w:rsid w:val="001C3B14"/>
    <w:rsid w:val="001D3C71"/>
    <w:rsid w:val="001D7946"/>
    <w:rsid w:val="001E176E"/>
    <w:rsid w:val="001E223A"/>
    <w:rsid w:val="001E31CD"/>
    <w:rsid w:val="001F1036"/>
    <w:rsid w:val="001F4DEF"/>
    <w:rsid w:val="00207D09"/>
    <w:rsid w:val="00210608"/>
    <w:rsid w:val="002164BC"/>
    <w:rsid w:val="00234FCE"/>
    <w:rsid w:val="002366EC"/>
    <w:rsid w:val="0023726C"/>
    <w:rsid w:val="002418C2"/>
    <w:rsid w:val="00243D07"/>
    <w:rsid w:val="00246CC4"/>
    <w:rsid w:val="002517E4"/>
    <w:rsid w:val="00252688"/>
    <w:rsid w:val="002562E2"/>
    <w:rsid w:val="0026035C"/>
    <w:rsid w:val="00264630"/>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2C62"/>
    <w:rsid w:val="002F30CB"/>
    <w:rsid w:val="002F603D"/>
    <w:rsid w:val="002F6A36"/>
    <w:rsid w:val="00302A4E"/>
    <w:rsid w:val="00304B9B"/>
    <w:rsid w:val="0031616C"/>
    <w:rsid w:val="0032018D"/>
    <w:rsid w:val="00324D86"/>
    <w:rsid w:val="00326DA9"/>
    <w:rsid w:val="0032739E"/>
    <w:rsid w:val="00332B80"/>
    <w:rsid w:val="0034077F"/>
    <w:rsid w:val="00342BF5"/>
    <w:rsid w:val="00346AD9"/>
    <w:rsid w:val="0035259B"/>
    <w:rsid w:val="0035314E"/>
    <w:rsid w:val="003550A6"/>
    <w:rsid w:val="00370366"/>
    <w:rsid w:val="003716A9"/>
    <w:rsid w:val="003740DD"/>
    <w:rsid w:val="003767E2"/>
    <w:rsid w:val="00380337"/>
    <w:rsid w:val="003819A7"/>
    <w:rsid w:val="003834BA"/>
    <w:rsid w:val="00386E89"/>
    <w:rsid w:val="00395E0E"/>
    <w:rsid w:val="00396A87"/>
    <w:rsid w:val="003A2509"/>
    <w:rsid w:val="003A2788"/>
    <w:rsid w:val="003A6565"/>
    <w:rsid w:val="003B374C"/>
    <w:rsid w:val="003B430E"/>
    <w:rsid w:val="003B4525"/>
    <w:rsid w:val="003B54B6"/>
    <w:rsid w:val="003B54BD"/>
    <w:rsid w:val="003B7778"/>
    <w:rsid w:val="003B7F4A"/>
    <w:rsid w:val="003C0AF8"/>
    <w:rsid w:val="003C1EBB"/>
    <w:rsid w:val="003C7F21"/>
    <w:rsid w:val="003D4817"/>
    <w:rsid w:val="003D4F48"/>
    <w:rsid w:val="003D59D6"/>
    <w:rsid w:val="003D5E19"/>
    <w:rsid w:val="003E109A"/>
    <w:rsid w:val="003E1194"/>
    <w:rsid w:val="003F05ED"/>
    <w:rsid w:val="003F7868"/>
    <w:rsid w:val="003F7A86"/>
    <w:rsid w:val="00414BB5"/>
    <w:rsid w:val="00426B97"/>
    <w:rsid w:val="004372DA"/>
    <w:rsid w:val="004434F1"/>
    <w:rsid w:val="00443DD5"/>
    <w:rsid w:val="00451AEB"/>
    <w:rsid w:val="00454128"/>
    <w:rsid w:val="00454BDE"/>
    <w:rsid w:val="00455748"/>
    <w:rsid w:val="00456432"/>
    <w:rsid w:val="00464EDF"/>
    <w:rsid w:val="004802BA"/>
    <w:rsid w:val="004873B1"/>
    <w:rsid w:val="0049124E"/>
    <w:rsid w:val="004912A7"/>
    <w:rsid w:val="004A57FD"/>
    <w:rsid w:val="004B3728"/>
    <w:rsid w:val="004C034F"/>
    <w:rsid w:val="004D4CCB"/>
    <w:rsid w:val="004D67A7"/>
    <w:rsid w:val="004D78A0"/>
    <w:rsid w:val="004E2EC2"/>
    <w:rsid w:val="004E3399"/>
    <w:rsid w:val="004E4E52"/>
    <w:rsid w:val="004E557C"/>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670"/>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479B5"/>
    <w:rsid w:val="00651385"/>
    <w:rsid w:val="0065333A"/>
    <w:rsid w:val="00653744"/>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4014"/>
    <w:rsid w:val="007462FD"/>
    <w:rsid w:val="00752FA9"/>
    <w:rsid w:val="00755560"/>
    <w:rsid w:val="00756B87"/>
    <w:rsid w:val="00757828"/>
    <w:rsid w:val="007603E6"/>
    <w:rsid w:val="00762ED2"/>
    <w:rsid w:val="00764521"/>
    <w:rsid w:val="00764EB4"/>
    <w:rsid w:val="007652C8"/>
    <w:rsid w:val="00766FA1"/>
    <w:rsid w:val="00772033"/>
    <w:rsid w:val="00776670"/>
    <w:rsid w:val="0078264C"/>
    <w:rsid w:val="00783ADA"/>
    <w:rsid w:val="00795391"/>
    <w:rsid w:val="0079734A"/>
    <w:rsid w:val="007A1802"/>
    <w:rsid w:val="007A193A"/>
    <w:rsid w:val="007A38A5"/>
    <w:rsid w:val="007A3EEE"/>
    <w:rsid w:val="007A5E98"/>
    <w:rsid w:val="007A79DB"/>
    <w:rsid w:val="007B2B2A"/>
    <w:rsid w:val="007B2E5F"/>
    <w:rsid w:val="007B6D6E"/>
    <w:rsid w:val="007B75AD"/>
    <w:rsid w:val="007C01B8"/>
    <w:rsid w:val="007D556E"/>
    <w:rsid w:val="007D6E80"/>
    <w:rsid w:val="007E7262"/>
    <w:rsid w:val="007F1919"/>
    <w:rsid w:val="008021EC"/>
    <w:rsid w:val="00804458"/>
    <w:rsid w:val="00816291"/>
    <w:rsid w:val="00817F61"/>
    <w:rsid w:val="008205FE"/>
    <w:rsid w:val="00822D39"/>
    <w:rsid w:val="00826D19"/>
    <w:rsid w:val="00830AE1"/>
    <w:rsid w:val="0083243A"/>
    <w:rsid w:val="00832942"/>
    <w:rsid w:val="00841B76"/>
    <w:rsid w:val="008439C5"/>
    <w:rsid w:val="00847606"/>
    <w:rsid w:val="00862206"/>
    <w:rsid w:val="00862F23"/>
    <w:rsid w:val="00867B7E"/>
    <w:rsid w:val="0087105E"/>
    <w:rsid w:val="00872845"/>
    <w:rsid w:val="008802C1"/>
    <w:rsid w:val="0088237D"/>
    <w:rsid w:val="008873EA"/>
    <w:rsid w:val="008879E6"/>
    <w:rsid w:val="00891079"/>
    <w:rsid w:val="00892B94"/>
    <w:rsid w:val="008939EF"/>
    <w:rsid w:val="00894D30"/>
    <w:rsid w:val="00895741"/>
    <w:rsid w:val="008A307B"/>
    <w:rsid w:val="008A5875"/>
    <w:rsid w:val="008B32E6"/>
    <w:rsid w:val="008B6C68"/>
    <w:rsid w:val="008C4437"/>
    <w:rsid w:val="008C4CAD"/>
    <w:rsid w:val="008D06A8"/>
    <w:rsid w:val="008D2B8A"/>
    <w:rsid w:val="008F0DDC"/>
    <w:rsid w:val="008F2A4C"/>
    <w:rsid w:val="008F76F4"/>
    <w:rsid w:val="00904056"/>
    <w:rsid w:val="00906FFE"/>
    <w:rsid w:val="00913651"/>
    <w:rsid w:val="00914F78"/>
    <w:rsid w:val="00923362"/>
    <w:rsid w:val="009242C5"/>
    <w:rsid w:val="00925CF8"/>
    <w:rsid w:val="00927EC8"/>
    <w:rsid w:val="00931BC4"/>
    <w:rsid w:val="00944C70"/>
    <w:rsid w:val="0094609D"/>
    <w:rsid w:val="009479BD"/>
    <w:rsid w:val="00951C0F"/>
    <w:rsid w:val="009528E3"/>
    <w:rsid w:val="00953D90"/>
    <w:rsid w:val="00953EDD"/>
    <w:rsid w:val="0096741B"/>
    <w:rsid w:val="00967AA1"/>
    <w:rsid w:val="00970A84"/>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E4537"/>
    <w:rsid w:val="009E45B1"/>
    <w:rsid w:val="009E65A7"/>
    <w:rsid w:val="009E68A5"/>
    <w:rsid w:val="009F48B7"/>
    <w:rsid w:val="009F65E0"/>
    <w:rsid w:val="009F6D7B"/>
    <w:rsid w:val="00A01A3C"/>
    <w:rsid w:val="00A037AD"/>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4967"/>
    <w:rsid w:val="00A77E01"/>
    <w:rsid w:val="00A83D28"/>
    <w:rsid w:val="00A97F8C"/>
    <w:rsid w:val="00AA6D6E"/>
    <w:rsid w:val="00AC0AF8"/>
    <w:rsid w:val="00AC0F50"/>
    <w:rsid w:val="00AC2355"/>
    <w:rsid w:val="00AC7107"/>
    <w:rsid w:val="00AC7D98"/>
    <w:rsid w:val="00AD2213"/>
    <w:rsid w:val="00AD3BF4"/>
    <w:rsid w:val="00AE1614"/>
    <w:rsid w:val="00AE433D"/>
    <w:rsid w:val="00AE62D6"/>
    <w:rsid w:val="00AF1D75"/>
    <w:rsid w:val="00AF35B2"/>
    <w:rsid w:val="00AF473A"/>
    <w:rsid w:val="00AF4CF0"/>
    <w:rsid w:val="00AF553F"/>
    <w:rsid w:val="00B029D5"/>
    <w:rsid w:val="00B13359"/>
    <w:rsid w:val="00B23B2E"/>
    <w:rsid w:val="00B30413"/>
    <w:rsid w:val="00B34209"/>
    <w:rsid w:val="00B50EFF"/>
    <w:rsid w:val="00B53D32"/>
    <w:rsid w:val="00B53DA4"/>
    <w:rsid w:val="00B549D4"/>
    <w:rsid w:val="00B60DDE"/>
    <w:rsid w:val="00B61990"/>
    <w:rsid w:val="00B72439"/>
    <w:rsid w:val="00B761F5"/>
    <w:rsid w:val="00B8069D"/>
    <w:rsid w:val="00B85551"/>
    <w:rsid w:val="00B87D48"/>
    <w:rsid w:val="00BB57B1"/>
    <w:rsid w:val="00BC12FF"/>
    <w:rsid w:val="00BC31DA"/>
    <w:rsid w:val="00BC4CE1"/>
    <w:rsid w:val="00BC7EC4"/>
    <w:rsid w:val="00BD2AC9"/>
    <w:rsid w:val="00BD7F96"/>
    <w:rsid w:val="00BE38AC"/>
    <w:rsid w:val="00BE580A"/>
    <w:rsid w:val="00BE712D"/>
    <w:rsid w:val="00BE774D"/>
    <w:rsid w:val="00BE7861"/>
    <w:rsid w:val="00BF585C"/>
    <w:rsid w:val="00C00E39"/>
    <w:rsid w:val="00C046D3"/>
    <w:rsid w:val="00C15FD9"/>
    <w:rsid w:val="00C26348"/>
    <w:rsid w:val="00C27797"/>
    <w:rsid w:val="00C36F12"/>
    <w:rsid w:val="00C45B01"/>
    <w:rsid w:val="00C53DB5"/>
    <w:rsid w:val="00C574D4"/>
    <w:rsid w:val="00C5761B"/>
    <w:rsid w:val="00C63672"/>
    <w:rsid w:val="00C70EAF"/>
    <w:rsid w:val="00C740F9"/>
    <w:rsid w:val="00C80D42"/>
    <w:rsid w:val="00C84CC0"/>
    <w:rsid w:val="00C8560E"/>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2229"/>
    <w:rsid w:val="00D34D80"/>
    <w:rsid w:val="00D35436"/>
    <w:rsid w:val="00D36914"/>
    <w:rsid w:val="00D44A01"/>
    <w:rsid w:val="00D5422A"/>
    <w:rsid w:val="00D56156"/>
    <w:rsid w:val="00D568D9"/>
    <w:rsid w:val="00D60ACD"/>
    <w:rsid w:val="00D75DC3"/>
    <w:rsid w:val="00D75FB3"/>
    <w:rsid w:val="00D760BC"/>
    <w:rsid w:val="00D77ADB"/>
    <w:rsid w:val="00D81919"/>
    <w:rsid w:val="00D82B8D"/>
    <w:rsid w:val="00D8308F"/>
    <w:rsid w:val="00D8311D"/>
    <w:rsid w:val="00D85DA9"/>
    <w:rsid w:val="00D916A8"/>
    <w:rsid w:val="00D96019"/>
    <w:rsid w:val="00DA0849"/>
    <w:rsid w:val="00DA1E0F"/>
    <w:rsid w:val="00DA35F0"/>
    <w:rsid w:val="00DA37C9"/>
    <w:rsid w:val="00DB1003"/>
    <w:rsid w:val="00DB2575"/>
    <w:rsid w:val="00DB36E4"/>
    <w:rsid w:val="00DB37B6"/>
    <w:rsid w:val="00DC09AE"/>
    <w:rsid w:val="00DC1831"/>
    <w:rsid w:val="00DD1573"/>
    <w:rsid w:val="00DD207A"/>
    <w:rsid w:val="00DD3656"/>
    <w:rsid w:val="00DE124C"/>
    <w:rsid w:val="00DE5BA5"/>
    <w:rsid w:val="00DF2F42"/>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2E72"/>
    <w:rsid w:val="00E54B3E"/>
    <w:rsid w:val="00E61367"/>
    <w:rsid w:val="00E62847"/>
    <w:rsid w:val="00E67B5B"/>
    <w:rsid w:val="00E71BD8"/>
    <w:rsid w:val="00E73E5F"/>
    <w:rsid w:val="00E83F30"/>
    <w:rsid w:val="00E83F7F"/>
    <w:rsid w:val="00E84D2D"/>
    <w:rsid w:val="00E92A15"/>
    <w:rsid w:val="00EA155F"/>
    <w:rsid w:val="00EA15D4"/>
    <w:rsid w:val="00EA1764"/>
    <w:rsid w:val="00EA21CD"/>
    <w:rsid w:val="00EA2F0E"/>
    <w:rsid w:val="00EA3F27"/>
    <w:rsid w:val="00EB13CF"/>
    <w:rsid w:val="00EB2CB7"/>
    <w:rsid w:val="00EB3070"/>
    <w:rsid w:val="00EB67CC"/>
    <w:rsid w:val="00EC336B"/>
    <w:rsid w:val="00EC3B08"/>
    <w:rsid w:val="00EC6825"/>
    <w:rsid w:val="00ED3CA9"/>
    <w:rsid w:val="00ED621B"/>
    <w:rsid w:val="00EE0BA8"/>
    <w:rsid w:val="00EE2A6E"/>
    <w:rsid w:val="00EF080E"/>
    <w:rsid w:val="00EF1ED7"/>
    <w:rsid w:val="00F01C6E"/>
    <w:rsid w:val="00F03678"/>
    <w:rsid w:val="00F11374"/>
    <w:rsid w:val="00F121F4"/>
    <w:rsid w:val="00F20098"/>
    <w:rsid w:val="00F20671"/>
    <w:rsid w:val="00F21497"/>
    <w:rsid w:val="00F30536"/>
    <w:rsid w:val="00F309AA"/>
    <w:rsid w:val="00F41E90"/>
    <w:rsid w:val="00F43DC6"/>
    <w:rsid w:val="00F45E94"/>
    <w:rsid w:val="00F469FD"/>
    <w:rsid w:val="00F474E5"/>
    <w:rsid w:val="00F50BDA"/>
    <w:rsid w:val="00F51B1A"/>
    <w:rsid w:val="00F5237C"/>
    <w:rsid w:val="00F55C50"/>
    <w:rsid w:val="00F5704F"/>
    <w:rsid w:val="00F6036E"/>
    <w:rsid w:val="00F635C4"/>
    <w:rsid w:val="00F67640"/>
    <w:rsid w:val="00F726E6"/>
    <w:rsid w:val="00F81DED"/>
    <w:rsid w:val="00F830EB"/>
    <w:rsid w:val="00F86B3F"/>
    <w:rsid w:val="00F90392"/>
    <w:rsid w:val="00FA09D9"/>
    <w:rsid w:val="00FC028D"/>
    <w:rsid w:val="00FD00B2"/>
    <w:rsid w:val="00FD1D68"/>
    <w:rsid w:val="00FD4148"/>
    <w:rsid w:val="00FD6A40"/>
    <w:rsid w:val="00FE1324"/>
    <w:rsid w:val="00FE5043"/>
    <w:rsid w:val="00FE65A5"/>
    <w:rsid w:val="00FE6694"/>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806A43B"/>
  <w15:docId w15:val="{D65F8ABE-660C-4067-9020-45A9AD3A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paragraph" w:styleId="Revision">
    <w:name w:val="Revision"/>
    <w:hidden/>
    <w:uiPriority w:val="99"/>
    <w:semiHidden/>
    <w:rsid w:val="00F309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7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7B43C49-9A6C-406E-A2DA-07E2DE27A425}">
  <ds:schemaRefs>
    <ds:schemaRef ds:uri="http://schemas.openxmlformats.org/officeDocument/2006/bibliography"/>
  </ds:schemaRefs>
</ds:datastoreItem>
</file>

<file path=customXml/itemProps2.xml><?xml version="1.0" encoding="utf-8"?>
<ds:datastoreItem xmlns:ds="http://schemas.openxmlformats.org/officeDocument/2006/customXml" ds:itemID="{2102438D-6ECD-41ED-868E-43D876DD3577}"/>
</file>

<file path=customXml/itemProps3.xml><?xml version="1.0" encoding="utf-8"?>
<ds:datastoreItem xmlns:ds="http://schemas.openxmlformats.org/officeDocument/2006/customXml" ds:itemID="{6E6B35A0-21D9-4051-BBDC-82405AD675D9}">
  <ds:schemaRefs>
    <ds:schemaRef ds:uri="http://schemas.microsoft.com/sharepoint/v3/contenttype/forms"/>
  </ds:schemaRefs>
</ds:datastoreItem>
</file>

<file path=customXml/itemProps4.xml><?xml version="1.0" encoding="utf-8"?>
<ds:datastoreItem xmlns:ds="http://schemas.openxmlformats.org/officeDocument/2006/customXml" ds:itemID="{0A0A6CF7-86B5-4640-85C3-C9A6E7010BBE}"/>
</file>

<file path=docProps/app.xml><?xml version="1.0" encoding="utf-8"?>
<Properties xmlns="http://schemas.openxmlformats.org/officeDocument/2006/extended-properties" xmlns:vt="http://schemas.openxmlformats.org/officeDocument/2006/docPropsVTypes">
  <Template>Normal</Template>
  <TotalTime>87</TotalTime>
  <Pages>22</Pages>
  <Words>7532</Words>
  <Characters>43687</Characters>
  <Application>Microsoft Office Word</Application>
  <DocSecurity>0</DocSecurity>
  <Lines>364</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Mirela Biris</cp:lastModifiedBy>
  <cp:revision>19</cp:revision>
  <cp:lastPrinted>2023-05-18T07:11:00Z</cp:lastPrinted>
  <dcterms:created xsi:type="dcterms:W3CDTF">2023-05-25T06:54:00Z</dcterms:created>
  <dcterms:modified xsi:type="dcterms:W3CDTF">2023-05-29T07:39:00Z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ies>
</file>